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5A4BF" w14:textId="77777777" w:rsidR="003E4CCB" w:rsidRPr="00347388" w:rsidRDefault="003E4CCB" w:rsidP="003E4CCB">
      <w:pPr>
        <w:jc w:val="center"/>
        <w:rPr>
          <w:rFonts w:eastAsiaTheme="majorEastAsia" w:cs="Arial"/>
          <w:caps/>
          <w:sz w:val="28"/>
          <w:lang w:eastAsia="cs-CZ"/>
        </w:rPr>
      </w:pPr>
      <w:r w:rsidRPr="009B626C">
        <w:rPr>
          <w:rFonts w:cs="Arial"/>
          <w:b/>
          <w:bCs/>
          <w:smallCaps/>
          <w:noProof/>
          <w:sz w:val="28"/>
          <w:szCs w:val="28"/>
          <w:lang w:eastAsia="sk-SK"/>
        </w:rPr>
        <w:drawing>
          <wp:anchor distT="0" distB="0" distL="114300" distR="114300" simplePos="0" relativeHeight="251658240" behindDoc="1" locked="0" layoutInCell="1" allowOverlap="1" wp14:anchorId="1E137005" wp14:editId="35C9F85A">
            <wp:simplePos x="0" y="0"/>
            <wp:positionH relativeFrom="page">
              <wp:posOffset>-118745</wp:posOffset>
            </wp:positionH>
            <wp:positionV relativeFrom="margin">
              <wp:posOffset>-844550</wp:posOffset>
            </wp:positionV>
            <wp:extent cx="7560000" cy="10699200"/>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7388">
        <w:rPr>
          <w:rFonts w:eastAsiaTheme="majorEastAsia" w:cs="Arial"/>
          <w:caps/>
          <w:sz w:val="28"/>
          <w:lang w:eastAsia="cs-CZ"/>
        </w:rPr>
        <w:t>MINISTERSTVO VNÚTRA SLOVENSKEJ REPUBLIKY</w:t>
      </w:r>
    </w:p>
    <w:p w14:paraId="225E1B17" w14:textId="77777777" w:rsidR="003E4CCB" w:rsidRPr="00347388" w:rsidRDefault="003E4CCB" w:rsidP="003E4CCB">
      <w:pPr>
        <w:jc w:val="center"/>
        <w:rPr>
          <w:rFonts w:eastAsiaTheme="majorEastAsia" w:cs="Arial"/>
          <w:caps/>
          <w:sz w:val="28"/>
          <w:lang w:eastAsia="cs-CZ"/>
        </w:rPr>
      </w:pPr>
    </w:p>
    <w:p w14:paraId="0F4203D2" w14:textId="77777777" w:rsidR="003E4CCB" w:rsidRPr="00347388" w:rsidRDefault="003E4CCB" w:rsidP="003E4CCB">
      <w:pPr>
        <w:jc w:val="center"/>
        <w:rPr>
          <w:rFonts w:cs="Arial"/>
          <w:b/>
          <w:smallCaps/>
          <w:sz w:val="28"/>
          <w:lang w:eastAsia="cs-CZ"/>
        </w:rPr>
      </w:pPr>
    </w:p>
    <w:p w14:paraId="7299472F" w14:textId="77777777" w:rsidR="003E4CCB" w:rsidRPr="00347388" w:rsidRDefault="003E4CCB" w:rsidP="003E4CCB">
      <w:pPr>
        <w:jc w:val="center"/>
        <w:rPr>
          <w:rFonts w:cs="Arial"/>
          <w:b/>
          <w:smallCaps/>
          <w:sz w:val="28"/>
          <w:lang w:eastAsia="cs-CZ"/>
        </w:rPr>
      </w:pPr>
    </w:p>
    <w:p w14:paraId="7D4CC33E"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04EB1464"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497A0556" w14:textId="77777777" w:rsidR="003E4CCB" w:rsidRPr="00347388" w:rsidRDefault="003E4CCB" w:rsidP="003E4CCB">
      <w:pPr>
        <w:rPr>
          <w:rFonts w:cs="Arial"/>
          <w:b/>
          <w:smallCaps/>
          <w:sz w:val="32"/>
          <w:lang w:eastAsia="cs-CZ"/>
        </w:rPr>
      </w:pPr>
    </w:p>
    <w:p w14:paraId="692B993E" w14:textId="77777777" w:rsidR="003E4CCB" w:rsidRPr="00347388" w:rsidRDefault="003E4CCB" w:rsidP="003E4CCB">
      <w:pPr>
        <w:rPr>
          <w:rFonts w:cs="Arial"/>
          <w:b/>
          <w:smallCaps/>
          <w:sz w:val="32"/>
          <w:lang w:eastAsia="cs-CZ"/>
        </w:rPr>
      </w:pPr>
    </w:p>
    <w:p w14:paraId="48A2DA08"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2A933E13"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6DC11838"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23CB1AD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41D0DB82"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0481CF50" w14:textId="77777777" w:rsidR="003E4CCB" w:rsidRPr="00347388" w:rsidRDefault="003E4CCB" w:rsidP="003E4CCB">
      <w:pPr>
        <w:rPr>
          <w:rFonts w:cs="Arial"/>
          <w:b/>
          <w:sz w:val="28"/>
          <w:lang w:eastAsia="cs-CZ"/>
        </w:rPr>
      </w:pPr>
    </w:p>
    <w:p w14:paraId="02FAF5AD" w14:textId="77777777" w:rsidR="003E4CCB" w:rsidRPr="00347388" w:rsidRDefault="003E4CCB" w:rsidP="003E4CCB">
      <w:pPr>
        <w:rPr>
          <w:rFonts w:cs="Arial"/>
          <w:b/>
          <w:sz w:val="28"/>
          <w:lang w:eastAsia="cs-CZ"/>
        </w:rPr>
      </w:pPr>
    </w:p>
    <w:p w14:paraId="70AF9781" w14:textId="77777777" w:rsidR="003E4CCB" w:rsidRPr="00347388" w:rsidRDefault="003E4CCB" w:rsidP="003E4CCB">
      <w:pPr>
        <w:rPr>
          <w:rFonts w:cs="Arial"/>
          <w:b/>
          <w:sz w:val="28"/>
          <w:lang w:eastAsia="cs-CZ"/>
        </w:rPr>
      </w:pPr>
    </w:p>
    <w:p w14:paraId="1B542FC5" w14:textId="77777777" w:rsidR="003E4CCB" w:rsidRPr="00347388" w:rsidRDefault="003E4CCB" w:rsidP="003E4CCB">
      <w:pPr>
        <w:rPr>
          <w:rFonts w:cs="Arial"/>
          <w:b/>
          <w:sz w:val="28"/>
          <w:lang w:eastAsia="cs-CZ"/>
        </w:rPr>
      </w:pPr>
    </w:p>
    <w:p w14:paraId="07B9655F" w14:textId="77777777" w:rsidR="003E4CCB" w:rsidRPr="00347388" w:rsidRDefault="003E4CCB" w:rsidP="003E4CCB">
      <w:pPr>
        <w:rPr>
          <w:rFonts w:cs="Arial"/>
          <w:b/>
          <w:sz w:val="28"/>
          <w:lang w:eastAsia="cs-CZ"/>
        </w:rPr>
      </w:pPr>
    </w:p>
    <w:p w14:paraId="3FA22F8E" w14:textId="0A49E833"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4C07346D" w14:textId="77777777" w:rsidR="003E4CCB" w:rsidRPr="00347388" w:rsidRDefault="003E4CCB" w:rsidP="003E4CCB">
      <w:pPr>
        <w:tabs>
          <w:tab w:val="left" w:pos="6804"/>
          <w:tab w:val="left" w:leader="dot" w:pos="9071"/>
        </w:tabs>
        <w:spacing w:line="360" w:lineRule="auto"/>
        <w:rPr>
          <w:rFonts w:cs="Arial"/>
          <w:sz w:val="20"/>
          <w:lang w:eastAsia="cs-CZ"/>
        </w:rPr>
      </w:pPr>
      <w:r w:rsidRPr="00347388">
        <w:rPr>
          <w:rFonts w:cs="Arial"/>
          <w:sz w:val="20"/>
          <w:lang w:eastAsia="cs-CZ"/>
        </w:rPr>
        <w:t>JUDr. Matúš Dubovský</w:t>
      </w:r>
      <w:r w:rsidRPr="00347388" w:rsidDel="00347388">
        <w:rPr>
          <w:rFonts w:cs="Arial"/>
          <w:sz w:val="20"/>
          <w:lang w:eastAsia="cs-CZ"/>
        </w:rPr>
        <w:t xml:space="preserve"> </w:t>
      </w:r>
      <w:r w:rsidRPr="00347388">
        <w:rPr>
          <w:rFonts w:cs="Arial"/>
          <w:sz w:val="20"/>
          <w:lang w:eastAsia="cs-CZ"/>
        </w:rPr>
        <w:tab/>
        <w:t>..............................</w:t>
      </w:r>
    </w:p>
    <w:p w14:paraId="4B730B45"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programovania a metodiky</w:t>
      </w:r>
    </w:p>
    <w:p w14:paraId="17842F75" w14:textId="2C2D179E" w:rsidR="003E4CCB" w:rsidRPr="00347388" w:rsidRDefault="003E4CCB" w:rsidP="003E4CCB">
      <w:pPr>
        <w:spacing w:line="360" w:lineRule="auto"/>
        <w:rPr>
          <w:rFonts w:cs="Arial"/>
          <w:sz w:val="20"/>
          <w:lang w:eastAsia="cs-CZ"/>
        </w:rPr>
      </w:pPr>
      <w:r w:rsidRPr="00347388">
        <w:rPr>
          <w:rFonts w:cs="Arial"/>
          <w:sz w:val="20"/>
          <w:lang w:eastAsia="cs-CZ"/>
        </w:rPr>
        <w:t>Dátum:</w:t>
      </w:r>
      <w:r w:rsidR="00BB07BF">
        <w:rPr>
          <w:rFonts w:cs="Arial"/>
          <w:sz w:val="20"/>
          <w:lang w:eastAsia="cs-CZ"/>
        </w:rPr>
        <w:t>2</w:t>
      </w:r>
      <w:r w:rsidR="00EB4F10">
        <w:rPr>
          <w:rFonts w:cs="Arial"/>
          <w:sz w:val="20"/>
          <w:lang w:eastAsia="cs-CZ"/>
        </w:rPr>
        <w:t>7</w:t>
      </w:r>
      <w:r w:rsidRPr="00E25071">
        <w:rPr>
          <w:rFonts w:cs="Arial"/>
          <w:sz w:val="20"/>
          <w:lang w:eastAsia="cs-CZ"/>
        </w:rPr>
        <w:t xml:space="preserve">. </w:t>
      </w:r>
      <w:r w:rsidR="000D6CD4">
        <w:rPr>
          <w:rFonts w:cs="Arial"/>
          <w:sz w:val="20"/>
          <w:lang w:eastAsia="cs-CZ"/>
        </w:rPr>
        <w:t>0</w:t>
      </w:r>
      <w:r w:rsidR="00346AE5">
        <w:rPr>
          <w:rFonts w:cs="Arial"/>
          <w:sz w:val="20"/>
          <w:lang w:eastAsia="cs-CZ"/>
        </w:rPr>
        <w:t>3</w:t>
      </w:r>
      <w:r w:rsidRPr="00E25071">
        <w:rPr>
          <w:rFonts w:cs="Arial"/>
          <w:sz w:val="20"/>
          <w:lang w:eastAsia="cs-CZ"/>
        </w:rPr>
        <w:t>. 201</w:t>
      </w:r>
      <w:r w:rsidR="000D6CD4">
        <w:rPr>
          <w:rFonts w:cs="Arial"/>
          <w:sz w:val="20"/>
          <w:lang w:eastAsia="cs-CZ"/>
        </w:rPr>
        <w:t>9</w:t>
      </w:r>
    </w:p>
    <w:p w14:paraId="451D69BB" w14:textId="77777777" w:rsidR="003E4CCB" w:rsidRPr="00347388" w:rsidRDefault="003E4CCB" w:rsidP="003E4CCB">
      <w:pPr>
        <w:spacing w:line="360" w:lineRule="auto"/>
        <w:rPr>
          <w:rFonts w:cs="Arial"/>
          <w:sz w:val="20"/>
          <w:lang w:eastAsia="cs-CZ"/>
        </w:rPr>
      </w:pPr>
    </w:p>
    <w:p w14:paraId="146DF6B0" w14:textId="64C18FEF"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599D89EA" w14:textId="77777777" w:rsidR="003E4CCB" w:rsidRPr="00347388" w:rsidRDefault="003E4CCB" w:rsidP="003E4CCB">
      <w:pPr>
        <w:tabs>
          <w:tab w:val="left" w:pos="6804"/>
        </w:tabs>
        <w:spacing w:line="360" w:lineRule="auto"/>
        <w:ind w:left="425" w:hanging="425"/>
        <w:rPr>
          <w:rFonts w:cs="Arial"/>
          <w:sz w:val="20"/>
          <w:lang w:eastAsia="cs-CZ"/>
        </w:rPr>
      </w:pPr>
      <w:r w:rsidRPr="00347388">
        <w:rPr>
          <w:rFonts w:cs="Arial"/>
          <w:sz w:val="20"/>
          <w:lang w:eastAsia="cs-CZ"/>
        </w:rPr>
        <w:t>Mgr. Samuel Arbe</w:t>
      </w:r>
      <w:r w:rsidRPr="00347388">
        <w:rPr>
          <w:rFonts w:cs="Arial"/>
          <w:sz w:val="20"/>
          <w:lang w:eastAsia="cs-CZ"/>
        </w:rPr>
        <w:tab/>
        <w:t>..............................</w:t>
      </w:r>
    </w:p>
    <w:p w14:paraId="0BC0B6E5"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riaditeľ odboru operačného programu Efektívna verejná správa</w:t>
      </w:r>
    </w:p>
    <w:p w14:paraId="7B351D58" w14:textId="02B09367" w:rsidR="003E4CCB" w:rsidRDefault="003E4CCB" w:rsidP="003E4CCB">
      <w:pPr>
        <w:spacing w:line="360" w:lineRule="auto"/>
        <w:rPr>
          <w:rFonts w:cs="Arial"/>
          <w:sz w:val="20"/>
          <w:lang w:eastAsia="cs-CZ"/>
        </w:rPr>
      </w:pPr>
      <w:r w:rsidRPr="00347388">
        <w:rPr>
          <w:rFonts w:cs="Arial"/>
          <w:sz w:val="20"/>
          <w:lang w:eastAsia="cs-CZ"/>
        </w:rPr>
        <w:t>Dátum:</w:t>
      </w:r>
      <w:r w:rsidR="00BB07BF">
        <w:rPr>
          <w:rFonts w:cs="Arial"/>
          <w:sz w:val="20"/>
          <w:lang w:eastAsia="cs-CZ"/>
        </w:rPr>
        <w:t>2</w:t>
      </w:r>
      <w:r w:rsidR="00EB4F10">
        <w:rPr>
          <w:rFonts w:cs="Arial"/>
          <w:sz w:val="20"/>
          <w:lang w:eastAsia="cs-CZ"/>
        </w:rPr>
        <w:t>7</w:t>
      </w:r>
      <w:r w:rsidRPr="00E25071">
        <w:rPr>
          <w:rFonts w:cs="Arial"/>
          <w:sz w:val="20"/>
          <w:lang w:eastAsia="cs-CZ"/>
        </w:rPr>
        <w:t>. </w:t>
      </w:r>
      <w:r w:rsidR="000D6CD4">
        <w:rPr>
          <w:rFonts w:cs="Arial"/>
          <w:sz w:val="20"/>
          <w:lang w:eastAsia="cs-CZ"/>
        </w:rPr>
        <w:t>0</w:t>
      </w:r>
      <w:r w:rsidR="00346AE5">
        <w:rPr>
          <w:rFonts w:cs="Arial"/>
          <w:sz w:val="20"/>
          <w:lang w:eastAsia="cs-CZ"/>
        </w:rPr>
        <w:t>3</w:t>
      </w:r>
      <w:r w:rsidRPr="00E25071">
        <w:rPr>
          <w:rFonts w:cs="Arial"/>
          <w:sz w:val="20"/>
          <w:lang w:eastAsia="cs-CZ"/>
        </w:rPr>
        <w:t>. 201</w:t>
      </w:r>
      <w:r w:rsidR="000D6CD4">
        <w:rPr>
          <w:rFonts w:cs="Arial"/>
          <w:sz w:val="20"/>
          <w:lang w:eastAsia="cs-CZ"/>
        </w:rPr>
        <w:t>9</w:t>
      </w:r>
    </w:p>
    <w:p w14:paraId="1F295729" w14:textId="77777777" w:rsidR="006D6B9C" w:rsidRDefault="006D6B9C" w:rsidP="003E4CCB">
      <w:pPr>
        <w:spacing w:line="360" w:lineRule="auto"/>
      </w:pPr>
    </w:p>
    <w:p w14:paraId="5F5170BB" w14:textId="0B10F7E7" w:rsidR="00140CE3" w:rsidRPr="00347388" w:rsidRDefault="002244BF" w:rsidP="003E4CCB">
      <w:pPr>
        <w:spacing w:line="360" w:lineRule="auto"/>
        <w:rPr>
          <w:rFonts w:cs="Arial"/>
          <w:sz w:val="20"/>
          <w:lang w:eastAsia="cs-CZ"/>
        </w:rPr>
      </w:pPr>
      <w:r>
        <w:t>Schválil</w:t>
      </w:r>
    </w:p>
    <w:p w14:paraId="7516BEDB" w14:textId="077B0F4B"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w:t>
      </w:r>
      <w:r w:rsidR="00936C83">
        <w:rPr>
          <w:rFonts w:cs="Arial"/>
          <w:bCs/>
          <w:szCs w:val="18"/>
        </w:rPr>
        <w:t>Vojtech Kišš</w:t>
      </w:r>
      <w:r w:rsidR="006B41BD" w:rsidRPr="00AE2339">
        <w:rPr>
          <w:rFonts w:cs="Arial"/>
          <w:bCs/>
          <w:szCs w:val="18"/>
        </w:rPr>
        <w:t xml:space="preserve"> </w:t>
      </w:r>
      <w:r w:rsidR="006B41BD">
        <w:rPr>
          <w:rFonts w:cs="Arial"/>
          <w:bCs/>
          <w:szCs w:val="18"/>
        </w:rPr>
        <w:tab/>
      </w:r>
      <w:r w:rsidR="006B41BD" w:rsidRPr="008F2822">
        <w:t>..............................</w:t>
      </w:r>
    </w:p>
    <w:p w14:paraId="04A4C748" w14:textId="4CCC54A5"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3FB3B4FA" w14:textId="44E92708" w:rsidR="003E4CCB" w:rsidRPr="00347388" w:rsidRDefault="006B41BD" w:rsidP="00140CE3">
      <w:pPr>
        <w:tabs>
          <w:tab w:val="left" w:pos="1134"/>
        </w:tabs>
        <w:spacing w:line="360" w:lineRule="auto"/>
        <w:rPr>
          <w:rFonts w:cs="Arial"/>
          <w:sz w:val="20"/>
          <w:lang w:eastAsia="cs-CZ"/>
        </w:rPr>
      </w:pPr>
      <w:r w:rsidRPr="008F2822">
        <w:t>Dátum:</w:t>
      </w:r>
      <w:r w:rsidR="00A010AF">
        <w:t>2</w:t>
      </w:r>
      <w:r w:rsidR="00EB4F10">
        <w:t>7</w:t>
      </w:r>
      <w:r w:rsidRPr="00140CE3">
        <w:t>. </w:t>
      </w:r>
      <w:r w:rsidR="000D6CD4">
        <w:t>0</w:t>
      </w:r>
      <w:r w:rsidR="00346AE5">
        <w:t>3</w:t>
      </w:r>
      <w:r>
        <w:t>. 201</w:t>
      </w:r>
      <w:r w:rsidR="000D6CD4">
        <w:t>9</w:t>
      </w:r>
    </w:p>
    <w:p w14:paraId="6AC82F76" w14:textId="77777777" w:rsidR="001A3026" w:rsidRDefault="001A3026" w:rsidP="003E4CCB">
      <w:pPr>
        <w:tabs>
          <w:tab w:val="left" w:pos="1134"/>
        </w:tabs>
        <w:spacing w:line="360" w:lineRule="auto"/>
        <w:ind w:left="426" w:hanging="426"/>
        <w:rPr>
          <w:rFonts w:cs="Arial"/>
          <w:sz w:val="20"/>
          <w:lang w:eastAsia="cs-CZ"/>
        </w:rPr>
      </w:pPr>
    </w:p>
    <w:p w14:paraId="6C32A5F9"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6E162269"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62331825"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5D3222F9" w14:textId="5DA3CC80" w:rsidR="003E4CCB" w:rsidRPr="00347388" w:rsidRDefault="003E4CCB" w:rsidP="003E4CCB">
      <w:pPr>
        <w:spacing w:line="360" w:lineRule="auto"/>
        <w:rPr>
          <w:rFonts w:cs="Arial"/>
          <w:sz w:val="20"/>
          <w:lang w:eastAsia="cs-CZ"/>
        </w:rPr>
      </w:pPr>
      <w:r w:rsidRPr="00347388">
        <w:rPr>
          <w:rFonts w:cs="Arial"/>
          <w:sz w:val="20"/>
          <w:lang w:eastAsia="cs-CZ"/>
        </w:rPr>
        <w:t>Dátum:</w:t>
      </w:r>
      <w:r w:rsidR="00A010AF">
        <w:rPr>
          <w:rFonts w:cs="Arial"/>
          <w:sz w:val="20"/>
          <w:lang w:eastAsia="cs-CZ"/>
        </w:rPr>
        <w:t>2</w:t>
      </w:r>
      <w:r w:rsidR="00EB4F10">
        <w:rPr>
          <w:rFonts w:cs="Arial"/>
          <w:sz w:val="20"/>
          <w:lang w:eastAsia="cs-CZ"/>
        </w:rPr>
        <w:t>7</w:t>
      </w:r>
      <w:r w:rsidRPr="00E25071">
        <w:rPr>
          <w:rFonts w:cs="Arial"/>
          <w:sz w:val="20"/>
          <w:lang w:eastAsia="cs-CZ"/>
        </w:rPr>
        <w:t>. </w:t>
      </w:r>
      <w:r w:rsidR="000D6CD4">
        <w:rPr>
          <w:rFonts w:cs="Arial"/>
          <w:sz w:val="20"/>
          <w:lang w:eastAsia="cs-CZ"/>
        </w:rPr>
        <w:t>0</w:t>
      </w:r>
      <w:r w:rsidR="00346AE5">
        <w:rPr>
          <w:rFonts w:cs="Arial"/>
          <w:sz w:val="20"/>
          <w:lang w:eastAsia="cs-CZ"/>
        </w:rPr>
        <w:t>3</w:t>
      </w:r>
      <w:r w:rsidRPr="00E25071">
        <w:rPr>
          <w:rFonts w:cs="Arial"/>
          <w:sz w:val="20"/>
          <w:lang w:eastAsia="cs-CZ"/>
        </w:rPr>
        <w:t>. 201</w:t>
      </w:r>
      <w:r w:rsidR="000D6CD4">
        <w:rPr>
          <w:rFonts w:cs="Arial"/>
          <w:sz w:val="20"/>
          <w:lang w:eastAsia="cs-CZ"/>
        </w:rPr>
        <w:t>9</w:t>
      </w:r>
    </w:p>
    <w:p w14:paraId="67749AFF" w14:textId="77777777" w:rsidR="003E4CCB" w:rsidRPr="00347388" w:rsidRDefault="003E4CCB" w:rsidP="003E4CCB">
      <w:pPr>
        <w:spacing w:line="360" w:lineRule="auto"/>
        <w:rPr>
          <w:rFonts w:cs="Arial"/>
          <w:sz w:val="20"/>
          <w:lang w:eastAsia="cs-CZ"/>
        </w:rPr>
      </w:pPr>
    </w:p>
    <w:p w14:paraId="7F6B2218"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4C07DD6B" w14:textId="77777777" w:rsidR="003E4CCB" w:rsidRPr="00347388" w:rsidRDefault="003E4CCB" w:rsidP="003E4CCB">
      <w:pPr>
        <w:jc w:val="center"/>
        <w:rPr>
          <w:rFonts w:cs="Arial"/>
          <w:sz w:val="18"/>
          <w:lang w:eastAsia="cs-CZ"/>
        </w:rPr>
      </w:pPr>
    </w:p>
    <w:p w14:paraId="64C61E85" w14:textId="52789A00" w:rsidR="003E4CCB" w:rsidRDefault="003E4CCB" w:rsidP="003E4CCB">
      <w:pPr>
        <w:jc w:val="center"/>
        <w:rPr>
          <w:color w:val="001D58"/>
          <w:sz w:val="60"/>
        </w:rPr>
      </w:pPr>
      <w:r w:rsidRPr="00E25071">
        <w:rPr>
          <w:rFonts w:cs="Arial"/>
          <w:sz w:val="18"/>
          <w:lang w:eastAsia="cs-CZ"/>
        </w:rPr>
        <w:t xml:space="preserve">Verzia: </w:t>
      </w:r>
      <w:r w:rsidR="002539E1">
        <w:rPr>
          <w:rFonts w:cs="Arial"/>
          <w:sz w:val="18"/>
          <w:lang w:eastAsia="cs-CZ"/>
        </w:rPr>
        <w:t>5</w:t>
      </w:r>
      <w:r w:rsidRPr="00E25071">
        <w:rPr>
          <w:rFonts w:cs="Arial"/>
          <w:sz w:val="18"/>
          <w:lang w:eastAsia="cs-CZ"/>
        </w:rPr>
        <w:t>.</w:t>
      </w:r>
      <w:r w:rsidR="00346AE5">
        <w:rPr>
          <w:rFonts w:cs="Arial"/>
          <w:sz w:val="18"/>
          <w:lang w:eastAsia="cs-CZ"/>
        </w:rPr>
        <w:t>2</w:t>
      </w:r>
      <w:r w:rsidRPr="00E25071">
        <w:rPr>
          <w:rFonts w:cs="Arial"/>
          <w:sz w:val="18"/>
          <w:lang w:eastAsia="cs-CZ"/>
        </w:rPr>
        <w:t xml:space="preserve">; platnosť od: </w:t>
      </w:r>
      <w:r w:rsidR="00A010AF">
        <w:rPr>
          <w:rFonts w:cs="Arial"/>
          <w:sz w:val="18"/>
          <w:lang w:eastAsia="cs-CZ"/>
        </w:rPr>
        <w:t>2</w:t>
      </w:r>
      <w:r w:rsidR="00EB4F10">
        <w:rPr>
          <w:rFonts w:cs="Arial"/>
          <w:sz w:val="18"/>
          <w:lang w:eastAsia="cs-CZ"/>
        </w:rPr>
        <w:t>7</w:t>
      </w:r>
      <w:r w:rsidRPr="00E25071">
        <w:rPr>
          <w:rFonts w:cs="Arial"/>
          <w:sz w:val="18"/>
          <w:lang w:eastAsia="cs-CZ"/>
        </w:rPr>
        <w:t xml:space="preserve">. </w:t>
      </w:r>
      <w:r w:rsidR="000D6CD4">
        <w:rPr>
          <w:rFonts w:cs="Arial"/>
          <w:sz w:val="18"/>
          <w:lang w:eastAsia="cs-CZ"/>
        </w:rPr>
        <w:t>0</w:t>
      </w:r>
      <w:r w:rsidR="00346AE5">
        <w:rPr>
          <w:rFonts w:cs="Arial"/>
          <w:sz w:val="18"/>
          <w:lang w:eastAsia="cs-CZ"/>
        </w:rPr>
        <w:t>3</w:t>
      </w:r>
      <w:r w:rsidRPr="00E25071">
        <w:rPr>
          <w:rFonts w:cs="Arial"/>
          <w:sz w:val="18"/>
          <w:lang w:eastAsia="cs-CZ"/>
        </w:rPr>
        <w:t>. 201</w:t>
      </w:r>
      <w:r w:rsidR="000D6CD4">
        <w:rPr>
          <w:rFonts w:cs="Arial"/>
          <w:sz w:val="18"/>
          <w:lang w:eastAsia="cs-CZ"/>
        </w:rPr>
        <w:t>9</w:t>
      </w:r>
      <w:r w:rsidRPr="00E25071">
        <w:rPr>
          <w:rFonts w:cs="Arial"/>
          <w:sz w:val="18"/>
          <w:lang w:eastAsia="cs-CZ"/>
        </w:rPr>
        <w:t>, účinnosť od:</w:t>
      </w:r>
      <w:r w:rsidR="00A010AF">
        <w:rPr>
          <w:rFonts w:cs="Arial"/>
          <w:sz w:val="18"/>
          <w:lang w:eastAsia="cs-CZ"/>
        </w:rPr>
        <w:t>2</w:t>
      </w:r>
      <w:r w:rsidR="00EB4F10">
        <w:rPr>
          <w:rFonts w:cs="Arial"/>
          <w:sz w:val="18"/>
          <w:lang w:eastAsia="cs-CZ"/>
        </w:rPr>
        <w:t>7</w:t>
      </w:r>
      <w:bookmarkStart w:id="0" w:name="_GoBack"/>
      <w:bookmarkEnd w:id="0"/>
      <w:r w:rsidRPr="00E25071">
        <w:rPr>
          <w:rFonts w:cs="Arial"/>
          <w:sz w:val="18"/>
          <w:lang w:eastAsia="cs-CZ"/>
        </w:rPr>
        <w:t xml:space="preserve">. </w:t>
      </w:r>
      <w:r w:rsidR="000D6CD4">
        <w:rPr>
          <w:rFonts w:cs="Arial"/>
          <w:sz w:val="18"/>
          <w:lang w:eastAsia="cs-CZ"/>
        </w:rPr>
        <w:t>0</w:t>
      </w:r>
      <w:r w:rsidR="00346AE5">
        <w:rPr>
          <w:rFonts w:cs="Arial"/>
          <w:sz w:val="18"/>
          <w:lang w:eastAsia="cs-CZ"/>
        </w:rPr>
        <w:t>3</w:t>
      </w:r>
      <w:r w:rsidRPr="00E25071">
        <w:rPr>
          <w:rFonts w:cs="Arial"/>
          <w:sz w:val="18"/>
          <w:lang w:eastAsia="cs-CZ"/>
        </w:rPr>
        <w:t>. 201</w:t>
      </w:r>
      <w:r w:rsidR="000D6CD4">
        <w:rPr>
          <w:rFonts w:cs="Arial"/>
          <w:sz w:val="18"/>
          <w:lang w:eastAsia="cs-CZ"/>
        </w:rPr>
        <w:t>9</w:t>
      </w:r>
      <w:r>
        <w:rPr>
          <w:b/>
          <w:sz w:val="60"/>
        </w:rPr>
        <w:br w:type="page"/>
      </w:r>
    </w:p>
    <w:p w14:paraId="1F8DCD8D"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756D7824" w14:textId="77777777" w:rsidR="003E4CCB" w:rsidRDefault="003E4CCB">
      <w:pPr>
        <w:pStyle w:val="Obsah1"/>
        <w:tabs>
          <w:tab w:val="left" w:pos="482"/>
          <w:tab w:val="right" w:leader="dot" w:pos="9060"/>
        </w:tabs>
        <w:rPr>
          <w:rFonts w:eastAsiaTheme="majorEastAsia" w:cs="Arial"/>
          <w:caps/>
          <w:sz w:val="28"/>
          <w:lang w:eastAsia="cs-CZ"/>
        </w:rPr>
      </w:pPr>
    </w:p>
    <w:bookmarkStart w:id="1" w:name="_Toc410907843"/>
    <w:p w14:paraId="0A455F76" w14:textId="77777777" w:rsidR="006F425A" w:rsidRPr="00EB4F10" w:rsidRDefault="000C0542">
      <w:pPr>
        <w:pStyle w:val="Obsah1"/>
        <w:tabs>
          <w:tab w:val="left" w:pos="482"/>
          <w:tab w:val="right" w:leader="dot" w:pos="9060"/>
        </w:tabs>
        <w:rPr>
          <w:rFonts w:asciiTheme="minorHAnsi" w:eastAsiaTheme="minorEastAsia" w:hAnsiTheme="minorHAnsi" w:cstheme="minorBidi"/>
          <w:noProof/>
          <w:sz w:val="19"/>
          <w:szCs w:val="19"/>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4576173" w:history="1">
        <w:r w:rsidR="006F425A" w:rsidRPr="00EB4F10">
          <w:rPr>
            <w:rStyle w:val="Hypertextovprepojenie"/>
            <w:noProof/>
            <w:szCs w:val="19"/>
          </w:rPr>
          <w:t>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Úvod</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_Toc4576173 \h </w:instrText>
        </w:r>
        <w:r w:rsidR="006F425A" w:rsidRPr="00EB4F10">
          <w:rPr>
            <w:noProof/>
            <w:webHidden/>
            <w:sz w:val="19"/>
            <w:szCs w:val="19"/>
          </w:rPr>
        </w:r>
        <w:r w:rsidR="006F425A" w:rsidRPr="00EB4F10">
          <w:rPr>
            <w:noProof/>
            <w:webHidden/>
            <w:sz w:val="19"/>
            <w:szCs w:val="19"/>
          </w:rPr>
          <w:fldChar w:fldCharType="separate"/>
        </w:r>
        <w:r w:rsidR="006F425A" w:rsidRPr="00EB4F10">
          <w:rPr>
            <w:noProof/>
            <w:webHidden/>
            <w:sz w:val="19"/>
            <w:szCs w:val="19"/>
          </w:rPr>
          <w:t>6</w:t>
        </w:r>
        <w:r w:rsidR="006F425A" w:rsidRPr="00EB4F10">
          <w:rPr>
            <w:noProof/>
            <w:webHidden/>
            <w:sz w:val="19"/>
            <w:szCs w:val="19"/>
          </w:rPr>
          <w:fldChar w:fldCharType="end"/>
        </w:r>
      </w:hyperlink>
    </w:p>
    <w:p w14:paraId="226BED70" w14:textId="77777777" w:rsidR="006F425A" w:rsidRPr="00EB4F10" w:rsidRDefault="006F425A">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74" w:history="1">
        <w:r w:rsidRPr="00EB4F10">
          <w:rPr>
            <w:rStyle w:val="Hypertextovprepojenie"/>
            <w:noProof/>
            <w:szCs w:val="19"/>
          </w:rPr>
          <w:t>1.1</w:t>
        </w:r>
        <w:r w:rsidRPr="00EB4F10">
          <w:rPr>
            <w:rFonts w:asciiTheme="minorHAnsi" w:eastAsiaTheme="minorEastAsia" w:hAnsiTheme="minorHAnsi" w:cstheme="minorBidi"/>
            <w:noProof/>
            <w:sz w:val="19"/>
            <w:szCs w:val="19"/>
            <w:lang w:eastAsia="sk-SK"/>
          </w:rPr>
          <w:tab/>
        </w:r>
        <w:r w:rsidRPr="006F425A">
          <w:rPr>
            <w:rStyle w:val="Hypertextovprepojenie"/>
            <w:noProof/>
            <w:szCs w:val="19"/>
          </w:rPr>
          <w:t>Účinnosť príručky pre prijímateľa</w:t>
        </w:r>
        <w:r w:rsidRPr="00EB4F10">
          <w:rPr>
            <w:noProof/>
            <w:webHidden/>
            <w:sz w:val="19"/>
            <w:szCs w:val="19"/>
          </w:rPr>
          <w:tab/>
        </w:r>
        <w:r w:rsidRPr="00EB4F10">
          <w:rPr>
            <w:noProof/>
            <w:webHidden/>
            <w:sz w:val="19"/>
            <w:szCs w:val="19"/>
          </w:rPr>
          <w:fldChar w:fldCharType="begin"/>
        </w:r>
        <w:r w:rsidRPr="00EB4F10">
          <w:rPr>
            <w:noProof/>
            <w:webHidden/>
            <w:sz w:val="19"/>
            <w:szCs w:val="19"/>
          </w:rPr>
          <w:instrText xml:space="preserve"> PAGEREF _Toc4576174 \h </w:instrText>
        </w:r>
        <w:r w:rsidRPr="00EB4F10">
          <w:rPr>
            <w:noProof/>
            <w:webHidden/>
            <w:sz w:val="19"/>
            <w:szCs w:val="19"/>
          </w:rPr>
        </w:r>
        <w:r w:rsidRPr="00EB4F10">
          <w:rPr>
            <w:noProof/>
            <w:webHidden/>
            <w:sz w:val="19"/>
            <w:szCs w:val="19"/>
          </w:rPr>
          <w:fldChar w:fldCharType="separate"/>
        </w:r>
        <w:r w:rsidRPr="00EB4F10">
          <w:rPr>
            <w:noProof/>
            <w:webHidden/>
            <w:sz w:val="19"/>
            <w:szCs w:val="19"/>
          </w:rPr>
          <w:t>6</w:t>
        </w:r>
        <w:r w:rsidRPr="00EB4F10">
          <w:rPr>
            <w:noProof/>
            <w:webHidden/>
            <w:sz w:val="19"/>
            <w:szCs w:val="19"/>
          </w:rPr>
          <w:fldChar w:fldCharType="end"/>
        </w:r>
      </w:hyperlink>
    </w:p>
    <w:p w14:paraId="2180A4AD" w14:textId="77777777" w:rsidR="006F425A" w:rsidRPr="00EB4F10" w:rsidRDefault="006F425A">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75" w:history="1">
        <w:r w:rsidRPr="00EB4F10">
          <w:rPr>
            <w:rStyle w:val="Hypertextovprepojenie"/>
            <w:noProof/>
            <w:szCs w:val="19"/>
          </w:rPr>
          <w:t>1.2</w:t>
        </w:r>
        <w:r w:rsidRPr="00EB4F10">
          <w:rPr>
            <w:rFonts w:asciiTheme="minorHAnsi" w:eastAsiaTheme="minorEastAsia" w:hAnsiTheme="minorHAnsi" w:cstheme="minorBidi"/>
            <w:noProof/>
            <w:sz w:val="19"/>
            <w:szCs w:val="19"/>
            <w:lang w:eastAsia="sk-SK"/>
          </w:rPr>
          <w:tab/>
        </w:r>
        <w:r w:rsidRPr="006F425A">
          <w:rPr>
            <w:rStyle w:val="Hypertextovprepojenie"/>
            <w:noProof/>
            <w:szCs w:val="19"/>
          </w:rPr>
          <w:t xml:space="preserve">Cieľ príručky pre </w:t>
        </w:r>
        <w:r w:rsidRPr="00EB4F10">
          <w:rPr>
            <w:rStyle w:val="Hypertextovprepojenie"/>
            <w:noProof/>
            <w:szCs w:val="19"/>
          </w:rPr>
          <w:t>prijímateľa</w:t>
        </w:r>
        <w:r w:rsidRPr="00EB4F10">
          <w:rPr>
            <w:noProof/>
            <w:webHidden/>
            <w:sz w:val="19"/>
            <w:szCs w:val="19"/>
          </w:rPr>
          <w:tab/>
        </w:r>
        <w:r w:rsidRPr="00EB4F10">
          <w:rPr>
            <w:noProof/>
            <w:webHidden/>
            <w:sz w:val="19"/>
            <w:szCs w:val="19"/>
          </w:rPr>
          <w:fldChar w:fldCharType="begin"/>
        </w:r>
        <w:r w:rsidRPr="00EB4F10">
          <w:rPr>
            <w:noProof/>
            <w:webHidden/>
            <w:sz w:val="19"/>
            <w:szCs w:val="19"/>
          </w:rPr>
          <w:instrText xml:space="preserve"> PAGEREF _Toc4576175 \h </w:instrText>
        </w:r>
        <w:r w:rsidRPr="00EB4F10">
          <w:rPr>
            <w:noProof/>
            <w:webHidden/>
            <w:sz w:val="19"/>
            <w:szCs w:val="19"/>
          </w:rPr>
        </w:r>
        <w:r w:rsidRPr="00EB4F10">
          <w:rPr>
            <w:noProof/>
            <w:webHidden/>
            <w:sz w:val="19"/>
            <w:szCs w:val="19"/>
          </w:rPr>
          <w:fldChar w:fldCharType="separate"/>
        </w:r>
        <w:r w:rsidRPr="00EB4F10">
          <w:rPr>
            <w:noProof/>
            <w:webHidden/>
            <w:sz w:val="19"/>
            <w:szCs w:val="19"/>
          </w:rPr>
          <w:t>6</w:t>
        </w:r>
        <w:r w:rsidRPr="00EB4F10">
          <w:rPr>
            <w:noProof/>
            <w:webHidden/>
            <w:sz w:val="19"/>
            <w:szCs w:val="19"/>
          </w:rPr>
          <w:fldChar w:fldCharType="end"/>
        </w:r>
      </w:hyperlink>
    </w:p>
    <w:p w14:paraId="5F3A4328" w14:textId="77777777" w:rsidR="006F425A" w:rsidRPr="00EB4F10" w:rsidRDefault="006F425A">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76" w:history="1">
        <w:r w:rsidRPr="00EB4F10">
          <w:rPr>
            <w:rStyle w:val="Hypertextovprepojenie"/>
            <w:noProof/>
            <w:szCs w:val="19"/>
          </w:rPr>
          <w:t>1.3</w:t>
        </w:r>
        <w:r w:rsidRPr="00EB4F10">
          <w:rPr>
            <w:rFonts w:asciiTheme="minorHAnsi" w:eastAsiaTheme="minorEastAsia" w:hAnsiTheme="minorHAnsi" w:cstheme="minorBidi"/>
            <w:noProof/>
            <w:sz w:val="19"/>
            <w:szCs w:val="19"/>
            <w:lang w:eastAsia="sk-SK"/>
          </w:rPr>
          <w:tab/>
        </w:r>
        <w:r w:rsidRPr="006F425A">
          <w:rPr>
            <w:rStyle w:val="Hypertextovprepojenie"/>
            <w:noProof/>
            <w:szCs w:val="19"/>
          </w:rPr>
          <w:t>Definícia pojmov</w:t>
        </w:r>
        <w:r w:rsidRPr="00EB4F10">
          <w:rPr>
            <w:noProof/>
            <w:webHidden/>
            <w:sz w:val="19"/>
            <w:szCs w:val="19"/>
          </w:rPr>
          <w:tab/>
        </w:r>
        <w:r w:rsidRPr="00EB4F10">
          <w:rPr>
            <w:noProof/>
            <w:webHidden/>
            <w:sz w:val="19"/>
            <w:szCs w:val="19"/>
          </w:rPr>
          <w:fldChar w:fldCharType="begin"/>
        </w:r>
        <w:r w:rsidRPr="00EB4F10">
          <w:rPr>
            <w:noProof/>
            <w:webHidden/>
            <w:sz w:val="19"/>
            <w:szCs w:val="19"/>
          </w:rPr>
          <w:instrText xml:space="preserve"> PAGEREF _Toc4576176 \h </w:instrText>
        </w:r>
        <w:r w:rsidRPr="00EB4F10">
          <w:rPr>
            <w:noProof/>
            <w:webHidden/>
            <w:sz w:val="19"/>
            <w:szCs w:val="19"/>
          </w:rPr>
        </w:r>
        <w:r w:rsidRPr="00EB4F10">
          <w:rPr>
            <w:noProof/>
            <w:webHidden/>
            <w:sz w:val="19"/>
            <w:szCs w:val="19"/>
          </w:rPr>
          <w:fldChar w:fldCharType="separate"/>
        </w:r>
        <w:r w:rsidRPr="00EB4F10">
          <w:rPr>
            <w:noProof/>
            <w:webHidden/>
            <w:sz w:val="19"/>
            <w:szCs w:val="19"/>
          </w:rPr>
          <w:t>7</w:t>
        </w:r>
        <w:r w:rsidRPr="00EB4F10">
          <w:rPr>
            <w:noProof/>
            <w:webHidden/>
            <w:sz w:val="19"/>
            <w:szCs w:val="19"/>
          </w:rPr>
          <w:fldChar w:fldCharType="end"/>
        </w:r>
      </w:hyperlink>
    </w:p>
    <w:p w14:paraId="592F4C37" w14:textId="77777777" w:rsidR="006F425A" w:rsidRPr="00EB4F10" w:rsidRDefault="006F425A">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77" w:history="1">
        <w:r w:rsidRPr="00EB4F10">
          <w:rPr>
            <w:rStyle w:val="Hypertextovprepojenie"/>
            <w:noProof/>
            <w:szCs w:val="19"/>
          </w:rPr>
          <w:t>1.4</w:t>
        </w:r>
        <w:r w:rsidRPr="00EB4F10">
          <w:rPr>
            <w:rFonts w:asciiTheme="minorHAnsi" w:eastAsiaTheme="minorEastAsia" w:hAnsiTheme="minorHAnsi" w:cstheme="minorBidi"/>
            <w:noProof/>
            <w:sz w:val="19"/>
            <w:szCs w:val="19"/>
            <w:lang w:eastAsia="sk-SK"/>
          </w:rPr>
          <w:tab/>
        </w:r>
        <w:r w:rsidRPr="006F425A">
          <w:rPr>
            <w:rStyle w:val="Hypertextovprepojenie"/>
            <w:noProof/>
            <w:szCs w:val="19"/>
          </w:rPr>
          <w:t>Použité skratky</w:t>
        </w:r>
        <w:r w:rsidRPr="00EB4F10">
          <w:rPr>
            <w:noProof/>
            <w:webHidden/>
            <w:sz w:val="19"/>
            <w:szCs w:val="19"/>
          </w:rPr>
          <w:tab/>
        </w:r>
        <w:r w:rsidRPr="00EB4F10">
          <w:rPr>
            <w:noProof/>
            <w:webHidden/>
            <w:sz w:val="19"/>
            <w:szCs w:val="19"/>
          </w:rPr>
          <w:fldChar w:fldCharType="begin"/>
        </w:r>
        <w:r w:rsidRPr="00EB4F10">
          <w:rPr>
            <w:noProof/>
            <w:webHidden/>
            <w:sz w:val="19"/>
            <w:szCs w:val="19"/>
          </w:rPr>
          <w:instrText xml:space="preserve"> PAGEREF _Toc4576177 \h </w:instrText>
        </w:r>
        <w:r w:rsidRPr="00EB4F10">
          <w:rPr>
            <w:noProof/>
            <w:webHidden/>
            <w:sz w:val="19"/>
            <w:szCs w:val="19"/>
          </w:rPr>
        </w:r>
        <w:r w:rsidRPr="00EB4F10">
          <w:rPr>
            <w:noProof/>
            <w:webHidden/>
            <w:sz w:val="19"/>
            <w:szCs w:val="19"/>
          </w:rPr>
          <w:fldChar w:fldCharType="separate"/>
        </w:r>
        <w:r w:rsidRPr="00EB4F10">
          <w:rPr>
            <w:noProof/>
            <w:webHidden/>
            <w:sz w:val="19"/>
            <w:szCs w:val="19"/>
          </w:rPr>
          <w:t>17</w:t>
        </w:r>
        <w:r w:rsidRPr="00EB4F10">
          <w:rPr>
            <w:noProof/>
            <w:webHidden/>
            <w:sz w:val="19"/>
            <w:szCs w:val="19"/>
          </w:rPr>
          <w:fldChar w:fldCharType="end"/>
        </w:r>
      </w:hyperlink>
    </w:p>
    <w:p w14:paraId="068BCF66" w14:textId="77777777" w:rsidR="006F425A" w:rsidRPr="00EB4F10" w:rsidRDefault="006F425A">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78" w:history="1">
        <w:r w:rsidRPr="00EB4F10">
          <w:rPr>
            <w:rStyle w:val="Hypertextovprepojenie"/>
            <w:noProof/>
            <w:szCs w:val="19"/>
          </w:rPr>
          <w:t>1.5</w:t>
        </w:r>
        <w:r w:rsidRPr="00EB4F10">
          <w:rPr>
            <w:rFonts w:asciiTheme="minorHAnsi" w:eastAsiaTheme="minorEastAsia" w:hAnsiTheme="minorHAnsi" w:cstheme="minorBidi"/>
            <w:noProof/>
            <w:sz w:val="19"/>
            <w:szCs w:val="19"/>
            <w:lang w:eastAsia="sk-SK"/>
          </w:rPr>
          <w:tab/>
        </w:r>
        <w:r w:rsidRPr="006F425A">
          <w:rPr>
            <w:rStyle w:val="Hypertextovprepojenie"/>
            <w:noProof/>
            <w:szCs w:val="19"/>
          </w:rPr>
          <w:t>Legislatíva</w:t>
        </w:r>
        <w:r w:rsidRPr="00EB4F10">
          <w:rPr>
            <w:noProof/>
            <w:webHidden/>
            <w:sz w:val="19"/>
            <w:szCs w:val="19"/>
          </w:rPr>
          <w:tab/>
        </w:r>
        <w:r w:rsidRPr="00EB4F10">
          <w:rPr>
            <w:noProof/>
            <w:webHidden/>
            <w:sz w:val="19"/>
            <w:szCs w:val="19"/>
          </w:rPr>
          <w:fldChar w:fldCharType="begin"/>
        </w:r>
        <w:r w:rsidRPr="00EB4F10">
          <w:rPr>
            <w:noProof/>
            <w:webHidden/>
            <w:sz w:val="19"/>
            <w:szCs w:val="19"/>
          </w:rPr>
          <w:instrText xml:space="preserve"> PAGEREF _Toc4576178 \h </w:instrText>
        </w:r>
        <w:r w:rsidRPr="00EB4F10">
          <w:rPr>
            <w:noProof/>
            <w:webHidden/>
            <w:sz w:val="19"/>
            <w:szCs w:val="19"/>
          </w:rPr>
        </w:r>
        <w:r w:rsidRPr="00EB4F10">
          <w:rPr>
            <w:noProof/>
            <w:webHidden/>
            <w:sz w:val="19"/>
            <w:szCs w:val="19"/>
          </w:rPr>
          <w:fldChar w:fldCharType="separate"/>
        </w:r>
        <w:r w:rsidRPr="00EB4F10">
          <w:rPr>
            <w:noProof/>
            <w:webHidden/>
            <w:sz w:val="19"/>
            <w:szCs w:val="19"/>
          </w:rPr>
          <w:t>19</w:t>
        </w:r>
        <w:r w:rsidRPr="00EB4F10">
          <w:rPr>
            <w:noProof/>
            <w:webHidden/>
            <w:sz w:val="19"/>
            <w:szCs w:val="19"/>
          </w:rPr>
          <w:fldChar w:fldCharType="end"/>
        </w:r>
      </w:hyperlink>
    </w:p>
    <w:p w14:paraId="3CA0215F" w14:textId="77777777" w:rsidR="006F425A" w:rsidRPr="00EB4F10" w:rsidRDefault="006F425A">
      <w:pPr>
        <w:pStyle w:val="Obsah1"/>
        <w:tabs>
          <w:tab w:val="left" w:pos="482"/>
          <w:tab w:val="right" w:leader="dot" w:pos="9060"/>
        </w:tabs>
        <w:rPr>
          <w:rFonts w:asciiTheme="minorHAnsi" w:eastAsiaTheme="minorEastAsia" w:hAnsiTheme="minorHAnsi" w:cstheme="minorBidi"/>
          <w:noProof/>
          <w:sz w:val="19"/>
          <w:szCs w:val="19"/>
          <w:lang w:eastAsia="sk-SK"/>
        </w:rPr>
      </w:pPr>
      <w:hyperlink w:anchor="_Toc4576179" w:history="1">
        <w:r w:rsidRPr="00EB4F10">
          <w:rPr>
            <w:rStyle w:val="Hypertextovprepojenie"/>
            <w:noProof/>
            <w:szCs w:val="19"/>
          </w:rPr>
          <w:t>2</w:t>
        </w:r>
        <w:r w:rsidRPr="00EB4F10">
          <w:rPr>
            <w:rFonts w:asciiTheme="minorHAnsi" w:eastAsiaTheme="minorEastAsia" w:hAnsiTheme="minorHAnsi" w:cstheme="minorBidi"/>
            <w:noProof/>
            <w:sz w:val="19"/>
            <w:szCs w:val="19"/>
            <w:lang w:eastAsia="sk-SK"/>
          </w:rPr>
          <w:tab/>
        </w:r>
        <w:r w:rsidRPr="006F425A">
          <w:rPr>
            <w:rStyle w:val="Hypertextovprepojenie"/>
            <w:noProof/>
            <w:szCs w:val="19"/>
          </w:rPr>
          <w:t>Realizácia projektov</w:t>
        </w:r>
        <w:r w:rsidRPr="00EB4F10">
          <w:rPr>
            <w:noProof/>
            <w:webHidden/>
            <w:sz w:val="19"/>
            <w:szCs w:val="19"/>
          </w:rPr>
          <w:tab/>
        </w:r>
        <w:r w:rsidRPr="00EB4F10">
          <w:rPr>
            <w:noProof/>
            <w:webHidden/>
            <w:sz w:val="19"/>
            <w:szCs w:val="19"/>
          </w:rPr>
          <w:fldChar w:fldCharType="begin"/>
        </w:r>
        <w:r w:rsidRPr="00EB4F10">
          <w:rPr>
            <w:noProof/>
            <w:webHidden/>
            <w:sz w:val="19"/>
            <w:szCs w:val="19"/>
          </w:rPr>
          <w:instrText xml:space="preserve"> PAGEREF _Toc4576179 \h </w:instrText>
        </w:r>
        <w:r w:rsidRPr="00EB4F10">
          <w:rPr>
            <w:noProof/>
            <w:webHidden/>
            <w:sz w:val="19"/>
            <w:szCs w:val="19"/>
          </w:rPr>
        </w:r>
        <w:r w:rsidRPr="00EB4F10">
          <w:rPr>
            <w:noProof/>
            <w:webHidden/>
            <w:sz w:val="19"/>
            <w:szCs w:val="19"/>
          </w:rPr>
          <w:fldChar w:fldCharType="separate"/>
        </w:r>
        <w:r w:rsidRPr="00EB4F10">
          <w:rPr>
            <w:noProof/>
            <w:webHidden/>
            <w:sz w:val="19"/>
            <w:szCs w:val="19"/>
          </w:rPr>
          <w:t>20</w:t>
        </w:r>
        <w:r w:rsidRPr="00EB4F10">
          <w:rPr>
            <w:noProof/>
            <w:webHidden/>
            <w:sz w:val="19"/>
            <w:szCs w:val="19"/>
          </w:rPr>
          <w:fldChar w:fldCharType="end"/>
        </w:r>
      </w:hyperlink>
    </w:p>
    <w:p w14:paraId="662CFE85" w14:textId="77777777" w:rsidR="006F425A" w:rsidRPr="00EB4F10" w:rsidRDefault="006F425A">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80" w:history="1">
        <w:r w:rsidRPr="00EB4F10">
          <w:rPr>
            <w:rStyle w:val="Hypertextovprepojenie"/>
            <w:noProof/>
            <w:szCs w:val="19"/>
          </w:rPr>
          <w:t>2.1</w:t>
        </w:r>
        <w:r w:rsidRPr="00EB4F10">
          <w:rPr>
            <w:rFonts w:asciiTheme="minorHAnsi" w:eastAsiaTheme="minorEastAsia" w:hAnsiTheme="minorHAnsi" w:cstheme="minorBidi"/>
            <w:noProof/>
            <w:sz w:val="19"/>
            <w:szCs w:val="19"/>
            <w:lang w:eastAsia="sk-SK"/>
          </w:rPr>
          <w:tab/>
        </w:r>
        <w:r w:rsidRPr="006F425A">
          <w:rPr>
            <w:rStyle w:val="Hypertextovprepojenie"/>
            <w:noProof/>
            <w:szCs w:val="19"/>
          </w:rPr>
          <w:t>Všeobecné informácie k realizácii projektov</w:t>
        </w:r>
        <w:r w:rsidRPr="00EB4F10">
          <w:rPr>
            <w:noProof/>
            <w:webHidden/>
            <w:sz w:val="19"/>
            <w:szCs w:val="19"/>
          </w:rPr>
          <w:tab/>
        </w:r>
        <w:r w:rsidRPr="00EB4F10">
          <w:rPr>
            <w:noProof/>
            <w:webHidden/>
            <w:sz w:val="19"/>
            <w:szCs w:val="19"/>
          </w:rPr>
          <w:fldChar w:fldCharType="begin"/>
        </w:r>
        <w:r w:rsidRPr="00EB4F10">
          <w:rPr>
            <w:noProof/>
            <w:webHidden/>
            <w:sz w:val="19"/>
            <w:szCs w:val="19"/>
          </w:rPr>
          <w:instrText xml:space="preserve"> PAGEREF _Toc4576180 \h </w:instrText>
        </w:r>
        <w:r w:rsidRPr="00EB4F10">
          <w:rPr>
            <w:noProof/>
            <w:webHidden/>
            <w:sz w:val="19"/>
            <w:szCs w:val="19"/>
          </w:rPr>
        </w:r>
        <w:r w:rsidRPr="00EB4F10">
          <w:rPr>
            <w:noProof/>
            <w:webHidden/>
            <w:sz w:val="19"/>
            <w:szCs w:val="19"/>
          </w:rPr>
          <w:fldChar w:fldCharType="separate"/>
        </w:r>
        <w:r w:rsidRPr="00EB4F10">
          <w:rPr>
            <w:noProof/>
            <w:webHidden/>
            <w:sz w:val="19"/>
            <w:szCs w:val="19"/>
          </w:rPr>
          <w:t>20</w:t>
        </w:r>
        <w:r w:rsidRPr="00EB4F10">
          <w:rPr>
            <w:noProof/>
            <w:webHidden/>
            <w:sz w:val="19"/>
            <w:szCs w:val="19"/>
          </w:rPr>
          <w:fldChar w:fldCharType="end"/>
        </w:r>
      </w:hyperlink>
    </w:p>
    <w:p w14:paraId="672D1951" w14:textId="77777777" w:rsidR="006F425A" w:rsidRPr="00EB4F10" w:rsidRDefault="006F425A">
      <w:pPr>
        <w:pStyle w:val="Obsah3"/>
        <w:rPr>
          <w:rFonts w:asciiTheme="minorHAnsi" w:eastAsiaTheme="minorEastAsia" w:hAnsiTheme="minorHAnsi" w:cstheme="minorBidi"/>
          <w:noProof/>
          <w:sz w:val="19"/>
          <w:szCs w:val="19"/>
          <w:lang w:eastAsia="sk-SK"/>
        </w:rPr>
      </w:pPr>
      <w:hyperlink w:anchor="_Toc4576181" w:history="1">
        <w:r w:rsidRPr="00EB4F10">
          <w:rPr>
            <w:rStyle w:val="Hypertextovprepojenie"/>
            <w:noProof/>
            <w:szCs w:val="19"/>
          </w:rPr>
          <w:t>2.1.1</w:t>
        </w:r>
        <w:r w:rsidRPr="00EB4F10">
          <w:rPr>
            <w:rFonts w:asciiTheme="minorHAnsi" w:eastAsiaTheme="minorEastAsia" w:hAnsiTheme="minorHAnsi" w:cstheme="minorBidi"/>
            <w:noProof/>
            <w:sz w:val="19"/>
            <w:szCs w:val="19"/>
            <w:lang w:eastAsia="sk-SK"/>
          </w:rPr>
          <w:tab/>
        </w:r>
        <w:r w:rsidRPr="006F425A">
          <w:rPr>
            <w:rStyle w:val="Hypertextovprepojenie"/>
            <w:noProof/>
            <w:szCs w:val="19"/>
          </w:rPr>
          <w:t>Všeobecné informácie</w:t>
        </w:r>
        <w:r w:rsidRPr="00EB4F10">
          <w:rPr>
            <w:noProof/>
            <w:webHidden/>
            <w:sz w:val="19"/>
            <w:szCs w:val="19"/>
          </w:rPr>
          <w:tab/>
        </w:r>
        <w:r w:rsidRPr="00EB4F10">
          <w:rPr>
            <w:noProof/>
            <w:webHidden/>
            <w:sz w:val="19"/>
            <w:szCs w:val="19"/>
          </w:rPr>
          <w:fldChar w:fldCharType="begin"/>
        </w:r>
        <w:r w:rsidRPr="00EB4F10">
          <w:rPr>
            <w:noProof/>
            <w:webHidden/>
            <w:sz w:val="19"/>
            <w:szCs w:val="19"/>
          </w:rPr>
          <w:instrText xml:space="preserve"> PAGEREF _Toc4576181 \h </w:instrText>
        </w:r>
        <w:r w:rsidRPr="00EB4F10">
          <w:rPr>
            <w:noProof/>
            <w:webHidden/>
            <w:sz w:val="19"/>
            <w:szCs w:val="19"/>
          </w:rPr>
        </w:r>
        <w:r w:rsidRPr="00EB4F10">
          <w:rPr>
            <w:noProof/>
            <w:webHidden/>
            <w:sz w:val="19"/>
            <w:szCs w:val="19"/>
          </w:rPr>
          <w:fldChar w:fldCharType="separate"/>
        </w:r>
        <w:r w:rsidRPr="00EB4F10">
          <w:rPr>
            <w:noProof/>
            <w:webHidden/>
            <w:sz w:val="19"/>
            <w:szCs w:val="19"/>
          </w:rPr>
          <w:t>20</w:t>
        </w:r>
        <w:r w:rsidRPr="00EB4F10">
          <w:rPr>
            <w:noProof/>
            <w:webHidden/>
            <w:sz w:val="19"/>
            <w:szCs w:val="19"/>
          </w:rPr>
          <w:fldChar w:fldCharType="end"/>
        </w:r>
      </w:hyperlink>
    </w:p>
    <w:p w14:paraId="483132EF" w14:textId="77777777" w:rsidR="006F425A" w:rsidRPr="00EB4F10" w:rsidRDefault="006F425A">
      <w:pPr>
        <w:pStyle w:val="Obsah3"/>
        <w:rPr>
          <w:rFonts w:asciiTheme="minorHAnsi" w:eastAsiaTheme="minorEastAsia" w:hAnsiTheme="minorHAnsi" w:cstheme="minorBidi"/>
          <w:noProof/>
          <w:sz w:val="19"/>
          <w:szCs w:val="19"/>
          <w:lang w:eastAsia="sk-SK"/>
        </w:rPr>
      </w:pPr>
      <w:hyperlink w:anchor="_Toc4576182" w:history="1">
        <w:r w:rsidRPr="00EB4F10">
          <w:rPr>
            <w:rStyle w:val="Hypertextovprepojenie"/>
            <w:noProof/>
            <w:szCs w:val="19"/>
          </w:rPr>
          <w:t>2.1.2</w:t>
        </w:r>
        <w:r w:rsidRPr="00EB4F10">
          <w:rPr>
            <w:rFonts w:asciiTheme="minorHAnsi" w:eastAsiaTheme="minorEastAsia" w:hAnsiTheme="minorHAnsi" w:cstheme="minorBidi"/>
            <w:noProof/>
            <w:sz w:val="19"/>
            <w:szCs w:val="19"/>
            <w:lang w:eastAsia="sk-SK"/>
          </w:rPr>
          <w:tab/>
        </w:r>
        <w:r w:rsidRPr="006F425A">
          <w:rPr>
            <w:rStyle w:val="Hypertextovprepojenie"/>
            <w:noProof/>
            <w:szCs w:val="19"/>
          </w:rPr>
          <w:t>Na čo nezabudnúť po podpise zmluvy</w:t>
        </w:r>
        <w:r w:rsidRPr="00EB4F10">
          <w:rPr>
            <w:noProof/>
            <w:webHidden/>
            <w:sz w:val="19"/>
            <w:szCs w:val="19"/>
          </w:rPr>
          <w:tab/>
        </w:r>
        <w:r w:rsidRPr="00EB4F10">
          <w:rPr>
            <w:noProof/>
            <w:webHidden/>
            <w:sz w:val="19"/>
            <w:szCs w:val="19"/>
          </w:rPr>
          <w:fldChar w:fldCharType="begin"/>
        </w:r>
        <w:r w:rsidRPr="00EB4F10">
          <w:rPr>
            <w:noProof/>
            <w:webHidden/>
            <w:sz w:val="19"/>
            <w:szCs w:val="19"/>
          </w:rPr>
          <w:instrText xml:space="preserve"> PAGEREF _Toc4576182 \h </w:instrText>
        </w:r>
        <w:r w:rsidRPr="00EB4F10">
          <w:rPr>
            <w:noProof/>
            <w:webHidden/>
            <w:sz w:val="19"/>
            <w:szCs w:val="19"/>
          </w:rPr>
        </w:r>
        <w:r w:rsidRPr="00EB4F10">
          <w:rPr>
            <w:noProof/>
            <w:webHidden/>
            <w:sz w:val="19"/>
            <w:szCs w:val="19"/>
          </w:rPr>
          <w:fldChar w:fldCharType="separate"/>
        </w:r>
        <w:r w:rsidRPr="00EB4F10">
          <w:rPr>
            <w:noProof/>
            <w:webHidden/>
            <w:sz w:val="19"/>
            <w:szCs w:val="19"/>
          </w:rPr>
          <w:t>20</w:t>
        </w:r>
        <w:r w:rsidRPr="00EB4F10">
          <w:rPr>
            <w:noProof/>
            <w:webHidden/>
            <w:sz w:val="19"/>
            <w:szCs w:val="19"/>
          </w:rPr>
          <w:fldChar w:fldCharType="end"/>
        </w:r>
      </w:hyperlink>
    </w:p>
    <w:p w14:paraId="227BD3FE" w14:textId="77777777" w:rsidR="006F425A" w:rsidRPr="00EB4F10" w:rsidRDefault="006F425A">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83" w:history="1">
        <w:r w:rsidRPr="00EB4F10">
          <w:rPr>
            <w:rStyle w:val="Hypertextovprepojenie"/>
            <w:noProof/>
            <w:szCs w:val="19"/>
          </w:rPr>
          <w:t>2.2</w:t>
        </w:r>
        <w:r w:rsidRPr="00EB4F10">
          <w:rPr>
            <w:rFonts w:asciiTheme="minorHAnsi" w:eastAsiaTheme="minorEastAsia" w:hAnsiTheme="minorHAnsi" w:cstheme="minorBidi"/>
            <w:noProof/>
            <w:sz w:val="19"/>
            <w:szCs w:val="19"/>
            <w:lang w:eastAsia="sk-SK"/>
          </w:rPr>
          <w:tab/>
        </w:r>
        <w:r w:rsidRPr="006F425A">
          <w:rPr>
            <w:rStyle w:val="Hypertextovprepojenie"/>
            <w:noProof/>
            <w:szCs w:val="19"/>
          </w:rPr>
          <w:t>Monitorovanie projektu</w:t>
        </w:r>
        <w:r w:rsidRPr="00EB4F10">
          <w:rPr>
            <w:noProof/>
            <w:webHidden/>
            <w:sz w:val="19"/>
            <w:szCs w:val="19"/>
          </w:rPr>
          <w:tab/>
        </w:r>
        <w:r w:rsidRPr="00EB4F10">
          <w:rPr>
            <w:noProof/>
            <w:webHidden/>
            <w:sz w:val="19"/>
            <w:szCs w:val="19"/>
          </w:rPr>
          <w:fldChar w:fldCharType="begin"/>
        </w:r>
        <w:r w:rsidRPr="00EB4F10">
          <w:rPr>
            <w:noProof/>
            <w:webHidden/>
            <w:sz w:val="19"/>
            <w:szCs w:val="19"/>
          </w:rPr>
          <w:instrText xml:space="preserve"> PAGEREF _Toc4576183 \h </w:instrText>
        </w:r>
        <w:r w:rsidRPr="00EB4F10">
          <w:rPr>
            <w:noProof/>
            <w:webHidden/>
            <w:sz w:val="19"/>
            <w:szCs w:val="19"/>
          </w:rPr>
        </w:r>
        <w:r w:rsidRPr="00EB4F10">
          <w:rPr>
            <w:noProof/>
            <w:webHidden/>
            <w:sz w:val="19"/>
            <w:szCs w:val="19"/>
          </w:rPr>
          <w:fldChar w:fldCharType="separate"/>
        </w:r>
        <w:r w:rsidRPr="00EB4F10">
          <w:rPr>
            <w:noProof/>
            <w:webHidden/>
            <w:sz w:val="19"/>
            <w:szCs w:val="19"/>
          </w:rPr>
          <w:t>23</w:t>
        </w:r>
        <w:r w:rsidRPr="00EB4F10">
          <w:rPr>
            <w:noProof/>
            <w:webHidden/>
            <w:sz w:val="19"/>
            <w:szCs w:val="19"/>
          </w:rPr>
          <w:fldChar w:fldCharType="end"/>
        </w:r>
      </w:hyperlink>
    </w:p>
    <w:p w14:paraId="03807099" w14:textId="77777777" w:rsidR="006F425A" w:rsidRPr="00EB4F10" w:rsidRDefault="006F425A">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84" w:history="1">
        <w:r w:rsidRPr="00EB4F10">
          <w:rPr>
            <w:rStyle w:val="Hypertextovprepojenie"/>
            <w:noProof/>
            <w:szCs w:val="19"/>
          </w:rPr>
          <w:t>2.3</w:t>
        </w:r>
        <w:r w:rsidRPr="00EB4F10">
          <w:rPr>
            <w:rFonts w:asciiTheme="minorHAnsi" w:eastAsiaTheme="minorEastAsia" w:hAnsiTheme="minorHAnsi" w:cstheme="minorBidi"/>
            <w:noProof/>
            <w:sz w:val="19"/>
            <w:szCs w:val="19"/>
            <w:lang w:eastAsia="sk-SK"/>
          </w:rPr>
          <w:tab/>
        </w:r>
        <w:r w:rsidRPr="006F425A">
          <w:rPr>
            <w:rStyle w:val="Hypertextovprepojenie"/>
            <w:noProof/>
            <w:szCs w:val="19"/>
          </w:rPr>
          <w:t>Zmena zmluvy o NFP</w:t>
        </w:r>
        <w:r w:rsidRPr="00EB4F10">
          <w:rPr>
            <w:noProof/>
            <w:webHidden/>
            <w:sz w:val="19"/>
            <w:szCs w:val="19"/>
          </w:rPr>
          <w:tab/>
        </w:r>
        <w:r w:rsidRPr="00EB4F10">
          <w:rPr>
            <w:noProof/>
            <w:webHidden/>
            <w:sz w:val="19"/>
            <w:szCs w:val="19"/>
          </w:rPr>
          <w:fldChar w:fldCharType="begin"/>
        </w:r>
        <w:r w:rsidRPr="00EB4F10">
          <w:rPr>
            <w:noProof/>
            <w:webHidden/>
            <w:sz w:val="19"/>
            <w:szCs w:val="19"/>
          </w:rPr>
          <w:instrText xml:space="preserve"> PAGEREF _Toc4576184 \h </w:instrText>
        </w:r>
        <w:r w:rsidRPr="00EB4F10">
          <w:rPr>
            <w:noProof/>
            <w:webHidden/>
            <w:sz w:val="19"/>
            <w:szCs w:val="19"/>
          </w:rPr>
        </w:r>
        <w:r w:rsidRPr="00EB4F10">
          <w:rPr>
            <w:noProof/>
            <w:webHidden/>
            <w:sz w:val="19"/>
            <w:szCs w:val="19"/>
          </w:rPr>
          <w:fldChar w:fldCharType="separate"/>
        </w:r>
        <w:r w:rsidRPr="00EB4F10">
          <w:rPr>
            <w:noProof/>
            <w:webHidden/>
            <w:sz w:val="19"/>
            <w:szCs w:val="19"/>
          </w:rPr>
          <w:t>27</w:t>
        </w:r>
        <w:r w:rsidRPr="00EB4F10">
          <w:rPr>
            <w:noProof/>
            <w:webHidden/>
            <w:sz w:val="19"/>
            <w:szCs w:val="19"/>
          </w:rPr>
          <w:fldChar w:fldCharType="end"/>
        </w:r>
      </w:hyperlink>
    </w:p>
    <w:p w14:paraId="716C4F55" w14:textId="77777777" w:rsidR="006F425A" w:rsidRPr="00EB4F10" w:rsidRDefault="006F425A">
      <w:pPr>
        <w:pStyle w:val="Obsah3"/>
        <w:rPr>
          <w:rFonts w:asciiTheme="minorHAnsi" w:eastAsiaTheme="minorEastAsia" w:hAnsiTheme="minorHAnsi" w:cstheme="minorBidi"/>
          <w:noProof/>
          <w:sz w:val="19"/>
          <w:szCs w:val="19"/>
          <w:lang w:eastAsia="sk-SK"/>
        </w:rPr>
      </w:pPr>
      <w:hyperlink w:anchor="_Toc4576185" w:history="1">
        <w:r w:rsidRPr="00EB4F10">
          <w:rPr>
            <w:rStyle w:val="Hypertextovprepojenie"/>
            <w:noProof/>
            <w:szCs w:val="19"/>
          </w:rPr>
          <w:t>2.3.1</w:t>
        </w:r>
        <w:r w:rsidRPr="00EB4F10">
          <w:rPr>
            <w:rFonts w:asciiTheme="minorHAnsi" w:eastAsiaTheme="minorEastAsia" w:hAnsiTheme="minorHAnsi" w:cstheme="minorBidi"/>
            <w:noProof/>
            <w:sz w:val="19"/>
            <w:szCs w:val="19"/>
            <w:lang w:eastAsia="sk-SK"/>
          </w:rPr>
          <w:tab/>
        </w:r>
        <w:r w:rsidRPr="006F425A">
          <w:rPr>
            <w:rStyle w:val="Hypertextovprepojenie"/>
            <w:noProof/>
            <w:szCs w:val="19"/>
          </w:rPr>
          <w:t>Charakter zmien a spôsob posudzovania zmien</w:t>
        </w:r>
        <w:r w:rsidRPr="00EB4F10">
          <w:rPr>
            <w:noProof/>
            <w:webHidden/>
            <w:sz w:val="19"/>
            <w:szCs w:val="19"/>
          </w:rPr>
          <w:tab/>
        </w:r>
        <w:r w:rsidRPr="00EB4F10">
          <w:rPr>
            <w:noProof/>
            <w:webHidden/>
            <w:sz w:val="19"/>
            <w:szCs w:val="19"/>
          </w:rPr>
          <w:fldChar w:fldCharType="begin"/>
        </w:r>
        <w:r w:rsidRPr="00EB4F10">
          <w:rPr>
            <w:noProof/>
            <w:webHidden/>
            <w:sz w:val="19"/>
            <w:szCs w:val="19"/>
          </w:rPr>
          <w:instrText xml:space="preserve"> PAGEREF _Toc4576185 \h </w:instrText>
        </w:r>
        <w:r w:rsidRPr="00EB4F10">
          <w:rPr>
            <w:noProof/>
            <w:webHidden/>
            <w:sz w:val="19"/>
            <w:szCs w:val="19"/>
          </w:rPr>
        </w:r>
        <w:r w:rsidRPr="00EB4F10">
          <w:rPr>
            <w:noProof/>
            <w:webHidden/>
            <w:sz w:val="19"/>
            <w:szCs w:val="19"/>
          </w:rPr>
          <w:fldChar w:fldCharType="separate"/>
        </w:r>
        <w:r w:rsidRPr="00EB4F10">
          <w:rPr>
            <w:noProof/>
            <w:webHidden/>
            <w:sz w:val="19"/>
            <w:szCs w:val="19"/>
          </w:rPr>
          <w:t>27</w:t>
        </w:r>
        <w:r w:rsidRPr="00EB4F10">
          <w:rPr>
            <w:noProof/>
            <w:webHidden/>
            <w:sz w:val="19"/>
            <w:szCs w:val="19"/>
          </w:rPr>
          <w:fldChar w:fldCharType="end"/>
        </w:r>
      </w:hyperlink>
    </w:p>
    <w:p w14:paraId="632C6118" w14:textId="77777777" w:rsidR="006F425A" w:rsidRPr="00EB4F10" w:rsidRDefault="006F425A">
      <w:pPr>
        <w:pStyle w:val="Obsah3"/>
        <w:rPr>
          <w:rFonts w:asciiTheme="minorHAnsi" w:eastAsiaTheme="minorEastAsia" w:hAnsiTheme="minorHAnsi" w:cstheme="minorBidi"/>
          <w:noProof/>
          <w:sz w:val="19"/>
          <w:szCs w:val="19"/>
          <w:lang w:eastAsia="sk-SK"/>
        </w:rPr>
      </w:pPr>
      <w:hyperlink w:anchor="_Toc4576186" w:history="1">
        <w:r w:rsidRPr="00EB4F10">
          <w:rPr>
            <w:rStyle w:val="Hypertextovprepojenie"/>
            <w:noProof/>
            <w:szCs w:val="19"/>
          </w:rPr>
          <w:t>2.3.2</w:t>
        </w:r>
        <w:r w:rsidRPr="00EB4F10">
          <w:rPr>
            <w:rFonts w:asciiTheme="minorHAnsi" w:eastAsiaTheme="minorEastAsia" w:hAnsiTheme="minorHAnsi" w:cstheme="minorBidi"/>
            <w:noProof/>
            <w:sz w:val="19"/>
            <w:szCs w:val="19"/>
            <w:lang w:eastAsia="sk-SK"/>
          </w:rPr>
          <w:tab/>
        </w:r>
        <w:r w:rsidRPr="006F425A">
          <w:rPr>
            <w:rStyle w:val="Hypertextovprepojenie"/>
            <w:noProof/>
            <w:szCs w:val="19"/>
          </w:rPr>
          <w:t>Administrácia zmenového konania</w:t>
        </w:r>
        <w:r w:rsidRPr="00EB4F10">
          <w:rPr>
            <w:noProof/>
            <w:webHidden/>
            <w:sz w:val="19"/>
            <w:szCs w:val="19"/>
          </w:rPr>
          <w:tab/>
        </w:r>
        <w:r w:rsidRPr="00EB4F10">
          <w:rPr>
            <w:noProof/>
            <w:webHidden/>
            <w:sz w:val="19"/>
            <w:szCs w:val="19"/>
          </w:rPr>
          <w:fldChar w:fldCharType="begin"/>
        </w:r>
        <w:r w:rsidRPr="00EB4F10">
          <w:rPr>
            <w:noProof/>
            <w:webHidden/>
            <w:sz w:val="19"/>
            <w:szCs w:val="19"/>
          </w:rPr>
          <w:instrText xml:space="preserve"> PAGEREF _Toc4576186 \h </w:instrText>
        </w:r>
        <w:r w:rsidRPr="00EB4F10">
          <w:rPr>
            <w:noProof/>
            <w:webHidden/>
            <w:sz w:val="19"/>
            <w:szCs w:val="19"/>
          </w:rPr>
        </w:r>
        <w:r w:rsidRPr="00EB4F10">
          <w:rPr>
            <w:noProof/>
            <w:webHidden/>
            <w:sz w:val="19"/>
            <w:szCs w:val="19"/>
          </w:rPr>
          <w:fldChar w:fldCharType="separate"/>
        </w:r>
        <w:r w:rsidRPr="00EB4F10">
          <w:rPr>
            <w:noProof/>
            <w:webHidden/>
            <w:sz w:val="19"/>
            <w:szCs w:val="19"/>
          </w:rPr>
          <w:t>29</w:t>
        </w:r>
        <w:r w:rsidRPr="00EB4F10">
          <w:rPr>
            <w:noProof/>
            <w:webHidden/>
            <w:sz w:val="19"/>
            <w:szCs w:val="19"/>
          </w:rPr>
          <w:fldChar w:fldCharType="end"/>
        </w:r>
      </w:hyperlink>
    </w:p>
    <w:p w14:paraId="3895C13E" w14:textId="77777777" w:rsidR="006F425A" w:rsidRPr="00EB4F10" w:rsidRDefault="006F425A">
      <w:pPr>
        <w:pStyle w:val="Obsah3"/>
        <w:rPr>
          <w:rFonts w:asciiTheme="minorHAnsi" w:eastAsiaTheme="minorEastAsia" w:hAnsiTheme="minorHAnsi" w:cstheme="minorBidi"/>
          <w:noProof/>
          <w:sz w:val="19"/>
          <w:szCs w:val="19"/>
          <w:lang w:eastAsia="sk-SK"/>
        </w:rPr>
      </w:pPr>
      <w:hyperlink w:anchor="_Toc4576187" w:history="1">
        <w:r w:rsidRPr="00EB4F10">
          <w:rPr>
            <w:rStyle w:val="Hypertextovprepojenie"/>
            <w:noProof/>
            <w:szCs w:val="19"/>
          </w:rPr>
          <w:t>2.3.3</w:t>
        </w:r>
        <w:r w:rsidRPr="00EB4F10">
          <w:rPr>
            <w:rFonts w:asciiTheme="minorHAnsi" w:eastAsiaTheme="minorEastAsia" w:hAnsiTheme="minorHAnsi" w:cstheme="minorBidi"/>
            <w:noProof/>
            <w:sz w:val="19"/>
            <w:szCs w:val="19"/>
            <w:lang w:eastAsia="sk-SK"/>
          </w:rPr>
          <w:tab/>
        </w:r>
        <w:r w:rsidRPr="006F425A">
          <w:rPr>
            <w:rStyle w:val="Hypertextovprepojenie"/>
            <w:noProof/>
            <w:szCs w:val="19"/>
          </w:rPr>
          <w:t>Ukončenie zmluvného vzťahu</w:t>
        </w:r>
        <w:r w:rsidRPr="00EB4F10">
          <w:rPr>
            <w:noProof/>
            <w:webHidden/>
            <w:sz w:val="19"/>
            <w:szCs w:val="19"/>
          </w:rPr>
          <w:tab/>
        </w:r>
        <w:r w:rsidRPr="00EB4F10">
          <w:rPr>
            <w:noProof/>
            <w:webHidden/>
            <w:sz w:val="19"/>
            <w:szCs w:val="19"/>
          </w:rPr>
          <w:fldChar w:fldCharType="begin"/>
        </w:r>
        <w:r w:rsidRPr="00EB4F10">
          <w:rPr>
            <w:noProof/>
            <w:webHidden/>
            <w:sz w:val="19"/>
            <w:szCs w:val="19"/>
          </w:rPr>
          <w:instrText xml:space="preserve"> PAGEREF _Toc4576187 \h </w:instrText>
        </w:r>
        <w:r w:rsidRPr="00EB4F10">
          <w:rPr>
            <w:noProof/>
            <w:webHidden/>
            <w:sz w:val="19"/>
            <w:szCs w:val="19"/>
          </w:rPr>
        </w:r>
        <w:r w:rsidRPr="00EB4F10">
          <w:rPr>
            <w:noProof/>
            <w:webHidden/>
            <w:sz w:val="19"/>
            <w:szCs w:val="19"/>
          </w:rPr>
          <w:fldChar w:fldCharType="separate"/>
        </w:r>
        <w:r w:rsidRPr="00EB4F10">
          <w:rPr>
            <w:noProof/>
            <w:webHidden/>
            <w:sz w:val="19"/>
            <w:szCs w:val="19"/>
          </w:rPr>
          <w:t>31</w:t>
        </w:r>
        <w:r w:rsidRPr="00EB4F10">
          <w:rPr>
            <w:noProof/>
            <w:webHidden/>
            <w:sz w:val="19"/>
            <w:szCs w:val="19"/>
          </w:rPr>
          <w:fldChar w:fldCharType="end"/>
        </w:r>
      </w:hyperlink>
    </w:p>
    <w:p w14:paraId="64233419" w14:textId="77777777" w:rsidR="006F425A" w:rsidRPr="00EB4F10" w:rsidRDefault="006F425A">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88" w:history="1">
        <w:r w:rsidRPr="00EB4F10">
          <w:rPr>
            <w:rStyle w:val="Hypertextovprepojenie"/>
            <w:noProof/>
            <w:szCs w:val="19"/>
          </w:rPr>
          <w:t>2.4</w:t>
        </w:r>
        <w:r w:rsidRPr="00EB4F10">
          <w:rPr>
            <w:rFonts w:asciiTheme="minorHAnsi" w:eastAsiaTheme="minorEastAsia" w:hAnsiTheme="minorHAnsi" w:cstheme="minorBidi"/>
            <w:noProof/>
            <w:sz w:val="19"/>
            <w:szCs w:val="19"/>
            <w:lang w:eastAsia="sk-SK"/>
          </w:rPr>
          <w:tab/>
        </w:r>
        <w:r w:rsidRPr="006F425A">
          <w:rPr>
            <w:rStyle w:val="Hypertextovprepojenie"/>
            <w:noProof/>
            <w:szCs w:val="19"/>
          </w:rPr>
          <w:t>Finančné riadenie</w:t>
        </w:r>
        <w:r w:rsidRPr="00EB4F10">
          <w:rPr>
            <w:noProof/>
            <w:webHidden/>
            <w:sz w:val="19"/>
            <w:szCs w:val="19"/>
          </w:rPr>
          <w:tab/>
        </w:r>
        <w:r w:rsidRPr="00EB4F10">
          <w:rPr>
            <w:noProof/>
            <w:webHidden/>
            <w:sz w:val="19"/>
            <w:szCs w:val="19"/>
          </w:rPr>
          <w:fldChar w:fldCharType="begin"/>
        </w:r>
        <w:r w:rsidRPr="00EB4F10">
          <w:rPr>
            <w:noProof/>
            <w:webHidden/>
            <w:sz w:val="19"/>
            <w:szCs w:val="19"/>
          </w:rPr>
          <w:instrText xml:space="preserve"> PAGEREF _Toc4576188 \h </w:instrText>
        </w:r>
        <w:r w:rsidRPr="00EB4F10">
          <w:rPr>
            <w:noProof/>
            <w:webHidden/>
            <w:sz w:val="19"/>
            <w:szCs w:val="19"/>
          </w:rPr>
        </w:r>
        <w:r w:rsidRPr="00EB4F10">
          <w:rPr>
            <w:noProof/>
            <w:webHidden/>
            <w:sz w:val="19"/>
            <w:szCs w:val="19"/>
          </w:rPr>
          <w:fldChar w:fldCharType="separate"/>
        </w:r>
        <w:r w:rsidRPr="00EB4F10">
          <w:rPr>
            <w:noProof/>
            <w:webHidden/>
            <w:sz w:val="19"/>
            <w:szCs w:val="19"/>
          </w:rPr>
          <w:t>32</w:t>
        </w:r>
        <w:r w:rsidRPr="00EB4F10">
          <w:rPr>
            <w:noProof/>
            <w:webHidden/>
            <w:sz w:val="19"/>
            <w:szCs w:val="19"/>
          </w:rPr>
          <w:fldChar w:fldCharType="end"/>
        </w:r>
      </w:hyperlink>
    </w:p>
    <w:p w14:paraId="35929559" w14:textId="77777777" w:rsidR="006F425A" w:rsidRPr="00EB4F10" w:rsidRDefault="006F425A">
      <w:pPr>
        <w:pStyle w:val="Obsah3"/>
        <w:rPr>
          <w:rFonts w:asciiTheme="minorHAnsi" w:eastAsiaTheme="minorEastAsia" w:hAnsiTheme="minorHAnsi" w:cstheme="minorBidi"/>
          <w:noProof/>
          <w:sz w:val="19"/>
          <w:szCs w:val="19"/>
          <w:lang w:eastAsia="sk-SK"/>
        </w:rPr>
      </w:pPr>
      <w:hyperlink w:anchor="_Toc4576189" w:history="1">
        <w:r w:rsidRPr="00EB4F10">
          <w:rPr>
            <w:rStyle w:val="Hypertextovprepojenie"/>
            <w:noProof/>
            <w:szCs w:val="19"/>
          </w:rPr>
          <w:t>2.4.1</w:t>
        </w:r>
        <w:r w:rsidRPr="00EB4F10">
          <w:rPr>
            <w:rFonts w:asciiTheme="minorHAnsi" w:eastAsiaTheme="minorEastAsia" w:hAnsiTheme="minorHAnsi" w:cstheme="minorBidi"/>
            <w:noProof/>
            <w:sz w:val="19"/>
            <w:szCs w:val="19"/>
            <w:lang w:eastAsia="sk-SK"/>
          </w:rPr>
          <w:tab/>
        </w:r>
        <w:r w:rsidRPr="006F425A">
          <w:rPr>
            <w:rStyle w:val="Hypertextovprepojenie"/>
            <w:noProof/>
            <w:szCs w:val="19"/>
          </w:rPr>
          <w:t>Vedenie účtovníctva</w:t>
        </w:r>
        <w:r w:rsidRPr="00EB4F10">
          <w:rPr>
            <w:noProof/>
            <w:webHidden/>
            <w:sz w:val="19"/>
            <w:szCs w:val="19"/>
          </w:rPr>
          <w:tab/>
        </w:r>
        <w:r w:rsidRPr="00EB4F10">
          <w:rPr>
            <w:noProof/>
            <w:webHidden/>
            <w:sz w:val="19"/>
            <w:szCs w:val="19"/>
          </w:rPr>
          <w:fldChar w:fldCharType="begin"/>
        </w:r>
        <w:r w:rsidRPr="00EB4F10">
          <w:rPr>
            <w:noProof/>
            <w:webHidden/>
            <w:sz w:val="19"/>
            <w:szCs w:val="19"/>
          </w:rPr>
          <w:instrText xml:space="preserve"> PAGEREF _Toc4576189 \h </w:instrText>
        </w:r>
        <w:r w:rsidRPr="00EB4F10">
          <w:rPr>
            <w:noProof/>
            <w:webHidden/>
            <w:sz w:val="19"/>
            <w:szCs w:val="19"/>
          </w:rPr>
        </w:r>
        <w:r w:rsidRPr="00EB4F10">
          <w:rPr>
            <w:noProof/>
            <w:webHidden/>
            <w:sz w:val="19"/>
            <w:szCs w:val="19"/>
          </w:rPr>
          <w:fldChar w:fldCharType="separate"/>
        </w:r>
        <w:r w:rsidRPr="00EB4F10">
          <w:rPr>
            <w:noProof/>
            <w:webHidden/>
            <w:sz w:val="19"/>
            <w:szCs w:val="19"/>
          </w:rPr>
          <w:t>32</w:t>
        </w:r>
        <w:r w:rsidRPr="00EB4F10">
          <w:rPr>
            <w:noProof/>
            <w:webHidden/>
            <w:sz w:val="19"/>
            <w:szCs w:val="19"/>
          </w:rPr>
          <w:fldChar w:fldCharType="end"/>
        </w:r>
      </w:hyperlink>
    </w:p>
    <w:p w14:paraId="5378513F" w14:textId="77777777" w:rsidR="006F425A" w:rsidRPr="00EB4F10" w:rsidRDefault="006F425A">
      <w:pPr>
        <w:pStyle w:val="Obsah3"/>
        <w:rPr>
          <w:rFonts w:asciiTheme="minorHAnsi" w:eastAsiaTheme="minorEastAsia" w:hAnsiTheme="minorHAnsi" w:cstheme="minorBidi"/>
          <w:noProof/>
          <w:sz w:val="19"/>
          <w:szCs w:val="19"/>
          <w:lang w:eastAsia="sk-SK"/>
        </w:rPr>
      </w:pPr>
      <w:hyperlink w:anchor="_Toc4576190" w:history="1">
        <w:r w:rsidRPr="00EB4F10">
          <w:rPr>
            <w:rStyle w:val="Hypertextovprepojenie"/>
            <w:noProof/>
            <w:szCs w:val="19"/>
          </w:rPr>
          <w:t>2.4.2</w:t>
        </w:r>
        <w:r w:rsidRPr="00EB4F10">
          <w:rPr>
            <w:rFonts w:asciiTheme="minorHAnsi" w:eastAsiaTheme="minorEastAsia" w:hAnsiTheme="minorHAnsi" w:cstheme="minorBidi"/>
            <w:noProof/>
            <w:sz w:val="19"/>
            <w:szCs w:val="19"/>
            <w:lang w:eastAsia="sk-SK"/>
          </w:rPr>
          <w:tab/>
        </w:r>
        <w:r w:rsidRPr="006F425A">
          <w:rPr>
            <w:rStyle w:val="Hypertextovprepojenie"/>
            <w:noProof/>
            <w:szCs w:val="19"/>
          </w:rPr>
          <w:t>Účty a platby prijímateľa</w:t>
        </w:r>
        <w:r w:rsidRPr="00EB4F10">
          <w:rPr>
            <w:noProof/>
            <w:webHidden/>
            <w:sz w:val="19"/>
            <w:szCs w:val="19"/>
          </w:rPr>
          <w:tab/>
        </w:r>
        <w:r w:rsidRPr="00EB4F10">
          <w:rPr>
            <w:noProof/>
            <w:webHidden/>
            <w:sz w:val="19"/>
            <w:szCs w:val="19"/>
          </w:rPr>
          <w:fldChar w:fldCharType="begin"/>
        </w:r>
        <w:r w:rsidRPr="00EB4F10">
          <w:rPr>
            <w:noProof/>
            <w:webHidden/>
            <w:sz w:val="19"/>
            <w:szCs w:val="19"/>
          </w:rPr>
          <w:instrText xml:space="preserve"> PAGEREF _Toc4576190 \h </w:instrText>
        </w:r>
        <w:r w:rsidRPr="00EB4F10">
          <w:rPr>
            <w:noProof/>
            <w:webHidden/>
            <w:sz w:val="19"/>
            <w:szCs w:val="19"/>
          </w:rPr>
        </w:r>
        <w:r w:rsidRPr="00EB4F10">
          <w:rPr>
            <w:noProof/>
            <w:webHidden/>
            <w:sz w:val="19"/>
            <w:szCs w:val="19"/>
          </w:rPr>
          <w:fldChar w:fldCharType="separate"/>
        </w:r>
        <w:r w:rsidRPr="00EB4F10">
          <w:rPr>
            <w:noProof/>
            <w:webHidden/>
            <w:sz w:val="19"/>
            <w:szCs w:val="19"/>
          </w:rPr>
          <w:t>33</w:t>
        </w:r>
        <w:r w:rsidRPr="00EB4F10">
          <w:rPr>
            <w:noProof/>
            <w:webHidden/>
            <w:sz w:val="19"/>
            <w:szCs w:val="19"/>
          </w:rPr>
          <w:fldChar w:fldCharType="end"/>
        </w:r>
      </w:hyperlink>
    </w:p>
    <w:p w14:paraId="49D1B687" w14:textId="77777777" w:rsidR="006F425A" w:rsidRPr="00EB4F10" w:rsidRDefault="006F425A">
      <w:pPr>
        <w:pStyle w:val="Obsah3"/>
        <w:rPr>
          <w:rFonts w:asciiTheme="minorHAnsi" w:eastAsiaTheme="minorEastAsia" w:hAnsiTheme="minorHAnsi" w:cstheme="minorBidi"/>
          <w:noProof/>
          <w:sz w:val="19"/>
          <w:szCs w:val="19"/>
          <w:lang w:eastAsia="sk-SK"/>
        </w:rPr>
      </w:pPr>
      <w:hyperlink w:anchor="_Toc4576191" w:history="1">
        <w:r w:rsidRPr="00EB4F10">
          <w:rPr>
            <w:rStyle w:val="Hypertextovprepojenie"/>
            <w:noProof/>
            <w:szCs w:val="19"/>
          </w:rPr>
          <w:t>2.4.3</w:t>
        </w:r>
        <w:r w:rsidRPr="00EB4F10">
          <w:rPr>
            <w:rFonts w:asciiTheme="minorHAnsi" w:eastAsiaTheme="minorEastAsia" w:hAnsiTheme="minorHAnsi" w:cstheme="minorBidi"/>
            <w:noProof/>
            <w:sz w:val="19"/>
            <w:szCs w:val="19"/>
            <w:lang w:eastAsia="sk-SK"/>
          </w:rPr>
          <w:tab/>
        </w:r>
        <w:r w:rsidRPr="006F425A">
          <w:rPr>
            <w:rStyle w:val="Hypertextovprepojenie"/>
            <w:noProof/>
            <w:szCs w:val="19"/>
          </w:rPr>
          <w:t>Oprávnenosť výdavkov</w:t>
        </w:r>
        <w:r w:rsidRPr="00EB4F10">
          <w:rPr>
            <w:noProof/>
            <w:webHidden/>
            <w:sz w:val="19"/>
            <w:szCs w:val="19"/>
          </w:rPr>
          <w:tab/>
        </w:r>
        <w:r w:rsidRPr="00EB4F10">
          <w:rPr>
            <w:noProof/>
            <w:webHidden/>
            <w:sz w:val="19"/>
            <w:szCs w:val="19"/>
          </w:rPr>
          <w:fldChar w:fldCharType="begin"/>
        </w:r>
        <w:r w:rsidRPr="00EB4F10">
          <w:rPr>
            <w:noProof/>
            <w:webHidden/>
            <w:sz w:val="19"/>
            <w:szCs w:val="19"/>
          </w:rPr>
          <w:instrText xml:space="preserve"> PAGEREF _Toc4576191 \h </w:instrText>
        </w:r>
        <w:r w:rsidRPr="00EB4F10">
          <w:rPr>
            <w:noProof/>
            <w:webHidden/>
            <w:sz w:val="19"/>
            <w:szCs w:val="19"/>
          </w:rPr>
        </w:r>
        <w:r w:rsidRPr="00EB4F10">
          <w:rPr>
            <w:noProof/>
            <w:webHidden/>
            <w:sz w:val="19"/>
            <w:szCs w:val="19"/>
          </w:rPr>
          <w:fldChar w:fldCharType="separate"/>
        </w:r>
        <w:r w:rsidRPr="00EB4F10">
          <w:rPr>
            <w:noProof/>
            <w:webHidden/>
            <w:sz w:val="19"/>
            <w:szCs w:val="19"/>
          </w:rPr>
          <w:t>37</w:t>
        </w:r>
        <w:r w:rsidRPr="00EB4F10">
          <w:rPr>
            <w:noProof/>
            <w:webHidden/>
            <w:sz w:val="19"/>
            <w:szCs w:val="19"/>
          </w:rPr>
          <w:fldChar w:fldCharType="end"/>
        </w:r>
      </w:hyperlink>
    </w:p>
    <w:p w14:paraId="0D542E51" w14:textId="77777777" w:rsidR="006F425A" w:rsidRPr="00EB4F10" w:rsidRDefault="006F425A">
      <w:pPr>
        <w:pStyle w:val="Obsah3"/>
        <w:rPr>
          <w:rFonts w:asciiTheme="minorHAnsi" w:eastAsiaTheme="minorEastAsia" w:hAnsiTheme="minorHAnsi" w:cstheme="minorBidi"/>
          <w:noProof/>
          <w:sz w:val="19"/>
          <w:szCs w:val="19"/>
          <w:lang w:eastAsia="sk-SK"/>
        </w:rPr>
      </w:pPr>
      <w:hyperlink w:anchor="_Toc4576192" w:history="1">
        <w:r w:rsidRPr="00EB4F10">
          <w:rPr>
            <w:rStyle w:val="Hypertextovprepojenie"/>
            <w:noProof/>
            <w:szCs w:val="19"/>
          </w:rPr>
          <w:t>2.4.4</w:t>
        </w:r>
        <w:r w:rsidRPr="00EB4F10">
          <w:rPr>
            <w:rFonts w:asciiTheme="minorHAnsi" w:eastAsiaTheme="minorEastAsia" w:hAnsiTheme="minorHAnsi" w:cstheme="minorBidi"/>
            <w:noProof/>
            <w:sz w:val="19"/>
            <w:szCs w:val="19"/>
            <w:lang w:eastAsia="sk-SK"/>
          </w:rPr>
          <w:tab/>
        </w:r>
        <w:r w:rsidRPr="006F425A">
          <w:rPr>
            <w:rStyle w:val="Hypertextovprepojenie"/>
            <w:noProof/>
            <w:szCs w:val="19"/>
          </w:rPr>
          <w:t>Postupy pri žiadosti o platbu</w:t>
        </w:r>
        <w:r w:rsidRPr="00EB4F10">
          <w:rPr>
            <w:noProof/>
            <w:webHidden/>
            <w:sz w:val="19"/>
            <w:szCs w:val="19"/>
          </w:rPr>
          <w:tab/>
        </w:r>
        <w:r w:rsidRPr="00EB4F10">
          <w:rPr>
            <w:noProof/>
            <w:webHidden/>
            <w:sz w:val="19"/>
            <w:szCs w:val="19"/>
          </w:rPr>
          <w:fldChar w:fldCharType="begin"/>
        </w:r>
        <w:r w:rsidRPr="00EB4F10">
          <w:rPr>
            <w:noProof/>
            <w:webHidden/>
            <w:sz w:val="19"/>
            <w:szCs w:val="19"/>
          </w:rPr>
          <w:instrText xml:space="preserve"> PAGEREF _Toc4576192 \h </w:instrText>
        </w:r>
        <w:r w:rsidRPr="00EB4F10">
          <w:rPr>
            <w:noProof/>
            <w:webHidden/>
            <w:sz w:val="19"/>
            <w:szCs w:val="19"/>
          </w:rPr>
        </w:r>
        <w:r w:rsidRPr="00EB4F10">
          <w:rPr>
            <w:noProof/>
            <w:webHidden/>
            <w:sz w:val="19"/>
            <w:szCs w:val="19"/>
          </w:rPr>
          <w:fldChar w:fldCharType="separate"/>
        </w:r>
        <w:r w:rsidRPr="00EB4F10">
          <w:rPr>
            <w:noProof/>
            <w:webHidden/>
            <w:sz w:val="19"/>
            <w:szCs w:val="19"/>
          </w:rPr>
          <w:t>62</w:t>
        </w:r>
        <w:r w:rsidRPr="00EB4F10">
          <w:rPr>
            <w:noProof/>
            <w:webHidden/>
            <w:sz w:val="19"/>
            <w:szCs w:val="19"/>
          </w:rPr>
          <w:fldChar w:fldCharType="end"/>
        </w:r>
      </w:hyperlink>
    </w:p>
    <w:p w14:paraId="718181A9" w14:textId="77777777" w:rsidR="006F425A" w:rsidRPr="00EB4F10" w:rsidRDefault="006F425A">
      <w:pPr>
        <w:pStyle w:val="Obsah3"/>
        <w:rPr>
          <w:rFonts w:asciiTheme="minorHAnsi" w:eastAsiaTheme="minorEastAsia" w:hAnsiTheme="minorHAnsi" w:cstheme="minorBidi"/>
          <w:noProof/>
          <w:sz w:val="19"/>
          <w:szCs w:val="19"/>
          <w:lang w:eastAsia="sk-SK"/>
        </w:rPr>
      </w:pPr>
      <w:hyperlink w:anchor="_Toc4576193" w:history="1">
        <w:r w:rsidRPr="00EB4F10">
          <w:rPr>
            <w:rStyle w:val="Hypertextovprepojenie"/>
            <w:noProof/>
            <w:szCs w:val="19"/>
          </w:rPr>
          <w:t>2.4.5</w:t>
        </w:r>
        <w:r w:rsidRPr="00EB4F10">
          <w:rPr>
            <w:rFonts w:asciiTheme="minorHAnsi" w:eastAsiaTheme="minorEastAsia" w:hAnsiTheme="minorHAnsi" w:cstheme="minorBidi"/>
            <w:noProof/>
            <w:sz w:val="19"/>
            <w:szCs w:val="19"/>
            <w:lang w:eastAsia="sk-SK"/>
          </w:rPr>
          <w:tab/>
        </w:r>
        <w:r w:rsidRPr="006F425A">
          <w:rPr>
            <w:rStyle w:val="Hypertextovprepojenie"/>
            <w:noProof/>
            <w:szCs w:val="19"/>
          </w:rPr>
          <w:t>Špe</w:t>
        </w:r>
        <w:r w:rsidRPr="00EB4F10">
          <w:rPr>
            <w:rStyle w:val="Hypertextovprepojenie"/>
            <w:noProof/>
            <w:szCs w:val="19"/>
          </w:rPr>
          <w:t>cifiká jednotlivých systémov financovania</w:t>
        </w:r>
        <w:r w:rsidRPr="00EB4F10">
          <w:rPr>
            <w:noProof/>
            <w:webHidden/>
            <w:sz w:val="19"/>
            <w:szCs w:val="19"/>
          </w:rPr>
          <w:tab/>
        </w:r>
        <w:r w:rsidRPr="00EB4F10">
          <w:rPr>
            <w:noProof/>
            <w:webHidden/>
            <w:sz w:val="19"/>
            <w:szCs w:val="19"/>
          </w:rPr>
          <w:fldChar w:fldCharType="begin"/>
        </w:r>
        <w:r w:rsidRPr="00EB4F10">
          <w:rPr>
            <w:noProof/>
            <w:webHidden/>
            <w:sz w:val="19"/>
            <w:szCs w:val="19"/>
          </w:rPr>
          <w:instrText xml:space="preserve"> PAGEREF _Toc4576193 \h </w:instrText>
        </w:r>
        <w:r w:rsidRPr="00EB4F10">
          <w:rPr>
            <w:noProof/>
            <w:webHidden/>
            <w:sz w:val="19"/>
            <w:szCs w:val="19"/>
          </w:rPr>
        </w:r>
        <w:r w:rsidRPr="00EB4F10">
          <w:rPr>
            <w:noProof/>
            <w:webHidden/>
            <w:sz w:val="19"/>
            <w:szCs w:val="19"/>
          </w:rPr>
          <w:fldChar w:fldCharType="separate"/>
        </w:r>
        <w:r w:rsidRPr="00EB4F10">
          <w:rPr>
            <w:noProof/>
            <w:webHidden/>
            <w:sz w:val="19"/>
            <w:szCs w:val="19"/>
          </w:rPr>
          <w:t>63</w:t>
        </w:r>
        <w:r w:rsidRPr="00EB4F10">
          <w:rPr>
            <w:noProof/>
            <w:webHidden/>
            <w:sz w:val="19"/>
            <w:szCs w:val="19"/>
          </w:rPr>
          <w:fldChar w:fldCharType="end"/>
        </w:r>
      </w:hyperlink>
    </w:p>
    <w:p w14:paraId="10581EFE" w14:textId="77777777" w:rsidR="006F425A" w:rsidRPr="00EB4F10" w:rsidRDefault="006F425A">
      <w:pPr>
        <w:pStyle w:val="Obsah3"/>
        <w:rPr>
          <w:rFonts w:asciiTheme="minorHAnsi" w:eastAsiaTheme="minorEastAsia" w:hAnsiTheme="minorHAnsi" w:cstheme="minorBidi"/>
          <w:noProof/>
          <w:sz w:val="19"/>
          <w:szCs w:val="19"/>
          <w:lang w:eastAsia="sk-SK"/>
        </w:rPr>
      </w:pPr>
      <w:hyperlink w:anchor="_Toc4576194" w:history="1">
        <w:r w:rsidRPr="00EB4F10">
          <w:rPr>
            <w:rStyle w:val="Hypertextovprepojenie"/>
            <w:noProof/>
            <w:szCs w:val="19"/>
            <w:lang w:eastAsia="cs-CZ"/>
          </w:rPr>
          <w:t>2.4.6</w:t>
        </w:r>
        <w:r w:rsidRPr="00EB4F10">
          <w:rPr>
            <w:rFonts w:asciiTheme="minorHAnsi" w:eastAsiaTheme="minorEastAsia" w:hAnsiTheme="minorHAnsi" w:cstheme="minorBidi"/>
            <w:noProof/>
            <w:sz w:val="19"/>
            <w:szCs w:val="19"/>
            <w:lang w:eastAsia="sk-SK"/>
          </w:rPr>
          <w:tab/>
        </w:r>
        <w:r w:rsidRPr="006F425A">
          <w:rPr>
            <w:rStyle w:val="Hypertextovprepojenie"/>
            <w:caps/>
            <w:noProof/>
            <w:szCs w:val="19"/>
            <w:lang w:eastAsia="cs-CZ"/>
          </w:rPr>
          <w:t>Ú</w:t>
        </w:r>
        <w:r w:rsidRPr="00EB4F10">
          <w:rPr>
            <w:rStyle w:val="Hypertextovprepojenie"/>
            <w:noProof/>
            <w:szCs w:val="19"/>
            <w:lang w:eastAsia="cs-CZ"/>
          </w:rPr>
          <w:t>čtovné doklady a ich prílohy</w:t>
        </w:r>
        <w:r w:rsidRPr="00EB4F10">
          <w:rPr>
            <w:noProof/>
            <w:webHidden/>
            <w:sz w:val="19"/>
            <w:szCs w:val="19"/>
          </w:rPr>
          <w:tab/>
        </w:r>
        <w:r w:rsidRPr="00EB4F10">
          <w:rPr>
            <w:noProof/>
            <w:webHidden/>
            <w:sz w:val="19"/>
            <w:szCs w:val="19"/>
          </w:rPr>
          <w:fldChar w:fldCharType="begin"/>
        </w:r>
        <w:r w:rsidRPr="00EB4F10">
          <w:rPr>
            <w:noProof/>
            <w:webHidden/>
            <w:sz w:val="19"/>
            <w:szCs w:val="19"/>
          </w:rPr>
          <w:instrText xml:space="preserve"> PAGEREF _Toc4576194 \h </w:instrText>
        </w:r>
        <w:r w:rsidRPr="00EB4F10">
          <w:rPr>
            <w:noProof/>
            <w:webHidden/>
            <w:sz w:val="19"/>
            <w:szCs w:val="19"/>
          </w:rPr>
        </w:r>
        <w:r w:rsidRPr="00EB4F10">
          <w:rPr>
            <w:noProof/>
            <w:webHidden/>
            <w:sz w:val="19"/>
            <w:szCs w:val="19"/>
          </w:rPr>
          <w:fldChar w:fldCharType="separate"/>
        </w:r>
        <w:r w:rsidRPr="00EB4F10">
          <w:rPr>
            <w:noProof/>
            <w:webHidden/>
            <w:sz w:val="19"/>
            <w:szCs w:val="19"/>
          </w:rPr>
          <w:t>71</w:t>
        </w:r>
        <w:r w:rsidRPr="00EB4F10">
          <w:rPr>
            <w:noProof/>
            <w:webHidden/>
            <w:sz w:val="19"/>
            <w:szCs w:val="19"/>
          </w:rPr>
          <w:fldChar w:fldCharType="end"/>
        </w:r>
      </w:hyperlink>
    </w:p>
    <w:p w14:paraId="1FA9ADA6" w14:textId="77777777" w:rsidR="006F425A" w:rsidRPr="00EB4F10" w:rsidRDefault="006F425A">
      <w:pPr>
        <w:pStyle w:val="Obsah3"/>
        <w:rPr>
          <w:rFonts w:asciiTheme="minorHAnsi" w:eastAsiaTheme="minorEastAsia" w:hAnsiTheme="minorHAnsi" w:cstheme="minorBidi"/>
          <w:noProof/>
          <w:sz w:val="19"/>
          <w:szCs w:val="19"/>
          <w:lang w:eastAsia="sk-SK"/>
        </w:rPr>
      </w:pPr>
      <w:hyperlink w:anchor="_Toc4576195" w:history="1">
        <w:r w:rsidRPr="00EB4F10">
          <w:rPr>
            <w:rStyle w:val="Hypertextovprepojenie"/>
            <w:noProof/>
            <w:szCs w:val="19"/>
          </w:rPr>
          <w:t>2.4.7</w:t>
        </w:r>
        <w:r w:rsidRPr="00EB4F10">
          <w:rPr>
            <w:rFonts w:asciiTheme="minorHAnsi" w:eastAsiaTheme="minorEastAsia" w:hAnsiTheme="minorHAnsi" w:cstheme="minorBidi"/>
            <w:noProof/>
            <w:sz w:val="19"/>
            <w:szCs w:val="19"/>
            <w:lang w:eastAsia="sk-SK"/>
          </w:rPr>
          <w:tab/>
        </w:r>
        <w:r w:rsidRPr="006F425A">
          <w:rPr>
            <w:rStyle w:val="Hypertextovprepojenie"/>
            <w:noProof/>
            <w:szCs w:val="19"/>
          </w:rPr>
          <w:t>Nezrovnalosti a vysporiadanie finančných vzťahov</w:t>
        </w:r>
        <w:r w:rsidRPr="00EB4F10">
          <w:rPr>
            <w:noProof/>
            <w:webHidden/>
            <w:sz w:val="19"/>
            <w:szCs w:val="19"/>
          </w:rPr>
          <w:tab/>
        </w:r>
        <w:r w:rsidRPr="00EB4F10">
          <w:rPr>
            <w:noProof/>
            <w:webHidden/>
            <w:sz w:val="19"/>
            <w:szCs w:val="19"/>
          </w:rPr>
          <w:fldChar w:fldCharType="begin"/>
        </w:r>
        <w:r w:rsidRPr="00EB4F10">
          <w:rPr>
            <w:noProof/>
            <w:webHidden/>
            <w:sz w:val="19"/>
            <w:szCs w:val="19"/>
          </w:rPr>
          <w:instrText xml:space="preserve"> PAGEREF _Toc4576195 \h </w:instrText>
        </w:r>
        <w:r w:rsidRPr="00EB4F10">
          <w:rPr>
            <w:noProof/>
            <w:webHidden/>
            <w:sz w:val="19"/>
            <w:szCs w:val="19"/>
          </w:rPr>
        </w:r>
        <w:r w:rsidRPr="00EB4F10">
          <w:rPr>
            <w:noProof/>
            <w:webHidden/>
            <w:sz w:val="19"/>
            <w:szCs w:val="19"/>
          </w:rPr>
          <w:fldChar w:fldCharType="separate"/>
        </w:r>
        <w:r w:rsidRPr="00EB4F10">
          <w:rPr>
            <w:noProof/>
            <w:webHidden/>
            <w:sz w:val="19"/>
            <w:szCs w:val="19"/>
          </w:rPr>
          <w:t>86</w:t>
        </w:r>
        <w:r w:rsidRPr="00EB4F10">
          <w:rPr>
            <w:noProof/>
            <w:webHidden/>
            <w:sz w:val="19"/>
            <w:szCs w:val="19"/>
          </w:rPr>
          <w:fldChar w:fldCharType="end"/>
        </w:r>
      </w:hyperlink>
    </w:p>
    <w:p w14:paraId="4B7775B2" w14:textId="77777777" w:rsidR="006F425A" w:rsidRPr="00EB4F10" w:rsidRDefault="006F425A">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96" w:history="1">
        <w:r w:rsidRPr="00EB4F10">
          <w:rPr>
            <w:rStyle w:val="Hypertextovprepojenie"/>
            <w:noProof/>
            <w:szCs w:val="19"/>
          </w:rPr>
          <w:t>2.5</w:t>
        </w:r>
        <w:r w:rsidRPr="00EB4F10">
          <w:rPr>
            <w:rFonts w:asciiTheme="minorHAnsi" w:eastAsiaTheme="minorEastAsia" w:hAnsiTheme="minorHAnsi" w:cstheme="minorBidi"/>
            <w:noProof/>
            <w:sz w:val="19"/>
            <w:szCs w:val="19"/>
            <w:lang w:eastAsia="sk-SK"/>
          </w:rPr>
          <w:tab/>
        </w:r>
        <w:r w:rsidRPr="006F425A">
          <w:rPr>
            <w:rStyle w:val="Hypertextovprepojenie"/>
            <w:noProof/>
            <w:szCs w:val="19"/>
          </w:rPr>
          <w:t>Verejné obstarávanie</w:t>
        </w:r>
        <w:r w:rsidRPr="00EB4F10">
          <w:rPr>
            <w:noProof/>
            <w:webHidden/>
            <w:sz w:val="19"/>
            <w:szCs w:val="19"/>
          </w:rPr>
          <w:tab/>
        </w:r>
        <w:r w:rsidRPr="00EB4F10">
          <w:rPr>
            <w:noProof/>
            <w:webHidden/>
            <w:sz w:val="19"/>
            <w:szCs w:val="19"/>
          </w:rPr>
          <w:fldChar w:fldCharType="begin"/>
        </w:r>
        <w:r w:rsidRPr="00EB4F10">
          <w:rPr>
            <w:noProof/>
            <w:webHidden/>
            <w:sz w:val="19"/>
            <w:szCs w:val="19"/>
          </w:rPr>
          <w:instrText xml:space="preserve"> PAGEREF _Toc4576196 \h </w:instrText>
        </w:r>
        <w:r w:rsidRPr="00EB4F10">
          <w:rPr>
            <w:noProof/>
            <w:webHidden/>
            <w:sz w:val="19"/>
            <w:szCs w:val="19"/>
          </w:rPr>
        </w:r>
        <w:r w:rsidRPr="00EB4F10">
          <w:rPr>
            <w:noProof/>
            <w:webHidden/>
            <w:sz w:val="19"/>
            <w:szCs w:val="19"/>
          </w:rPr>
          <w:fldChar w:fldCharType="separate"/>
        </w:r>
        <w:r w:rsidRPr="00EB4F10">
          <w:rPr>
            <w:noProof/>
            <w:webHidden/>
            <w:sz w:val="19"/>
            <w:szCs w:val="19"/>
          </w:rPr>
          <w:t>91</w:t>
        </w:r>
        <w:r w:rsidRPr="00EB4F10">
          <w:rPr>
            <w:noProof/>
            <w:webHidden/>
            <w:sz w:val="19"/>
            <w:szCs w:val="19"/>
          </w:rPr>
          <w:fldChar w:fldCharType="end"/>
        </w:r>
      </w:hyperlink>
    </w:p>
    <w:p w14:paraId="40EB16F0" w14:textId="77777777" w:rsidR="006F425A" w:rsidRPr="00EB4F10" w:rsidRDefault="006F425A">
      <w:pPr>
        <w:pStyle w:val="Obsah3"/>
        <w:rPr>
          <w:rFonts w:asciiTheme="minorHAnsi" w:eastAsiaTheme="minorEastAsia" w:hAnsiTheme="minorHAnsi" w:cstheme="minorBidi"/>
          <w:noProof/>
          <w:sz w:val="19"/>
          <w:szCs w:val="19"/>
          <w:lang w:eastAsia="sk-SK"/>
        </w:rPr>
      </w:pPr>
      <w:hyperlink w:anchor="_Toc4576197" w:history="1">
        <w:r w:rsidRPr="00EB4F10">
          <w:rPr>
            <w:rStyle w:val="Hypertextovprepojenie"/>
            <w:rFonts w:cs="Arial"/>
            <w:noProof/>
            <w:szCs w:val="19"/>
          </w:rPr>
          <w:t>2.5.1</w:t>
        </w:r>
        <w:r w:rsidRPr="00EB4F10">
          <w:rPr>
            <w:rFonts w:asciiTheme="minorHAnsi" w:eastAsiaTheme="minorEastAsia" w:hAnsiTheme="minorHAnsi" w:cstheme="minorBidi"/>
            <w:noProof/>
            <w:sz w:val="19"/>
            <w:szCs w:val="19"/>
            <w:lang w:eastAsia="sk-SK"/>
          </w:rPr>
          <w:tab/>
        </w:r>
        <w:r w:rsidRPr="00EB4F10">
          <w:rPr>
            <w:rStyle w:val="Hypertextovprepojenie"/>
            <w:rFonts w:cs="Arial"/>
            <w:noProof/>
            <w:szCs w:val="19"/>
          </w:rPr>
          <w:t>Plán obstarávaní</w:t>
        </w:r>
        <w:r w:rsidRPr="00EB4F10">
          <w:rPr>
            <w:noProof/>
            <w:webHidden/>
            <w:sz w:val="19"/>
            <w:szCs w:val="19"/>
          </w:rPr>
          <w:tab/>
        </w:r>
        <w:r w:rsidRPr="00EB4F10">
          <w:rPr>
            <w:noProof/>
            <w:webHidden/>
            <w:sz w:val="19"/>
            <w:szCs w:val="19"/>
          </w:rPr>
          <w:fldChar w:fldCharType="begin"/>
        </w:r>
        <w:r w:rsidRPr="00EB4F10">
          <w:rPr>
            <w:noProof/>
            <w:webHidden/>
            <w:sz w:val="19"/>
            <w:szCs w:val="19"/>
          </w:rPr>
          <w:instrText xml:space="preserve"> PAGEREF _Toc4576197 \h </w:instrText>
        </w:r>
        <w:r w:rsidRPr="00EB4F10">
          <w:rPr>
            <w:noProof/>
            <w:webHidden/>
            <w:sz w:val="19"/>
            <w:szCs w:val="19"/>
          </w:rPr>
        </w:r>
        <w:r w:rsidRPr="00EB4F10">
          <w:rPr>
            <w:noProof/>
            <w:webHidden/>
            <w:sz w:val="19"/>
            <w:szCs w:val="19"/>
          </w:rPr>
          <w:fldChar w:fldCharType="separate"/>
        </w:r>
        <w:r w:rsidRPr="00EB4F10">
          <w:rPr>
            <w:noProof/>
            <w:webHidden/>
            <w:sz w:val="19"/>
            <w:szCs w:val="19"/>
          </w:rPr>
          <w:t>92</w:t>
        </w:r>
        <w:r w:rsidRPr="00EB4F10">
          <w:rPr>
            <w:noProof/>
            <w:webHidden/>
            <w:sz w:val="19"/>
            <w:szCs w:val="19"/>
          </w:rPr>
          <w:fldChar w:fldCharType="end"/>
        </w:r>
      </w:hyperlink>
    </w:p>
    <w:p w14:paraId="15DBD6E6" w14:textId="77777777" w:rsidR="006F425A" w:rsidRPr="00EB4F10" w:rsidRDefault="006F425A">
      <w:pPr>
        <w:pStyle w:val="Obsah3"/>
        <w:rPr>
          <w:rFonts w:asciiTheme="minorHAnsi" w:eastAsiaTheme="minorEastAsia" w:hAnsiTheme="minorHAnsi" w:cstheme="minorBidi"/>
          <w:noProof/>
          <w:sz w:val="19"/>
          <w:szCs w:val="19"/>
          <w:lang w:eastAsia="sk-SK"/>
        </w:rPr>
      </w:pPr>
      <w:hyperlink w:anchor="_Toc4576198" w:history="1">
        <w:r w:rsidRPr="00EB4F10">
          <w:rPr>
            <w:rStyle w:val="Hypertextovprepojenie"/>
            <w:noProof/>
            <w:szCs w:val="19"/>
          </w:rPr>
          <w:t>2.5.2</w:t>
        </w:r>
        <w:r w:rsidRPr="00EB4F10">
          <w:rPr>
            <w:rFonts w:asciiTheme="minorHAnsi" w:eastAsiaTheme="minorEastAsia" w:hAnsiTheme="minorHAnsi" w:cstheme="minorBidi"/>
            <w:noProof/>
            <w:sz w:val="19"/>
            <w:szCs w:val="19"/>
            <w:lang w:eastAsia="sk-SK"/>
          </w:rPr>
          <w:tab/>
        </w:r>
        <w:r w:rsidRPr="00EB4F10">
          <w:rPr>
            <w:rStyle w:val="Hypertextovprepojenie"/>
            <w:noProof/>
            <w:szCs w:val="19"/>
          </w:rPr>
          <w:t>Predpokladaná hodnota zákazky (PHZ)</w:t>
        </w:r>
        <w:r w:rsidRPr="00EB4F10">
          <w:rPr>
            <w:noProof/>
            <w:webHidden/>
            <w:sz w:val="19"/>
            <w:szCs w:val="19"/>
          </w:rPr>
          <w:tab/>
        </w:r>
        <w:r w:rsidRPr="00EB4F10">
          <w:rPr>
            <w:noProof/>
            <w:webHidden/>
            <w:sz w:val="19"/>
            <w:szCs w:val="19"/>
          </w:rPr>
          <w:fldChar w:fldCharType="begin"/>
        </w:r>
        <w:r w:rsidRPr="00EB4F10">
          <w:rPr>
            <w:noProof/>
            <w:webHidden/>
            <w:sz w:val="19"/>
            <w:szCs w:val="19"/>
          </w:rPr>
          <w:instrText xml:space="preserve"> PAGEREF _Toc4576198 \h </w:instrText>
        </w:r>
        <w:r w:rsidRPr="00EB4F10">
          <w:rPr>
            <w:noProof/>
            <w:webHidden/>
            <w:sz w:val="19"/>
            <w:szCs w:val="19"/>
          </w:rPr>
        </w:r>
        <w:r w:rsidRPr="00EB4F10">
          <w:rPr>
            <w:noProof/>
            <w:webHidden/>
            <w:sz w:val="19"/>
            <w:szCs w:val="19"/>
          </w:rPr>
          <w:fldChar w:fldCharType="separate"/>
        </w:r>
        <w:r w:rsidRPr="00EB4F10">
          <w:rPr>
            <w:noProof/>
            <w:webHidden/>
            <w:sz w:val="19"/>
            <w:szCs w:val="19"/>
          </w:rPr>
          <w:t>92</w:t>
        </w:r>
        <w:r w:rsidRPr="00EB4F10">
          <w:rPr>
            <w:noProof/>
            <w:webHidden/>
            <w:sz w:val="19"/>
            <w:szCs w:val="19"/>
          </w:rPr>
          <w:fldChar w:fldCharType="end"/>
        </w:r>
      </w:hyperlink>
    </w:p>
    <w:p w14:paraId="2DCFE3A3" w14:textId="77777777" w:rsidR="006F425A" w:rsidRPr="00EB4F10" w:rsidRDefault="006F425A">
      <w:pPr>
        <w:pStyle w:val="Obsah3"/>
        <w:rPr>
          <w:rFonts w:asciiTheme="minorHAnsi" w:eastAsiaTheme="minorEastAsia" w:hAnsiTheme="minorHAnsi" w:cstheme="minorBidi"/>
          <w:noProof/>
          <w:sz w:val="19"/>
          <w:szCs w:val="19"/>
          <w:lang w:eastAsia="sk-SK"/>
        </w:rPr>
      </w:pPr>
      <w:hyperlink w:anchor="_Toc4576199" w:history="1">
        <w:r w:rsidRPr="00EB4F10">
          <w:rPr>
            <w:rStyle w:val="Hypertextovprepojenie"/>
            <w:noProof/>
            <w:szCs w:val="19"/>
          </w:rPr>
          <w:t>2.5.3</w:t>
        </w:r>
        <w:r w:rsidRPr="00EB4F10">
          <w:rPr>
            <w:rFonts w:asciiTheme="minorHAnsi" w:eastAsiaTheme="minorEastAsia" w:hAnsiTheme="minorHAnsi" w:cstheme="minorBidi"/>
            <w:noProof/>
            <w:sz w:val="19"/>
            <w:szCs w:val="19"/>
            <w:lang w:eastAsia="sk-SK"/>
          </w:rPr>
          <w:tab/>
        </w:r>
        <w:r w:rsidRPr="00EB4F10">
          <w:rPr>
            <w:rStyle w:val="Hypertextovprepojenie"/>
            <w:noProof/>
            <w:szCs w:val="19"/>
          </w:rPr>
          <w:t>Povinnosť uzatvoriť zmluvu</w:t>
        </w:r>
        <w:r w:rsidRPr="00EB4F10">
          <w:rPr>
            <w:noProof/>
            <w:webHidden/>
            <w:sz w:val="19"/>
            <w:szCs w:val="19"/>
          </w:rPr>
          <w:tab/>
        </w:r>
        <w:r w:rsidRPr="00EB4F10">
          <w:rPr>
            <w:noProof/>
            <w:webHidden/>
            <w:sz w:val="19"/>
            <w:szCs w:val="19"/>
          </w:rPr>
          <w:fldChar w:fldCharType="begin"/>
        </w:r>
        <w:r w:rsidRPr="00EB4F10">
          <w:rPr>
            <w:noProof/>
            <w:webHidden/>
            <w:sz w:val="19"/>
            <w:szCs w:val="19"/>
          </w:rPr>
          <w:instrText xml:space="preserve"> PAGEREF _Toc4576199 \h </w:instrText>
        </w:r>
        <w:r w:rsidRPr="00EB4F10">
          <w:rPr>
            <w:noProof/>
            <w:webHidden/>
            <w:sz w:val="19"/>
            <w:szCs w:val="19"/>
          </w:rPr>
        </w:r>
        <w:r w:rsidRPr="00EB4F10">
          <w:rPr>
            <w:noProof/>
            <w:webHidden/>
            <w:sz w:val="19"/>
            <w:szCs w:val="19"/>
          </w:rPr>
          <w:fldChar w:fldCharType="separate"/>
        </w:r>
        <w:r w:rsidRPr="00EB4F10">
          <w:rPr>
            <w:noProof/>
            <w:webHidden/>
            <w:sz w:val="19"/>
            <w:szCs w:val="19"/>
          </w:rPr>
          <w:t>94</w:t>
        </w:r>
        <w:r w:rsidRPr="00EB4F10">
          <w:rPr>
            <w:noProof/>
            <w:webHidden/>
            <w:sz w:val="19"/>
            <w:szCs w:val="19"/>
          </w:rPr>
          <w:fldChar w:fldCharType="end"/>
        </w:r>
      </w:hyperlink>
    </w:p>
    <w:p w14:paraId="1B5CB2E4" w14:textId="77777777" w:rsidR="006F425A" w:rsidRPr="00EB4F10" w:rsidRDefault="006F425A">
      <w:pPr>
        <w:pStyle w:val="Obsah3"/>
        <w:rPr>
          <w:rFonts w:asciiTheme="minorHAnsi" w:eastAsiaTheme="minorEastAsia" w:hAnsiTheme="minorHAnsi" w:cstheme="minorBidi"/>
          <w:noProof/>
          <w:sz w:val="19"/>
          <w:szCs w:val="19"/>
          <w:lang w:eastAsia="sk-SK"/>
        </w:rPr>
      </w:pPr>
      <w:hyperlink w:anchor="_Toc4576200" w:history="1">
        <w:r w:rsidRPr="00EB4F10">
          <w:rPr>
            <w:rStyle w:val="Hypertextovprepojenie"/>
            <w:noProof/>
            <w:szCs w:val="19"/>
          </w:rPr>
          <w:t>2.5.4</w:t>
        </w:r>
        <w:r w:rsidRPr="00EB4F10">
          <w:rPr>
            <w:rFonts w:asciiTheme="minorHAnsi" w:eastAsiaTheme="minorEastAsia" w:hAnsiTheme="minorHAnsi" w:cstheme="minorBidi"/>
            <w:noProof/>
            <w:sz w:val="19"/>
            <w:szCs w:val="19"/>
            <w:lang w:eastAsia="sk-SK"/>
          </w:rPr>
          <w:tab/>
        </w:r>
        <w:r w:rsidRPr="00EB4F10">
          <w:rPr>
            <w:rStyle w:val="Hypertextovprepojenie"/>
            <w:noProof/>
            <w:szCs w:val="19"/>
          </w:rPr>
          <w:t>Finančné limity</w:t>
        </w:r>
        <w:r w:rsidRPr="00EB4F10">
          <w:rPr>
            <w:noProof/>
            <w:webHidden/>
            <w:sz w:val="19"/>
            <w:szCs w:val="19"/>
          </w:rPr>
          <w:tab/>
        </w:r>
        <w:r w:rsidRPr="00EB4F10">
          <w:rPr>
            <w:noProof/>
            <w:webHidden/>
            <w:sz w:val="19"/>
            <w:szCs w:val="19"/>
          </w:rPr>
          <w:fldChar w:fldCharType="begin"/>
        </w:r>
        <w:r w:rsidRPr="00EB4F10">
          <w:rPr>
            <w:noProof/>
            <w:webHidden/>
            <w:sz w:val="19"/>
            <w:szCs w:val="19"/>
          </w:rPr>
          <w:instrText xml:space="preserve"> PAGEREF _Toc4576200 \h </w:instrText>
        </w:r>
        <w:r w:rsidRPr="00EB4F10">
          <w:rPr>
            <w:noProof/>
            <w:webHidden/>
            <w:sz w:val="19"/>
            <w:szCs w:val="19"/>
          </w:rPr>
        </w:r>
        <w:r w:rsidRPr="00EB4F10">
          <w:rPr>
            <w:noProof/>
            <w:webHidden/>
            <w:sz w:val="19"/>
            <w:szCs w:val="19"/>
          </w:rPr>
          <w:fldChar w:fldCharType="separate"/>
        </w:r>
        <w:r w:rsidRPr="00EB4F10">
          <w:rPr>
            <w:noProof/>
            <w:webHidden/>
            <w:sz w:val="19"/>
            <w:szCs w:val="19"/>
          </w:rPr>
          <w:t>94</w:t>
        </w:r>
        <w:r w:rsidRPr="00EB4F10">
          <w:rPr>
            <w:noProof/>
            <w:webHidden/>
            <w:sz w:val="19"/>
            <w:szCs w:val="19"/>
          </w:rPr>
          <w:fldChar w:fldCharType="end"/>
        </w:r>
      </w:hyperlink>
    </w:p>
    <w:p w14:paraId="4E47A407" w14:textId="77777777" w:rsidR="006F425A" w:rsidRPr="00EB4F10" w:rsidRDefault="006F425A">
      <w:pPr>
        <w:pStyle w:val="Obsah3"/>
        <w:rPr>
          <w:rFonts w:asciiTheme="minorHAnsi" w:eastAsiaTheme="minorEastAsia" w:hAnsiTheme="minorHAnsi" w:cstheme="minorBidi"/>
          <w:noProof/>
          <w:sz w:val="19"/>
          <w:szCs w:val="19"/>
          <w:lang w:eastAsia="sk-SK"/>
        </w:rPr>
      </w:pPr>
      <w:hyperlink w:anchor="_Toc4576201" w:history="1">
        <w:r w:rsidRPr="00EB4F10">
          <w:rPr>
            <w:rStyle w:val="Hypertextovprepojenie"/>
            <w:noProof/>
            <w:szCs w:val="19"/>
          </w:rPr>
          <w:t>2.5.5</w:t>
        </w:r>
        <w:r w:rsidRPr="00EB4F10">
          <w:rPr>
            <w:rFonts w:asciiTheme="minorHAnsi" w:eastAsiaTheme="minorEastAsia" w:hAnsiTheme="minorHAnsi" w:cstheme="minorBidi"/>
            <w:noProof/>
            <w:sz w:val="19"/>
            <w:szCs w:val="19"/>
            <w:lang w:eastAsia="sk-SK"/>
          </w:rPr>
          <w:tab/>
        </w:r>
        <w:r w:rsidRPr="00EB4F10">
          <w:rPr>
            <w:rStyle w:val="Hypertextovprepojenie"/>
            <w:noProof/>
            <w:szCs w:val="19"/>
          </w:rPr>
          <w:t>Všeobecné ustanovenia</w:t>
        </w:r>
        <w:r w:rsidRPr="00EB4F10">
          <w:rPr>
            <w:noProof/>
            <w:webHidden/>
            <w:sz w:val="19"/>
            <w:szCs w:val="19"/>
          </w:rPr>
          <w:tab/>
        </w:r>
        <w:r w:rsidRPr="00EB4F10">
          <w:rPr>
            <w:noProof/>
            <w:webHidden/>
            <w:sz w:val="19"/>
            <w:szCs w:val="19"/>
          </w:rPr>
          <w:fldChar w:fldCharType="begin"/>
        </w:r>
        <w:r w:rsidRPr="00EB4F10">
          <w:rPr>
            <w:noProof/>
            <w:webHidden/>
            <w:sz w:val="19"/>
            <w:szCs w:val="19"/>
          </w:rPr>
          <w:instrText xml:space="preserve"> PAGEREF _Toc4576201 \h </w:instrText>
        </w:r>
        <w:r w:rsidRPr="00EB4F10">
          <w:rPr>
            <w:noProof/>
            <w:webHidden/>
            <w:sz w:val="19"/>
            <w:szCs w:val="19"/>
          </w:rPr>
        </w:r>
        <w:r w:rsidRPr="00EB4F10">
          <w:rPr>
            <w:noProof/>
            <w:webHidden/>
            <w:sz w:val="19"/>
            <w:szCs w:val="19"/>
          </w:rPr>
          <w:fldChar w:fldCharType="separate"/>
        </w:r>
        <w:r w:rsidRPr="00EB4F10">
          <w:rPr>
            <w:noProof/>
            <w:webHidden/>
            <w:sz w:val="19"/>
            <w:szCs w:val="19"/>
          </w:rPr>
          <w:t>95</w:t>
        </w:r>
        <w:r w:rsidRPr="00EB4F10">
          <w:rPr>
            <w:noProof/>
            <w:webHidden/>
            <w:sz w:val="19"/>
            <w:szCs w:val="19"/>
          </w:rPr>
          <w:fldChar w:fldCharType="end"/>
        </w:r>
      </w:hyperlink>
    </w:p>
    <w:p w14:paraId="2D6C7A29" w14:textId="77777777" w:rsidR="006F425A" w:rsidRPr="00EB4F10" w:rsidRDefault="006F425A">
      <w:pPr>
        <w:pStyle w:val="Obsah3"/>
        <w:rPr>
          <w:rFonts w:asciiTheme="minorHAnsi" w:eastAsiaTheme="minorEastAsia" w:hAnsiTheme="minorHAnsi" w:cstheme="minorBidi"/>
          <w:noProof/>
          <w:sz w:val="19"/>
          <w:szCs w:val="19"/>
          <w:lang w:eastAsia="sk-SK"/>
        </w:rPr>
      </w:pPr>
      <w:hyperlink w:anchor="_Toc4576202" w:history="1">
        <w:r w:rsidRPr="00EB4F10">
          <w:rPr>
            <w:rStyle w:val="Hypertextovprepojenie"/>
            <w:noProof/>
            <w:szCs w:val="19"/>
          </w:rPr>
          <w:t>2.5.6</w:t>
        </w:r>
        <w:r w:rsidRPr="00EB4F10">
          <w:rPr>
            <w:rFonts w:asciiTheme="minorHAnsi" w:eastAsiaTheme="minorEastAsia" w:hAnsiTheme="minorHAnsi" w:cstheme="minorBidi"/>
            <w:noProof/>
            <w:sz w:val="19"/>
            <w:szCs w:val="19"/>
            <w:lang w:eastAsia="sk-SK"/>
          </w:rPr>
          <w:tab/>
        </w:r>
        <w:r w:rsidRPr="00EB4F10">
          <w:rPr>
            <w:rStyle w:val="Hypertextovprepojenie"/>
            <w:noProof/>
            <w:szCs w:val="19"/>
          </w:rPr>
          <w:t>Typy kontroly VO</w:t>
        </w:r>
        <w:r w:rsidRPr="00EB4F10">
          <w:rPr>
            <w:noProof/>
            <w:webHidden/>
            <w:sz w:val="19"/>
            <w:szCs w:val="19"/>
          </w:rPr>
          <w:tab/>
        </w:r>
        <w:r w:rsidRPr="00EB4F10">
          <w:rPr>
            <w:noProof/>
            <w:webHidden/>
            <w:sz w:val="19"/>
            <w:szCs w:val="19"/>
          </w:rPr>
          <w:fldChar w:fldCharType="begin"/>
        </w:r>
        <w:r w:rsidRPr="00EB4F10">
          <w:rPr>
            <w:noProof/>
            <w:webHidden/>
            <w:sz w:val="19"/>
            <w:szCs w:val="19"/>
          </w:rPr>
          <w:instrText xml:space="preserve"> PAGEREF _Toc4576202 \h </w:instrText>
        </w:r>
        <w:r w:rsidRPr="00EB4F10">
          <w:rPr>
            <w:noProof/>
            <w:webHidden/>
            <w:sz w:val="19"/>
            <w:szCs w:val="19"/>
          </w:rPr>
        </w:r>
        <w:r w:rsidRPr="00EB4F10">
          <w:rPr>
            <w:noProof/>
            <w:webHidden/>
            <w:sz w:val="19"/>
            <w:szCs w:val="19"/>
          </w:rPr>
          <w:fldChar w:fldCharType="separate"/>
        </w:r>
        <w:r w:rsidRPr="00EB4F10">
          <w:rPr>
            <w:noProof/>
            <w:webHidden/>
            <w:sz w:val="19"/>
            <w:szCs w:val="19"/>
          </w:rPr>
          <w:t>101</w:t>
        </w:r>
        <w:r w:rsidRPr="00EB4F10">
          <w:rPr>
            <w:noProof/>
            <w:webHidden/>
            <w:sz w:val="19"/>
            <w:szCs w:val="19"/>
          </w:rPr>
          <w:fldChar w:fldCharType="end"/>
        </w:r>
      </w:hyperlink>
    </w:p>
    <w:p w14:paraId="359733AA" w14:textId="77777777" w:rsidR="006F425A" w:rsidRPr="00EB4F10" w:rsidRDefault="006F425A">
      <w:pPr>
        <w:pStyle w:val="Obsah3"/>
        <w:rPr>
          <w:rFonts w:asciiTheme="minorHAnsi" w:eastAsiaTheme="minorEastAsia" w:hAnsiTheme="minorHAnsi" w:cstheme="minorBidi"/>
          <w:noProof/>
          <w:sz w:val="19"/>
          <w:szCs w:val="19"/>
          <w:lang w:eastAsia="sk-SK"/>
        </w:rPr>
      </w:pPr>
      <w:hyperlink w:anchor="_Toc4576203" w:history="1">
        <w:r w:rsidRPr="00EB4F10">
          <w:rPr>
            <w:rStyle w:val="Hypertextovprepojenie"/>
            <w:noProof/>
            <w:szCs w:val="19"/>
          </w:rPr>
          <w:t>2.5.7</w:t>
        </w:r>
        <w:r w:rsidRPr="00EB4F10">
          <w:rPr>
            <w:rFonts w:asciiTheme="minorHAnsi" w:eastAsiaTheme="minorEastAsia" w:hAnsiTheme="minorHAnsi" w:cstheme="minorBidi"/>
            <w:noProof/>
            <w:sz w:val="19"/>
            <w:szCs w:val="19"/>
            <w:lang w:eastAsia="sk-SK"/>
          </w:rPr>
          <w:tab/>
        </w:r>
        <w:r w:rsidRPr="00EB4F10">
          <w:rPr>
            <w:rStyle w:val="Hypertextovprepojenie"/>
            <w:noProof/>
            <w:szCs w:val="19"/>
          </w:rPr>
          <w:t>Finančné opravy</w:t>
        </w:r>
        <w:r w:rsidRPr="00EB4F10">
          <w:rPr>
            <w:noProof/>
            <w:webHidden/>
            <w:sz w:val="19"/>
            <w:szCs w:val="19"/>
          </w:rPr>
          <w:tab/>
        </w:r>
        <w:r w:rsidRPr="00EB4F10">
          <w:rPr>
            <w:noProof/>
            <w:webHidden/>
            <w:sz w:val="19"/>
            <w:szCs w:val="19"/>
          </w:rPr>
          <w:fldChar w:fldCharType="begin"/>
        </w:r>
        <w:r w:rsidRPr="00EB4F10">
          <w:rPr>
            <w:noProof/>
            <w:webHidden/>
            <w:sz w:val="19"/>
            <w:szCs w:val="19"/>
          </w:rPr>
          <w:instrText xml:space="preserve"> PAGEREF _Toc4576203 \h </w:instrText>
        </w:r>
        <w:r w:rsidRPr="00EB4F10">
          <w:rPr>
            <w:noProof/>
            <w:webHidden/>
            <w:sz w:val="19"/>
            <w:szCs w:val="19"/>
          </w:rPr>
        </w:r>
        <w:r w:rsidRPr="00EB4F10">
          <w:rPr>
            <w:noProof/>
            <w:webHidden/>
            <w:sz w:val="19"/>
            <w:szCs w:val="19"/>
          </w:rPr>
          <w:fldChar w:fldCharType="separate"/>
        </w:r>
        <w:r w:rsidRPr="00EB4F10">
          <w:rPr>
            <w:noProof/>
            <w:webHidden/>
            <w:sz w:val="19"/>
            <w:szCs w:val="19"/>
          </w:rPr>
          <w:t>121</w:t>
        </w:r>
        <w:r w:rsidRPr="00EB4F10">
          <w:rPr>
            <w:noProof/>
            <w:webHidden/>
            <w:sz w:val="19"/>
            <w:szCs w:val="19"/>
          </w:rPr>
          <w:fldChar w:fldCharType="end"/>
        </w:r>
      </w:hyperlink>
    </w:p>
    <w:p w14:paraId="04A5C027" w14:textId="77777777" w:rsidR="006F425A" w:rsidRPr="00EB4F10" w:rsidRDefault="006F425A">
      <w:pPr>
        <w:pStyle w:val="Obsah3"/>
        <w:rPr>
          <w:rFonts w:asciiTheme="minorHAnsi" w:eastAsiaTheme="minorEastAsia" w:hAnsiTheme="minorHAnsi" w:cstheme="minorBidi"/>
          <w:noProof/>
          <w:sz w:val="19"/>
          <w:szCs w:val="19"/>
          <w:lang w:eastAsia="sk-SK"/>
        </w:rPr>
      </w:pPr>
      <w:hyperlink w:anchor="_Toc4576204" w:history="1">
        <w:r w:rsidRPr="00EB4F10">
          <w:rPr>
            <w:rStyle w:val="Hypertextovprepojenie"/>
            <w:noProof/>
            <w:szCs w:val="19"/>
          </w:rPr>
          <w:t>2.5.8</w:t>
        </w:r>
        <w:r w:rsidRPr="00EB4F10">
          <w:rPr>
            <w:rFonts w:asciiTheme="minorHAnsi" w:eastAsiaTheme="minorEastAsia" w:hAnsiTheme="minorHAnsi" w:cstheme="minorBidi"/>
            <w:noProof/>
            <w:sz w:val="19"/>
            <w:szCs w:val="19"/>
            <w:lang w:eastAsia="sk-SK"/>
          </w:rPr>
          <w:tab/>
        </w:r>
        <w:r w:rsidRPr="00EB4F10">
          <w:rPr>
            <w:rStyle w:val="Hypertextovprepojenie"/>
            <w:noProof/>
            <w:szCs w:val="19"/>
          </w:rPr>
          <w:t>Postupy vo verejnom obstarávaní</w:t>
        </w:r>
        <w:r w:rsidRPr="00EB4F10">
          <w:rPr>
            <w:noProof/>
            <w:webHidden/>
            <w:sz w:val="19"/>
            <w:szCs w:val="19"/>
          </w:rPr>
          <w:tab/>
        </w:r>
        <w:r w:rsidRPr="00EB4F10">
          <w:rPr>
            <w:noProof/>
            <w:webHidden/>
            <w:sz w:val="19"/>
            <w:szCs w:val="19"/>
          </w:rPr>
          <w:fldChar w:fldCharType="begin"/>
        </w:r>
        <w:r w:rsidRPr="00EB4F10">
          <w:rPr>
            <w:noProof/>
            <w:webHidden/>
            <w:sz w:val="19"/>
            <w:szCs w:val="19"/>
          </w:rPr>
          <w:instrText xml:space="preserve"> PAGEREF _Toc4576204 \h </w:instrText>
        </w:r>
        <w:r w:rsidRPr="00EB4F10">
          <w:rPr>
            <w:noProof/>
            <w:webHidden/>
            <w:sz w:val="19"/>
            <w:szCs w:val="19"/>
          </w:rPr>
        </w:r>
        <w:r w:rsidRPr="00EB4F10">
          <w:rPr>
            <w:noProof/>
            <w:webHidden/>
            <w:sz w:val="19"/>
            <w:szCs w:val="19"/>
          </w:rPr>
          <w:fldChar w:fldCharType="separate"/>
        </w:r>
        <w:r w:rsidRPr="00EB4F10">
          <w:rPr>
            <w:noProof/>
            <w:webHidden/>
            <w:sz w:val="19"/>
            <w:szCs w:val="19"/>
          </w:rPr>
          <w:t>126</w:t>
        </w:r>
        <w:r w:rsidRPr="00EB4F10">
          <w:rPr>
            <w:noProof/>
            <w:webHidden/>
            <w:sz w:val="19"/>
            <w:szCs w:val="19"/>
          </w:rPr>
          <w:fldChar w:fldCharType="end"/>
        </w:r>
      </w:hyperlink>
    </w:p>
    <w:p w14:paraId="65C93EE7" w14:textId="77777777" w:rsidR="006F425A" w:rsidRPr="00EB4F10" w:rsidRDefault="006F425A">
      <w:pPr>
        <w:pStyle w:val="Obsah3"/>
        <w:rPr>
          <w:rFonts w:asciiTheme="minorHAnsi" w:eastAsiaTheme="minorEastAsia" w:hAnsiTheme="minorHAnsi" w:cstheme="minorBidi"/>
          <w:noProof/>
          <w:sz w:val="19"/>
          <w:szCs w:val="19"/>
          <w:lang w:eastAsia="sk-SK"/>
        </w:rPr>
      </w:pPr>
      <w:hyperlink w:anchor="_Toc4576205" w:history="1">
        <w:r w:rsidRPr="00EB4F10">
          <w:rPr>
            <w:rStyle w:val="Hypertextovprepojenie"/>
            <w:noProof/>
            <w:szCs w:val="19"/>
          </w:rPr>
          <w:t>2.5.9</w:t>
        </w:r>
        <w:r w:rsidRPr="00EB4F10">
          <w:rPr>
            <w:rFonts w:asciiTheme="minorHAnsi" w:eastAsiaTheme="minorEastAsia" w:hAnsiTheme="minorHAnsi" w:cstheme="minorBidi"/>
            <w:noProof/>
            <w:sz w:val="19"/>
            <w:szCs w:val="19"/>
            <w:lang w:eastAsia="sk-SK"/>
          </w:rPr>
          <w:tab/>
        </w:r>
        <w:r w:rsidRPr="00EB4F10">
          <w:rPr>
            <w:rStyle w:val="Hypertextovprepojenie"/>
            <w:noProof/>
            <w:szCs w:val="19"/>
          </w:rPr>
          <w:t>Zákazky nespadajúce pod zákon o verejnom obstarávaní</w:t>
        </w:r>
        <w:r w:rsidRPr="00EB4F10">
          <w:rPr>
            <w:noProof/>
            <w:webHidden/>
            <w:sz w:val="19"/>
            <w:szCs w:val="19"/>
          </w:rPr>
          <w:tab/>
        </w:r>
        <w:r w:rsidRPr="00EB4F10">
          <w:rPr>
            <w:noProof/>
            <w:webHidden/>
            <w:sz w:val="19"/>
            <w:szCs w:val="19"/>
          </w:rPr>
          <w:fldChar w:fldCharType="begin"/>
        </w:r>
        <w:r w:rsidRPr="00EB4F10">
          <w:rPr>
            <w:noProof/>
            <w:webHidden/>
            <w:sz w:val="19"/>
            <w:szCs w:val="19"/>
          </w:rPr>
          <w:instrText xml:space="preserve"> PAGEREF _Toc4576205 \h </w:instrText>
        </w:r>
        <w:r w:rsidRPr="00EB4F10">
          <w:rPr>
            <w:noProof/>
            <w:webHidden/>
            <w:sz w:val="19"/>
            <w:szCs w:val="19"/>
          </w:rPr>
        </w:r>
        <w:r w:rsidRPr="00EB4F10">
          <w:rPr>
            <w:noProof/>
            <w:webHidden/>
            <w:sz w:val="19"/>
            <w:szCs w:val="19"/>
          </w:rPr>
          <w:fldChar w:fldCharType="separate"/>
        </w:r>
        <w:r w:rsidRPr="00EB4F10">
          <w:rPr>
            <w:noProof/>
            <w:webHidden/>
            <w:sz w:val="19"/>
            <w:szCs w:val="19"/>
          </w:rPr>
          <w:t>134</w:t>
        </w:r>
        <w:r w:rsidRPr="00EB4F10">
          <w:rPr>
            <w:noProof/>
            <w:webHidden/>
            <w:sz w:val="19"/>
            <w:szCs w:val="19"/>
          </w:rPr>
          <w:fldChar w:fldCharType="end"/>
        </w:r>
      </w:hyperlink>
    </w:p>
    <w:p w14:paraId="747F2099" w14:textId="77777777" w:rsidR="006F425A" w:rsidRPr="00EB4F10" w:rsidRDefault="006F425A">
      <w:pPr>
        <w:pStyle w:val="Obsah3"/>
        <w:rPr>
          <w:rFonts w:asciiTheme="minorHAnsi" w:eastAsiaTheme="minorEastAsia" w:hAnsiTheme="minorHAnsi" w:cstheme="minorBidi"/>
          <w:noProof/>
          <w:sz w:val="19"/>
          <w:szCs w:val="19"/>
          <w:lang w:eastAsia="sk-SK"/>
        </w:rPr>
      </w:pPr>
      <w:hyperlink w:anchor="_Toc4576206" w:history="1">
        <w:r w:rsidRPr="00EB4F10">
          <w:rPr>
            <w:rStyle w:val="Hypertextovprepojenie"/>
            <w:noProof/>
            <w:szCs w:val="19"/>
          </w:rPr>
          <w:t>2.5.10</w:t>
        </w:r>
        <w:r w:rsidRPr="00EB4F10">
          <w:rPr>
            <w:rFonts w:asciiTheme="minorHAnsi" w:eastAsiaTheme="minorEastAsia" w:hAnsiTheme="minorHAnsi" w:cstheme="minorBidi"/>
            <w:noProof/>
            <w:sz w:val="19"/>
            <w:szCs w:val="19"/>
            <w:lang w:eastAsia="sk-SK"/>
          </w:rPr>
          <w:tab/>
        </w:r>
        <w:r w:rsidRPr="00EB4F10">
          <w:rPr>
            <w:rStyle w:val="Hypertextovprepojenie"/>
            <w:noProof/>
            <w:szCs w:val="19"/>
          </w:rPr>
          <w:t>Konflikt záujmov</w:t>
        </w:r>
        <w:r w:rsidRPr="00EB4F10">
          <w:rPr>
            <w:noProof/>
            <w:webHidden/>
            <w:sz w:val="19"/>
            <w:szCs w:val="19"/>
          </w:rPr>
          <w:tab/>
        </w:r>
        <w:r w:rsidRPr="00EB4F10">
          <w:rPr>
            <w:noProof/>
            <w:webHidden/>
            <w:sz w:val="19"/>
            <w:szCs w:val="19"/>
          </w:rPr>
          <w:fldChar w:fldCharType="begin"/>
        </w:r>
        <w:r w:rsidRPr="00EB4F10">
          <w:rPr>
            <w:noProof/>
            <w:webHidden/>
            <w:sz w:val="19"/>
            <w:szCs w:val="19"/>
          </w:rPr>
          <w:instrText xml:space="preserve"> PAGEREF _Toc4576206 \h </w:instrText>
        </w:r>
        <w:r w:rsidRPr="00EB4F10">
          <w:rPr>
            <w:noProof/>
            <w:webHidden/>
            <w:sz w:val="19"/>
            <w:szCs w:val="19"/>
          </w:rPr>
        </w:r>
        <w:r w:rsidRPr="00EB4F10">
          <w:rPr>
            <w:noProof/>
            <w:webHidden/>
            <w:sz w:val="19"/>
            <w:szCs w:val="19"/>
          </w:rPr>
          <w:fldChar w:fldCharType="separate"/>
        </w:r>
        <w:r w:rsidRPr="00EB4F10">
          <w:rPr>
            <w:noProof/>
            <w:webHidden/>
            <w:sz w:val="19"/>
            <w:szCs w:val="19"/>
          </w:rPr>
          <w:t>146</w:t>
        </w:r>
        <w:r w:rsidRPr="00EB4F10">
          <w:rPr>
            <w:noProof/>
            <w:webHidden/>
            <w:sz w:val="19"/>
            <w:szCs w:val="19"/>
          </w:rPr>
          <w:fldChar w:fldCharType="end"/>
        </w:r>
      </w:hyperlink>
    </w:p>
    <w:p w14:paraId="4C127103" w14:textId="77777777" w:rsidR="006F425A" w:rsidRPr="00EB4F10" w:rsidRDefault="006F425A">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207" w:history="1">
        <w:r w:rsidRPr="00EB4F10">
          <w:rPr>
            <w:rStyle w:val="Hypertextovprepojenie"/>
            <w:noProof/>
            <w:szCs w:val="19"/>
          </w:rPr>
          <w:t>2.6</w:t>
        </w:r>
        <w:r w:rsidRPr="00EB4F10">
          <w:rPr>
            <w:rFonts w:asciiTheme="minorHAnsi" w:eastAsiaTheme="minorEastAsia" w:hAnsiTheme="minorHAnsi" w:cstheme="minorBidi"/>
            <w:noProof/>
            <w:sz w:val="19"/>
            <w:szCs w:val="19"/>
            <w:lang w:eastAsia="sk-SK"/>
          </w:rPr>
          <w:tab/>
        </w:r>
        <w:r w:rsidRPr="00EB4F10">
          <w:rPr>
            <w:rStyle w:val="Hypertextovprepojenie"/>
            <w:noProof/>
            <w:szCs w:val="19"/>
          </w:rPr>
          <w:t>Informačný systém (ITMS2014+)</w:t>
        </w:r>
        <w:r w:rsidRPr="00EB4F10">
          <w:rPr>
            <w:noProof/>
            <w:webHidden/>
            <w:sz w:val="19"/>
            <w:szCs w:val="19"/>
          </w:rPr>
          <w:tab/>
        </w:r>
        <w:r w:rsidRPr="00EB4F10">
          <w:rPr>
            <w:noProof/>
            <w:webHidden/>
            <w:sz w:val="19"/>
            <w:szCs w:val="19"/>
          </w:rPr>
          <w:fldChar w:fldCharType="begin"/>
        </w:r>
        <w:r w:rsidRPr="00EB4F10">
          <w:rPr>
            <w:noProof/>
            <w:webHidden/>
            <w:sz w:val="19"/>
            <w:szCs w:val="19"/>
          </w:rPr>
          <w:instrText xml:space="preserve"> PAGEREF _Toc4576207 \h </w:instrText>
        </w:r>
        <w:r w:rsidRPr="00EB4F10">
          <w:rPr>
            <w:noProof/>
            <w:webHidden/>
            <w:sz w:val="19"/>
            <w:szCs w:val="19"/>
          </w:rPr>
        </w:r>
        <w:r w:rsidRPr="00EB4F10">
          <w:rPr>
            <w:noProof/>
            <w:webHidden/>
            <w:sz w:val="19"/>
            <w:szCs w:val="19"/>
          </w:rPr>
          <w:fldChar w:fldCharType="separate"/>
        </w:r>
        <w:r w:rsidRPr="00EB4F10">
          <w:rPr>
            <w:noProof/>
            <w:webHidden/>
            <w:sz w:val="19"/>
            <w:szCs w:val="19"/>
          </w:rPr>
          <w:t>152</w:t>
        </w:r>
        <w:r w:rsidRPr="00EB4F10">
          <w:rPr>
            <w:noProof/>
            <w:webHidden/>
            <w:sz w:val="19"/>
            <w:szCs w:val="19"/>
          </w:rPr>
          <w:fldChar w:fldCharType="end"/>
        </w:r>
      </w:hyperlink>
    </w:p>
    <w:p w14:paraId="7A865B6D" w14:textId="77777777" w:rsidR="006F425A" w:rsidRPr="00EB4F10" w:rsidRDefault="006F425A">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208" w:history="1">
        <w:r w:rsidRPr="00EB4F10">
          <w:rPr>
            <w:rStyle w:val="Hypertextovprepojenie"/>
            <w:noProof/>
            <w:szCs w:val="19"/>
          </w:rPr>
          <w:t>2.7</w:t>
        </w:r>
        <w:r w:rsidRPr="00EB4F10">
          <w:rPr>
            <w:rFonts w:asciiTheme="minorHAnsi" w:eastAsiaTheme="minorEastAsia" w:hAnsiTheme="minorHAnsi" w:cstheme="minorBidi"/>
            <w:noProof/>
            <w:sz w:val="19"/>
            <w:szCs w:val="19"/>
            <w:lang w:eastAsia="sk-SK"/>
          </w:rPr>
          <w:tab/>
        </w:r>
        <w:r w:rsidRPr="00EB4F10">
          <w:rPr>
            <w:rStyle w:val="Hypertextovprepojenie"/>
            <w:noProof/>
            <w:szCs w:val="19"/>
          </w:rPr>
          <w:t>Informovanie a komunikácia</w:t>
        </w:r>
        <w:r w:rsidRPr="00EB4F10">
          <w:rPr>
            <w:noProof/>
            <w:webHidden/>
            <w:sz w:val="19"/>
            <w:szCs w:val="19"/>
          </w:rPr>
          <w:tab/>
        </w:r>
        <w:r w:rsidRPr="00EB4F10">
          <w:rPr>
            <w:noProof/>
            <w:webHidden/>
            <w:sz w:val="19"/>
            <w:szCs w:val="19"/>
          </w:rPr>
          <w:fldChar w:fldCharType="begin"/>
        </w:r>
        <w:r w:rsidRPr="00EB4F10">
          <w:rPr>
            <w:noProof/>
            <w:webHidden/>
            <w:sz w:val="19"/>
            <w:szCs w:val="19"/>
          </w:rPr>
          <w:instrText xml:space="preserve"> PAGEREF _Toc4576208 \h </w:instrText>
        </w:r>
        <w:r w:rsidRPr="00EB4F10">
          <w:rPr>
            <w:noProof/>
            <w:webHidden/>
            <w:sz w:val="19"/>
            <w:szCs w:val="19"/>
          </w:rPr>
        </w:r>
        <w:r w:rsidRPr="00EB4F10">
          <w:rPr>
            <w:noProof/>
            <w:webHidden/>
            <w:sz w:val="19"/>
            <w:szCs w:val="19"/>
          </w:rPr>
          <w:fldChar w:fldCharType="separate"/>
        </w:r>
        <w:r w:rsidRPr="00EB4F10">
          <w:rPr>
            <w:noProof/>
            <w:webHidden/>
            <w:sz w:val="19"/>
            <w:szCs w:val="19"/>
          </w:rPr>
          <w:t>152</w:t>
        </w:r>
        <w:r w:rsidRPr="00EB4F10">
          <w:rPr>
            <w:noProof/>
            <w:webHidden/>
            <w:sz w:val="19"/>
            <w:szCs w:val="19"/>
          </w:rPr>
          <w:fldChar w:fldCharType="end"/>
        </w:r>
      </w:hyperlink>
    </w:p>
    <w:p w14:paraId="0F6E4E8D" w14:textId="77777777" w:rsidR="006F425A" w:rsidRPr="00EB4F10" w:rsidRDefault="006F425A">
      <w:pPr>
        <w:pStyle w:val="Obsah1"/>
        <w:tabs>
          <w:tab w:val="left" w:pos="482"/>
          <w:tab w:val="right" w:leader="dot" w:pos="9060"/>
        </w:tabs>
        <w:rPr>
          <w:rFonts w:asciiTheme="minorHAnsi" w:eastAsiaTheme="minorEastAsia" w:hAnsiTheme="minorHAnsi" w:cstheme="minorBidi"/>
          <w:noProof/>
          <w:sz w:val="19"/>
          <w:szCs w:val="19"/>
          <w:lang w:eastAsia="sk-SK"/>
        </w:rPr>
      </w:pPr>
      <w:hyperlink w:anchor="_Toc4576209" w:history="1">
        <w:r w:rsidRPr="00EB4F10">
          <w:rPr>
            <w:rStyle w:val="Hypertextovprepojenie"/>
            <w:noProof/>
            <w:szCs w:val="19"/>
          </w:rPr>
          <w:t>3</w:t>
        </w:r>
        <w:r w:rsidRPr="00EB4F10">
          <w:rPr>
            <w:rFonts w:asciiTheme="minorHAnsi" w:eastAsiaTheme="minorEastAsia" w:hAnsiTheme="minorHAnsi" w:cstheme="minorBidi"/>
            <w:noProof/>
            <w:sz w:val="19"/>
            <w:szCs w:val="19"/>
            <w:lang w:eastAsia="sk-SK"/>
          </w:rPr>
          <w:tab/>
        </w:r>
        <w:r w:rsidRPr="00EB4F10">
          <w:rPr>
            <w:rStyle w:val="Hypertextovprepojenie"/>
            <w:noProof/>
            <w:szCs w:val="19"/>
          </w:rPr>
          <w:t>Kontrola a overovanie oprávnenosti výdavkov</w:t>
        </w:r>
        <w:r w:rsidRPr="00EB4F10">
          <w:rPr>
            <w:noProof/>
            <w:webHidden/>
            <w:sz w:val="19"/>
            <w:szCs w:val="19"/>
          </w:rPr>
          <w:tab/>
        </w:r>
        <w:r w:rsidRPr="00EB4F10">
          <w:rPr>
            <w:noProof/>
            <w:webHidden/>
            <w:sz w:val="19"/>
            <w:szCs w:val="19"/>
          </w:rPr>
          <w:fldChar w:fldCharType="begin"/>
        </w:r>
        <w:r w:rsidRPr="00EB4F10">
          <w:rPr>
            <w:noProof/>
            <w:webHidden/>
            <w:sz w:val="19"/>
            <w:szCs w:val="19"/>
          </w:rPr>
          <w:instrText xml:space="preserve"> PAGEREF _Toc4576209 \h </w:instrText>
        </w:r>
        <w:r w:rsidRPr="00EB4F10">
          <w:rPr>
            <w:noProof/>
            <w:webHidden/>
            <w:sz w:val="19"/>
            <w:szCs w:val="19"/>
          </w:rPr>
        </w:r>
        <w:r w:rsidRPr="00EB4F10">
          <w:rPr>
            <w:noProof/>
            <w:webHidden/>
            <w:sz w:val="19"/>
            <w:szCs w:val="19"/>
          </w:rPr>
          <w:fldChar w:fldCharType="separate"/>
        </w:r>
        <w:r w:rsidRPr="00EB4F10">
          <w:rPr>
            <w:noProof/>
            <w:webHidden/>
            <w:sz w:val="19"/>
            <w:szCs w:val="19"/>
          </w:rPr>
          <w:t>155</w:t>
        </w:r>
        <w:r w:rsidRPr="00EB4F10">
          <w:rPr>
            <w:noProof/>
            <w:webHidden/>
            <w:sz w:val="19"/>
            <w:szCs w:val="19"/>
          </w:rPr>
          <w:fldChar w:fldCharType="end"/>
        </w:r>
      </w:hyperlink>
    </w:p>
    <w:p w14:paraId="15C824B5" w14:textId="77777777" w:rsidR="006F425A" w:rsidRPr="00EB4F10" w:rsidRDefault="006F425A">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210" w:history="1">
        <w:r w:rsidRPr="00EB4F10">
          <w:rPr>
            <w:rStyle w:val="Hypertextovprepojenie"/>
            <w:noProof/>
            <w:szCs w:val="19"/>
          </w:rPr>
          <w:t>3.1</w:t>
        </w:r>
        <w:r w:rsidRPr="00EB4F10">
          <w:rPr>
            <w:rFonts w:asciiTheme="minorHAnsi" w:eastAsiaTheme="minorEastAsia" w:hAnsiTheme="minorHAnsi" w:cstheme="minorBidi"/>
            <w:noProof/>
            <w:sz w:val="19"/>
            <w:szCs w:val="19"/>
            <w:lang w:eastAsia="sk-SK"/>
          </w:rPr>
          <w:tab/>
        </w:r>
        <w:r w:rsidRPr="00EB4F10">
          <w:rPr>
            <w:rStyle w:val="Hypertextovprepojenie"/>
            <w:noProof/>
            <w:szCs w:val="19"/>
          </w:rPr>
          <w:t>Administratívna finančná kontrola</w:t>
        </w:r>
        <w:r w:rsidRPr="00EB4F10">
          <w:rPr>
            <w:noProof/>
            <w:webHidden/>
            <w:sz w:val="19"/>
            <w:szCs w:val="19"/>
          </w:rPr>
          <w:tab/>
        </w:r>
        <w:r w:rsidRPr="00EB4F10">
          <w:rPr>
            <w:noProof/>
            <w:webHidden/>
            <w:sz w:val="19"/>
            <w:szCs w:val="19"/>
          </w:rPr>
          <w:fldChar w:fldCharType="begin"/>
        </w:r>
        <w:r w:rsidRPr="00EB4F10">
          <w:rPr>
            <w:noProof/>
            <w:webHidden/>
            <w:sz w:val="19"/>
            <w:szCs w:val="19"/>
          </w:rPr>
          <w:instrText xml:space="preserve"> PAGEREF _Toc4576210 \h </w:instrText>
        </w:r>
        <w:r w:rsidRPr="00EB4F10">
          <w:rPr>
            <w:noProof/>
            <w:webHidden/>
            <w:sz w:val="19"/>
            <w:szCs w:val="19"/>
          </w:rPr>
        </w:r>
        <w:r w:rsidRPr="00EB4F10">
          <w:rPr>
            <w:noProof/>
            <w:webHidden/>
            <w:sz w:val="19"/>
            <w:szCs w:val="19"/>
          </w:rPr>
          <w:fldChar w:fldCharType="separate"/>
        </w:r>
        <w:r w:rsidRPr="00EB4F10">
          <w:rPr>
            <w:noProof/>
            <w:webHidden/>
            <w:sz w:val="19"/>
            <w:szCs w:val="19"/>
          </w:rPr>
          <w:t>155</w:t>
        </w:r>
        <w:r w:rsidRPr="00EB4F10">
          <w:rPr>
            <w:noProof/>
            <w:webHidden/>
            <w:sz w:val="19"/>
            <w:szCs w:val="19"/>
          </w:rPr>
          <w:fldChar w:fldCharType="end"/>
        </w:r>
      </w:hyperlink>
    </w:p>
    <w:p w14:paraId="3A34F10C" w14:textId="77777777" w:rsidR="006F425A" w:rsidRPr="00EB4F10" w:rsidRDefault="006F425A">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211" w:history="1">
        <w:r w:rsidRPr="00EB4F10">
          <w:rPr>
            <w:rStyle w:val="Hypertextovprepojenie"/>
            <w:noProof/>
            <w:szCs w:val="19"/>
          </w:rPr>
          <w:t>3.2</w:t>
        </w:r>
        <w:r w:rsidRPr="00EB4F10">
          <w:rPr>
            <w:rFonts w:asciiTheme="minorHAnsi" w:eastAsiaTheme="minorEastAsia" w:hAnsiTheme="minorHAnsi" w:cstheme="minorBidi"/>
            <w:noProof/>
            <w:sz w:val="19"/>
            <w:szCs w:val="19"/>
            <w:lang w:eastAsia="sk-SK"/>
          </w:rPr>
          <w:tab/>
        </w:r>
        <w:r w:rsidRPr="00EB4F10">
          <w:rPr>
            <w:rStyle w:val="Hypertextovprepojenie"/>
            <w:noProof/>
            <w:szCs w:val="19"/>
          </w:rPr>
          <w:t>Finančná kontrola na mieste</w:t>
        </w:r>
        <w:r w:rsidRPr="00EB4F10">
          <w:rPr>
            <w:noProof/>
            <w:webHidden/>
            <w:sz w:val="19"/>
            <w:szCs w:val="19"/>
          </w:rPr>
          <w:tab/>
        </w:r>
        <w:r w:rsidRPr="00EB4F10">
          <w:rPr>
            <w:noProof/>
            <w:webHidden/>
            <w:sz w:val="19"/>
            <w:szCs w:val="19"/>
          </w:rPr>
          <w:fldChar w:fldCharType="begin"/>
        </w:r>
        <w:r w:rsidRPr="00EB4F10">
          <w:rPr>
            <w:noProof/>
            <w:webHidden/>
            <w:sz w:val="19"/>
            <w:szCs w:val="19"/>
          </w:rPr>
          <w:instrText xml:space="preserve"> PAGEREF _Toc4576211 \h </w:instrText>
        </w:r>
        <w:r w:rsidRPr="00EB4F10">
          <w:rPr>
            <w:noProof/>
            <w:webHidden/>
            <w:sz w:val="19"/>
            <w:szCs w:val="19"/>
          </w:rPr>
        </w:r>
        <w:r w:rsidRPr="00EB4F10">
          <w:rPr>
            <w:noProof/>
            <w:webHidden/>
            <w:sz w:val="19"/>
            <w:szCs w:val="19"/>
          </w:rPr>
          <w:fldChar w:fldCharType="separate"/>
        </w:r>
        <w:r w:rsidRPr="00EB4F10">
          <w:rPr>
            <w:noProof/>
            <w:webHidden/>
            <w:sz w:val="19"/>
            <w:szCs w:val="19"/>
          </w:rPr>
          <w:t>158</w:t>
        </w:r>
        <w:r w:rsidRPr="00EB4F10">
          <w:rPr>
            <w:noProof/>
            <w:webHidden/>
            <w:sz w:val="19"/>
            <w:szCs w:val="19"/>
          </w:rPr>
          <w:fldChar w:fldCharType="end"/>
        </w:r>
      </w:hyperlink>
    </w:p>
    <w:p w14:paraId="1C10232B" w14:textId="77777777" w:rsidR="006F425A" w:rsidRPr="00EB4F10" w:rsidRDefault="006F425A">
      <w:pPr>
        <w:pStyle w:val="Obsah1"/>
        <w:tabs>
          <w:tab w:val="left" w:pos="482"/>
          <w:tab w:val="right" w:leader="dot" w:pos="9060"/>
        </w:tabs>
        <w:rPr>
          <w:rFonts w:asciiTheme="minorHAnsi" w:eastAsiaTheme="minorEastAsia" w:hAnsiTheme="minorHAnsi" w:cstheme="minorBidi"/>
          <w:noProof/>
          <w:sz w:val="19"/>
          <w:szCs w:val="19"/>
          <w:lang w:eastAsia="sk-SK"/>
        </w:rPr>
      </w:pPr>
      <w:hyperlink w:anchor="_Toc4576212" w:history="1">
        <w:r w:rsidRPr="00EB4F10">
          <w:rPr>
            <w:rStyle w:val="Hypertextovprepojenie"/>
            <w:noProof/>
            <w:szCs w:val="19"/>
          </w:rPr>
          <w:t>4</w:t>
        </w:r>
        <w:r w:rsidRPr="00EB4F10">
          <w:rPr>
            <w:rFonts w:asciiTheme="minorHAnsi" w:eastAsiaTheme="minorEastAsia" w:hAnsiTheme="minorHAnsi" w:cstheme="minorBidi"/>
            <w:noProof/>
            <w:sz w:val="19"/>
            <w:szCs w:val="19"/>
            <w:lang w:eastAsia="sk-SK"/>
          </w:rPr>
          <w:tab/>
        </w:r>
        <w:r w:rsidRPr="00EB4F10">
          <w:rPr>
            <w:rStyle w:val="Hypertextovprepojenie"/>
            <w:noProof/>
            <w:szCs w:val="19"/>
          </w:rPr>
          <w:t>Prechodné a záverečné ustanovenia</w:t>
        </w:r>
        <w:r w:rsidRPr="00EB4F10">
          <w:rPr>
            <w:noProof/>
            <w:webHidden/>
            <w:sz w:val="19"/>
            <w:szCs w:val="19"/>
          </w:rPr>
          <w:tab/>
        </w:r>
        <w:r w:rsidRPr="00EB4F10">
          <w:rPr>
            <w:noProof/>
            <w:webHidden/>
            <w:sz w:val="19"/>
            <w:szCs w:val="19"/>
          </w:rPr>
          <w:fldChar w:fldCharType="begin"/>
        </w:r>
        <w:r w:rsidRPr="00EB4F10">
          <w:rPr>
            <w:noProof/>
            <w:webHidden/>
            <w:sz w:val="19"/>
            <w:szCs w:val="19"/>
          </w:rPr>
          <w:instrText xml:space="preserve"> PAGEREF _Toc4576212 \h </w:instrText>
        </w:r>
        <w:r w:rsidRPr="00EB4F10">
          <w:rPr>
            <w:noProof/>
            <w:webHidden/>
            <w:sz w:val="19"/>
            <w:szCs w:val="19"/>
          </w:rPr>
        </w:r>
        <w:r w:rsidRPr="00EB4F10">
          <w:rPr>
            <w:noProof/>
            <w:webHidden/>
            <w:sz w:val="19"/>
            <w:szCs w:val="19"/>
          </w:rPr>
          <w:fldChar w:fldCharType="separate"/>
        </w:r>
        <w:r w:rsidRPr="00EB4F10">
          <w:rPr>
            <w:noProof/>
            <w:webHidden/>
            <w:sz w:val="19"/>
            <w:szCs w:val="19"/>
          </w:rPr>
          <w:t>165</w:t>
        </w:r>
        <w:r w:rsidRPr="00EB4F10">
          <w:rPr>
            <w:noProof/>
            <w:webHidden/>
            <w:sz w:val="19"/>
            <w:szCs w:val="19"/>
          </w:rPr>
          <w:fldChar w:fldCharType="end"/>
        </w:r>
      </w:hyperlink>
    </w:p>
    <w:p w14:paraId="3221D8E0" w14:textId="77777777" w:rsidR="006F425A" w:rsidRPr="00EB4F10" w:rsidRDefault="006F425A">
      <w:pPr>
        <w:pStyle w:val="Obsah1"/>
        <w:tabs>
          <w:tab w:val="left" w:pos="482"/>
          <w:tab w:val="right" w:leader="dot" w:pos="9060"/>
        </w:tabs>
        <w:rPr>
          <w:rFonts w:asciiTheme="minorHAnsi" w:eastAsiaTheme="minorEastAsia" w:hAnsiTheme="minorHAnsi" w:cstheme="minorBidi"/>
          <w:noProof/>
          <w:sz w:val="19"/>
          <w:szCs w:val="19"/>
          <w:lang w:eastAsia="sk-SK"/>
        </w:rPr>
      </w:pPr>
      <w:hyperlink w:anchor="_Toc4576213" w:history="1">
        <w:r w:rsidRPr="00EB4F10">
          <w:rPr>
            <w:rStyle w:val="Hypertextovprepojenie"/>
            <w:noProof/>
            <w:szCs w:val="19"/>
          </w:rPr>
          <w:t>5</w:t>
        </w:r>
        <w:r w:rsidRPr="00EB4F10">
          <w:rPr>
            <w:rFonts w:asciiTheme="minorHAnsi" w:eastAsiaTheme="minorEastAsia" w:hAnsiTheme="minorHAnsi" w:cstheme="minorBidi"/>
            <w:noProof/>
            <w:sz w:val="19"/>
            <w:szCs w:val="19"/>
            <w:lang w:eastAsia="sk-SK"/>
          </w:rPr>
          <w:tab/>
        </w:r>
        <w:r w:rsidRPr="00EB4F10">
          <w:rPr>
            <w:rStyle w:val="Hypertextovprepojenie"/>
            <w:noProof/>
            <w:szCs w:val="19"/>
          </w:rPr>
          <w:t>Prílohy</w:t>
        </w:r>
        <w:r w:rsidRPr="00EB4F10">
          <w:rPr>
            <w:noProof/>
            <w:webHidden/>
            <w:sz w:val="19"/>
            <w:szCs w:val="19"/>
          </w:rPr>
          <w:tab/>
        </w:r>
        <w:r w:rsidRPr="00EB4F10">
          <w:rPr>
            <w:noProof/>
            <w:webHidden/>
            <w:sz w:val="19"/>
            <w:szCs w:val="19"/>
          </w:rPr>
          <w:fldChar w:fldCharType="begin"/>
        </w:r>
        <w:r w:rsidRPr="00EB4F10">
          <w:rPr>
            <w:noProof/>
            <w:webHidden/>
            <w:sz w:val="19"/>
            <w:szCs w:val="19"/>
          </w:rPr>
          <w:instrText xml:space="preserve"> PAGEREF _Toc4576213 \h </w:instrText>
        </w:r>
        <w:r w:rsidRPr="00EB4F10">
          <w:rPr>
            <w:noProof/>
            <w:webHidden/>
            <w:sz w:val="19"/>
            <w:szCs w:val="19"/>
          </w:rPr>
        </w:r>
        <w:r w:rsidRPr="00EB4F10">
          <w:rPr>
            <w:noProof/>
            <w:webHidden/>
            <w:sz w:val="19"/>
            <w:szCs w:val="19"/>
          </w:rPr>
          <w:fldChar w:fldCharType="separate"/>
        </w:r>
        <w:r w:rsidRPr="00EB4F10">
          <w:rPr>
            <w:noProof/>
            <w:webHidden/>
            <w:sz w:val="19"/>
            <w:szCs w:val="19"/>
          </w:rPr>
          <w:t>166</w:t>
        </w:r>
        <w:r w:rsidRPr="00EB4F10">
          <w:rPr>
            <w:noProof/>
            <w:webHidden/>
            <w:sz w:val="19"/>
            <w:szCs w:val="19"/>
          </w:rPr>
          <w:fldChar w:fldCharType="end"/>
        </w:r>
      </w:hyperlink>
    </w:p>
    <w:p w14:paraId="7A55CDA1" w14:textId="77777777" w:rsidR="003979B2" w:rsidRPr="0073389C" w:rsidRDefault="000C0542" w:rsidP="003979B2">
      <w:pPr>
        <w:spacing w:after="120"/>
        <w:rPr>
          <w:sz w:val="20"/>
        </w:rPr>
      </w:pPr>
      <w:r w:rsidRPr="00E135DC">
        <w:rPr>
          <w:rFonts w:cs="Arial"/>
          <w:b/>
          <w:szCs w:val="19"/>
        </w:rPr>
        <w:fldChar w:fldCharType="end"/>
      </w:r>
    </w:p>
    <w:p w14:paraId="7A55CDA2" w14:textId="77777777" w:rsidR="00AE5A8F" w:rsidRPr="0073389C" w:rsidRDefault="00AE5A8F" w:rsidP="009F56AB">
      <w:pPr>
        <w:pStyle w:val="Nadpis1"/>
        <w:spacing w:line="288" w:lineRule="auto"/>
        <w:jc w:val="both"/>
        <w:rPr>
          <w:rFonts w:ascii="Arial" w:hAnsi="Arial"/>
          <w:lang w:val="sk-SK"/>
        </w:rPr>
      </w:pPr>
      <w:bookmarkStart w:id="2" w:name="_Toc440372853"/>
      <w:bookmarkStart w:id="3" w:name="_Toc4576173"/>
      <w:r w:rsidRPr="0073389C">
        <w:rPr>
          <w:rFonts w:ascii="Arial" w:hAnsi="Arial"/>
          <w:lang w:val="sk-SK"/>
        </w:rPr>
        <w:lastRenderedPageBreak/>
        <w:t>Úvod</w:t>
      </w:r>
      <w:bookmarkEnd w:id="1"/>
      <w:bookmarkEnd w:id="2"/>
      <w:bookmarkEnd w:id="3"/>
    </w:p>
    <w:p w14:paraId="7A55CDA3" w14:textId="77777777" w:rsidR="00AE5A8F" w:rsidRPr="0073389C" w:rsidRDefault="00AE5A8F" w:rsidP="009F56AB">
      <w:pPr>
        <w:pStyle w:val="Nadpis2"/>
        <w:spacing w:line="288" w:lineRule="auto"/>
        <w:jc w:val="both"/>
        <w:rPr>
          <w:lang w:val="sk-SK"/>
        </w:rPr>
      </w:pPr>
      <w:bookmarkStart w:id="4" w:name="_Toc410907844"/>
      <w:r w:rsidRPr="0073389C">
        <w:rPr>
          <w:lang w:val="sk-SK"/>
        </w:rPr>
        <w:t xml:space="preserve"> </w:t>
      </w:r>
      <w:bookmarkStart w:id="5" w:name="_Toc440372854"/>
      <w:bookmarkStart w:id="6" w:name="_Toc4576174"/>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4"/>
      <w:r w:rsidR="00A028FD" w:rsidRPr="0073389C">
        <w:rPr>
          <w:lang w:val="sk-SK"/>
        </w:rPr>
        <w:t xml:space="preserve"> pre p</w:t>
      </w:r>
      <w:r w:rsidR="001917F5" w:rsidRPr="0073389C">
        <w:rPr>
          <w:lang w:val="sk-SK"/>
        </w:rPr>
        <w:t>rijímateľa</w:t>
      </w:r>
      <w:bookmarkEnd w:id="5"/>
      <w:bookmarkEnd w:id="6"/>
    </w:p>
    <w:p w14:paraId="526DF919" w14:textId="4267800C"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7A55CDA4" w14:textId="3B9F53E5"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r w:rsidR="00D35CC4">
        <w:rPr>
          <w:rStyle w:val="Hypertextovprepojenie"/>
          <w:rFonts w:cs="Arial"/>
          <w:szCs w:val="19"/>
          <w:lang w:val="sk-SK"/>
        </w:rPr>
        <w:t>www.reformuj.sk</w:t>
      </w:r>
      <w:r w:rsidR="00E60279" w:rsidRPr="0073389C">
        <w:rPr>
          <w:rFonts w:ascii="Arial" w:hAnsi="Arial" w:cs="Arial"/>
          <w:sz w:val="19"/>
          <w:szCs w:val="19"/>
          <w:lang w:val="sk-SK"/>
        </w:rPr>
        <w:t>.</w:t>
      </w:r>
    </w:p>
    <w:p w14:paraId="7A55CDA5"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7A55CDA6"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7A55CDA7"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7A55CDA8"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7A55CDA9" w14:textId="1677DD00" w:rsidR="002F293D" w:rsidRPr="0073389C" w:rsidRDefault="002F293D" w:rsidP="007B5322">
      <w:pPr>
        <w:spacing w:before="120" w:after="120" w:line="288" w:lineRule="auto"/>
        <w:jc w:val="both"/>
      </w:pPr>
      <w:r w:rsidRPr="0073389C">
        <w:t xml:space="preserve">SR EŠIF a metodické pokyny CKO sú zverejnené na stránke </w:t>
      </w:r>
      <w:hyperlink r:id="rId12" w:history="1">
        <w:r w:rsidRPr="0073389C">
          <w:rPr>
            <w:rStyle w:val="Hypertextovprepojenie"/>
          </w:rPr>
          <w:t>www.partnerskadohoda.gov.sk</w:t>
        </w:r>
      </w:hyperlink>
      <w:r w:rsidRPr="0073389C">
        <w:t xml:space="preserve">, SFR je zverejnený na stránke </w:t>
      </w:r>
      <w:hyperlink r:id="rId13"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7A55CDAA" w14:textId="77777777" w:rsidR="002F293D" w:rsidRPr="0073389C" w:rsidRDefault="002F293D" w:rsidP="009F56AB">
      <w:pPr>
        <w:spacing w:line="288" w:lineRule="auto"/>
        <w:jc w:val="both"/>
      </w:pPr>
    </w:p>
    <w:p w14:paraId="7A55CDAB" w14:textId="77777777" w:rsidR="00AE5A8F" w:rsidRPr="0073389C" w:rsidRDefault="00AE5A8F" w:rsidP="009F56AB">
      <w:pPr>
        <w:pStyle w:val="Nadpis2"/>
        <w:spacing w:line="288" w:lineRule="auto"/>
        <w:jc w:val="both"/>
        <w:rPr>
          <w:lang w:val="sk-SK"/>
        </w:rPr>
      </w:pPr>
      <w:bookmarkStart w:id="7" w:name="_Toc410907845"/>
      <w:bookmarkStart w:id="8" w:name="_Toc440372855"/>
      <w:bookmarkStart w:id="9" w:name="_Toc4576175"/>
      <w:r w:rsidRPr="0073389C">
        <w:rPr>
          <w:lang w:val="sk-SK"/>
        </w:rPr>
        <w:t>Cieľ príručky pre prijímateľa</w:t>
      </w:r>
      <w:bookmarkEnd w:id="7"/>
      <w:bookmarkEnd w:id="8"/>
      <w:bookmarkEnd w:id="9"/>
    </w:p>
    <w:p w14:paraId="7A55CDAC"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7A55CDAD" w14:textId="77777777"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A55CDAE"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7A55CDAF" w14:textId="77777777" w:rsidR="00505422" w:rsidRPr="0073389C" w:rsidRDefault="00560AB1" w:rsidP="007B5322">
      <w:pPr>
        <w:spacing w:before="120" w:after="120" w:line="288" w:lineRule="auto"/>
        <w:jc w:val="both"/>
      </w:pPr>
      <w:r w:rsidRPr="0073389C">
        <w:lastRenderedPageBreak/>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7A55CDB0" w14:textId="6A6249F0"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w:t>
      </w:r>
      <w:r w:rsidR="003F46FE">
        <w:t>ia</w:t>
      </w:r>
      <w:r w:rsidRPr="0073389C">
        <w:t>.opevs@minv.sk</w:t>
      </w:r>
      <w:r w:rsidR="00AE5A8F" w:rsidRPr="0073389C">
        <w:t xml:space="preserve">. </w:t>
      </w:r>
    </w:p>
    <w:p w14:paraId="7A55CDB1"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7A55CDB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7A55CDB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7A55CDB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7A55CDB5" w14:textId="42BFA361"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r w:rsidR="005B7659" w:rsidRPr="005548CA">
        <w:rPr>
          <w:rStyle w:val="Hypertextovprepojenie"/>
          <w:color w:val="auto"/>
        </w:rPr>
        <w:t xml:space="preserve"> </w:t>
      </w:r>
      <w:r w:rsidR="005B7659">
        <w:rPr>
          <w:rStyle w:val="Hypertextovprepojenie"/>
        </w:rPr>
        <w:t>www.reformuj.sk</w:t>
      </w:r>
      <w:r w:rsidR="00EC0303" w:rsidRPr="0073389C">
        <w:t>.</w:t>
      </w:r>
    </w:p>
    <w:p w14:paraId="7A55CDB6" w14:textId="77777777" w:rsidR="00AE5A8F" w:rsidRPr="0073389C" w:rsidRDefault="00AE5A8F" w:rsidP="009F56AB">
      <w:pPr>
        <w:pStyle w:val="Nadpis2"/>
        <w:spacing w:line="288" w:lineRule="auto"/>
        <w:jc w:val="both"/>
        <w:rPr>
          <w:lang w:val="sk-SK"/>
        </w:rPr>
      </w:pPr>
      <w:bookmarkStart w:id="10" w:name="_Toc410907846"/>
      <w:bookmarkStart w:id="11" w:name="_Toc440372856"/>
      <w:bookmarkStart w:id="12" w:name="_Toc4576176"/>
      <w:r w:rsidRPr="0073389C">
        <w:rPr>
          <w:lang w:val="sk-SK"/>
        </w:rPr>
        <w:t>Definícia pojmov</w:t>
      </w:r>
      <w:bookmarkEnd w:id="10"/>
      <w:bookmarkEnd w:id="11"/>
      <w:bookmarkEnd w:id="12"/>
    </w:p>
    <w:p w14:paraId="7A55CDB7" w14:textId="4935EFA6"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7A55CDB8" w14:textId="7AECB023"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 xml:space="preserve">rizovaných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14:paraId="7A55CDB9" w14:textId="423D58C3" w:rsidR="00AE5A8F" w:rsidRPr="00DB1B99" w:rsidRDefault="00AE5A8F" w:rsidP="00DD1BA5">
      <w:pPr>
        <w:pStyle w:val="Bulletslevel1"/>
        <w:ind w:left="567"/>
        <w:jc w:val="both"/>
        <w:rPr>
          <w:b/>
          <w:lang w:val="sk-SK"/>
        </w:rPr>
      </w:pPr>
      <w:r w:rsidRPr="00DB1B99">
        <w:rPr>
          <w:b/>
          <w:lang w:val="sk-SK"/>
        </w:rPr>
        <w:t xml:space="preserve">Bezodkladne </w:t>
      </w:r>
      <w:r w:rsidRPr="00DB1B99">
        <w:rPr>
          <w:lang w:val="sk-SK"/>
        </w:rPr>
        <w:t>–</w:t>
      </w:r>
      <w:r w:rsidRPr="00DB1B99">
        <w:rPr>
          <w:b/>
          <w:lang w:val="sk-SK"/>
        </w:rPr>
        <w:t xml:space="preserve"> </w:t>
      </w:r>
      <w:r w:rsidR="004B110F" w:rsidRPr="00DB1B99">
        <w:rPr>
          <w:lang w:val="sk-SK"/>
        </w:rPr>
        <w:t>v</w:t>
      </w:r>
      <w:r w:rsidR="000963E5" w:rsidRPr="00DB1B99">
        <w:rPr>
          <w:lang w:val="sk-SK"/>
        </w:rPr>
        <w:t> súlade so</w:t>
      </w:r>
      <w:r w:rsidR="004B110F" w:rsidRPr="00DB1B99">
        <w:rPr>
          <w:lang w:val="sk-SK"/>
        </w:rPr>
        <w:t xml:space="preserve"> Zmluv</w:t>
      </w:r>
      <w:r w:rsidR="000963E5" w:rsidRPr="00DB1B99">
        <w:rPr>
          <w:lang w:val="sk-SK"/>
        </w:rPr>
        <w:t>ou</w:t>
      </w:r>
      <w:r w:rsidR="004B110F" w:rsidRPr="00DB1B99">
        <w:rPr>
          <w:lang w:val="sk-SK"/>
        </w:rPr>
        <w:t xml:space="preserve"> o poskytnutí NFP </w:t>
      </w:r>
      <w:r w:rsidR="00A60FAE" w:rsidRPr="00DB1B99">
        <w:rPr>
          <w:lang w:val="sk-SK"/>
        </w:rPr>
        <w:t xml:space="preserve">najneskôr do siedmich pracovných dní od vzniku skutočnosti rozhodnej pre počítanie lehoty; to neplatí, ak sa v konkrétnom ustanovení </w:t>
      </w:r>
      <w:r w:rsidR="00DD1BA5" w:rsidRPr="00DB1B99">
        <w:rPr>
          <w:lang w:val="sk-SK"/>
        </w:rPr>
        <w:t>Príručky pre prijíma</w:t>
      </w:r>
      <w:r w:rsidR="003825A5" w:rsidRPr="00DB1B99">
        <w:rPr>
          <w:lang w:val="sk-SK"/>
        </w:rPr>
        <w:t>teľa</w:t>
      </w:r>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r w:rsidR="004B110F" w:rsidRPr="00DB1B99">
        <w:rPr>
          <w:lang w:val="sk-SK"/>
        </w:rPr>
        <w:t xml:space="preserve"> </w:t>
      </w:r>
    </w:p>
    <w:p w14:paraId="7A55CDBA"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7A55CDBB" w14:textId="7C72EB36"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Úrad </w:t>
      </w:r>
      <w:r w:rsidR="00FC0FC1">
        <w:rPr>
          <w:rFonts w:cs="Arial"/>
          <w:szCs w:val="19"/>
          <w:lang w:val="sk-SK"/>
        </w:rPr>
        <w:t xml:space="preserve">podpredsedu </w:t>
      </w:r>
      <w:r w:rsidR="00FC0FC1" w:rsidRPr="00041B11">
        <w:rPr>
          <w:rFonts w:cs="Arial"/>
          <w:szCs w:val="19"/>
          <w:lang w:val="sk-SK"/>
        </w:rPr>
        <w:t>vlády SR</w:t>
      </w:r>
      <w:r w:rsidR="00FC0FC1">
        <w:rPr>
          <w:rFonts w:cs="Arial"/>
          <w:szCs w:val="19"/>
          <w:lang w:val="sk-SK"/>
        </w:rPr>
        <w:t xml:space="preserve"> pre investície a informatizáciu</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w:t>
      </w:r>
      <w:r w:rsidR="00FC0FC1" w:rsidRPr="00041B11">
        <w:rPr>
          <w:rFonts w:cs="Arial"/>
          <w:szCs w:val="19"/>
          <w:lang w:val="sk-SK"/>
        </w:rPr>
        <w:lastRenderedPageBreak/>
        <w:t>efektívnu a účinnú koordináciu riadenia poskytovania príspevku z európskych štrukturálnych a investičných fondov</w:t>
      </w:r>
      <w:r w:rsidR="00FC0FC1" w:rsidRPr="0073389C">
        <w:rPr>
          <w:rFonts w:cs="Arial"/>
          <w:szCs w:val="19"/>
          <w:lang w:val="sk-SK"/>
        </w:rPr>
        <w:t>;</w:t>
      </w:r>
    </w:p>
    <w:p w14:paraId="186CC061" w14:textId="6F60EF15"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7A55CDBC" w14:textId="468310D3"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r w:rsidR="002771FC" w:rsidRPr="008F3E68">
        <w:rPr>
          <w:rFonts w:cs="Arial"/>
          <w:szCs w:val="16"/>
          <w:lang w:val="sk-SK"/>
        </w:rPr>
        <w:t xml:space="preserve"> </w:t>
      </w:r>
    </w:p>
    <w:p w14:paraId="7A55CDBD" w14:textId="5CCA56CA"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7A55CDBE" w14:textId="7C3B6670"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215CFC">
        <w:rPr>
          <w:rFonts w:cs="Arial"/>
          <w:szCs w:val="19"/>
          <w:lang w:val="sk-SK"/>
        </w:rPr>
        <w:t>V</w:t>
      </w:r>
      <w:r w:rsidR="00215CFC" w:rsidRPr="00215CFC">
        <w:rPr>
          <w:rFonts w:cs="Arial"/>
          <w:szCs w:val="19"/>
          <w:lang w:val="sk-SK"/>
        </w:rPr>
        <w:t xml:space="preserve"> prípade ich predkladania </w:t>
      </w:r>
      <w:r w:rsidR="00215CFC">
        <w:rPr>
          <w:rFonts w:cs="Arial"/>
          <w:szCs w:val="19"/>
          <w:lang w:val="sk-SK"/>
        </w:rPr>
        <w:t xml:space="preserve">dokumentácie z VO </w:t>
      </w:r>
      <w:r w:rsidR="00215CFC" w:rsidRPr="00215CFC">
        <w:rPr>
          <w:rFonts w:cs="Arial"/>
          <w:szCs w:val="19"/>
          <w:lang w:val="sk-SK"/>
        </w:rPr>
        <w:t xml:space="preserve">cez ITMS 2014+ sa za deň doručenia považuje deň doručenia Žiadosti prijímateľa o vykonanie kontroly VO pričom, dokumentáciu je prijímateľ povinný nahrať do ITMS 2014+ najneskôr v deň doručenia Žiadosti o vykonanie kontroly </w:t>
      </w:r>
      <w:r w:rsidR="00215CFC">
        <w:rPr>
          <w:rFonts w:cs="Arial"/>
          <w:szCs w:val="19"/>
          <w:lang w:val="sk-SK"/>
        </w:rPr>
        <w:t xml:space="preserve">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r w:rsidR="00EA09DD">
        <w:rPr>
          <w:rFonts w:cs="Arial"/>
          <w:szCs w:val="19"/>
          <w:lang w:val="sk-SK"/>
        </w:rPr>
        <w:t>Žo</w:t>
      </w:r>
      <w:r w:rsidR="00BD1430" w:rsidRPr="0073389C">
        <w:rPr>
          <w:rFonts w:cs="Arial"/>
          <w:szCs w:val="19"/>
          <w:lang w:val="sk-SK"/>
        </w:rPr>
        <w:t>NFP, v </w:t>
      </w:r>
      <w:r w:rsidR="00EA09DD">
        <w:rPr>
          <w:rFonts w:cs="Arial"/>
          <w:szCs w:val="19"/>
          <w:lang w:val="sk-SK"/>
        </w:rPr>
        <w:t>Žo</w:t>
      </w:r>
      <w:r w:rsidR="00BD1430" w:rsidRPr="0073389C">
        <w:rPr>
          <w:rFonts w:cs="Arial"/>
          <w:szCs w:val="19"/>
          <w:lang w:val="sk-SK"/>
        </w:rPr>
        <w:t>NFP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14:paraId="7A55CDBF" w14:textId="0D1707C5"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14:paraId="7A55CDC0" w14:textId="4791C205"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7A55CDC1" w14:textId="5EBF5D94"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7A55CDC2" w14:textId="3DCD0F29"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7A55CDC3" w14:textId="18AAB4F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7A55CDC4" w14:textId="4DD641C6"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7A55CDC5" w14:textId="5D33325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7A55CDC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7A55CDC7" w14:textId="101F11CB"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14:paraId="7A55CDC8"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7A55CDC9" w14:textId="17F0901C"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7A55C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7A55CDC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A55CDC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7A55CDCD" w14:textId="02D5415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7A55CDCE" w14:textId="652E1B2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7A55CDC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7A55CDD0" w14:textId="3D24E501"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 xml:space="preserve">skutočnosti určujúcej začiatok lehoty. Ak taký deň v mesiaci nie je, lehota sa končí posledným dňom mesiaca. Lehota je zachovaná, ak sa posledný deň lehoty podanie podá na príslušný </w:t>
      </w:r>
      <w:r w:rsidRPr="0073389C">
        <w:rPr>
          <w:rFonts w:cs="Arial"/>
          <w:szCs w:val="19"/>
          <w:lang w:val="sk-SK"/>
        </w:rPr>
        <w:lastRenderedPageBreak/>
        <w:t>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14:paraId="7A55CDD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7A55CDD2" w14:textId="7444A2F1"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7A55CDD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A55CDD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7A55CDD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A55CD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7A55CDD7" w14:textId="6F49AC54"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140634AE" w14:textId="173C5722"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7A55CDD8" w14:textId="4D1FBC25"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7A55CDD9" w14:textId="2EC1B99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7A55CDD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7A55CDDB" w14:textId="594E4A3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7A55CDDC" w14:textId="2F0D6A6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9C1147">
        <w:rPr>
          <w:rFonts w:cs="Arial"/>
          <w:szCs w:val="19"/>
          <w:lang w:val="sk-SK"/>
        </w:rPr>
        <w:t>ž</w:t>
      </w:r>
      <w:r w:rsidR="00F576F7" w:rsidRPr="0073389C">
        <w:rPr>
          <w:rFonts w:cs="Arial"/>
          <w:szCs w:val="19"/>
          <w:lang w:val="sk-SK"/>
        </w:rPr>
        <w:t xml:space="preserve"> </w:t>
      </w:r>
      <w:r w:rsidR="009C1147">
        <w:rPr>
          <w:rFonts w:cs="Arial"/>
          <w:szCs w:val="19"/>
          <w:lang w:val="sk-SK"/>
        </w:rPr>
        <w:t>e</w:t>
      </w:r>
      <w:r w:rsidR="00F576F7" w:rsidRPr="0073389C">
        <w:rPr>
          <w:rFonts w:cs="Arial"/>
          <w:szCs w:val="19"/>
          <w:lang w:val="sk-SK"/>
        </w:rPr>
        <w:t xml:space="preserve">), čl. 68, </w:t>
      </w:r>
      <w:r w:rsidR="00350A79">
        <w:rPr>
          <w:rFonts w:cs="Arial"/>
          <w:szCs w:val="19"/>
          <w:lang w:val="sk-SK"/>
        </w:rPr>
        <w:t xml:space="preserve">68a, 68b, </w:t>
      </w:r>
      <w:r w:rsidR="00F576F7" w:rsidRPr="0073389C">
        <w:rPr>
          <w:rFonts w:cs="Arial"/>
          <w:szCs w:val="19"/>
          <w:lang w:val="sk-SK"/>
        </w:rPr>
        <w:t>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7A55CDDD"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7A55CDDE" w14:textId="58F8D29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7A55CDE0" w14:textId="30B5815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7A55CDE1" w14:textId="500C5D60"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7A55CDE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w:t>
      </w:r>
      <w:r w:rsidRPr="0073389C">
        <w:rPr>
          <w:rFonts w:cs="Arial"/>
          <w:szCs w:val="19"/>
          <w:lang w:val="sk-SK"/>
        </w:rPr>
        <w:lastRenderedPageBreak/>
        <w:t xml:space="preserve">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7A55CDE4" w14:textId="6F274B7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7A55CDE6" w14:textId="03B3F5EB" w:rsidR="00AE5A8F" w:rsidRDefault="00AE5A8F" w:rsidP="005212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14:paraId="452E3F02" w14:textId="21D8AC5A" w:rsidR="00A5020F" w:rsidRPr="0073389C" w:rsidRDefault="00A5020F" w:rsidP="00852446">
      <w:pPr>
        <w:pStyle w:val="Bulletslevel1"/>
        <w:ind w:left="567"/>
        <w:jc w:val="both"/>
        <w:rPr>
          <w:rFonts w:cs="Arial"/>
          <w:szCs w:val="19"/>
          <w:lang w:val="sk-SK"/>
        </w:rPr>
      </w:pPr>
      <w:r w:rsidRPr="00A5020F">
        <w:rPr>
          <w:rFonts w:cs="Arial"/>
          <w:szCs w:val="19"/>
          <w:lang w:val="sk-SK"/>
        </w:rPr>
        <w:t>Preddavkové platby – preddavkovou platbou sa rozumie úhrada finančných prostriedkov prijímateľom dodávateľovi pred dodaním tovarov / poskytnutím služieb alebo vykonaním stavebných prác. Vzťahuje sa na obchodné vzťahy medzi prijímateľom a dodávateľom, pričom samotný systém platieb medzi riadiacim orgánom a prijímateľom, t. j. systém predfinancovania, systém zálohových platieb a ich kombinácia so systémom refundácie, nie je týmto dotknutý. V bežnej obchodnej praxi sa používa aj pojem "záloha" alebo "preddavok" a pre doklad, na základe ktorého sa úhrada realizuje, sa používa aj pojem "zálohová faktúra" alebo "preddavková faktúra".</w:t>
      </w:r>
    </w:p>
    <w:p w14:paraId="7A55CDE7" w14:textId="65BFA38E" w:rsidR="00AE5A8F" w:rsidRPr="00402129" w:rsidRDefault="00AE5A8F" w:rsidP="00402129">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E56E69" w:rsidRPr="00E56E69">
        <w:rPr>
          <w:rFonts w:cs="Arial"/>
          <w:szCs w:val="19"/>
          <w:lang w:val="sk-SK"/>
        </w:rPr>
        <w:t>súkromná alebo verejná právnická osoba a</w:t>
      </w:r>
      <w:r w:rsidR="005964CA">
        <w:rPr>
          <w:rFonts w:cs="Arial"/>
          <w:szCs w:val="19"/>
          <w:lang w:val="sk-SK"/>
        </w:rPr>
        <w:t>lebo</w:t>
      </w:r>
      <w:r w:rsidR="00E56E69" w:rsidRPr="00E56E69">
        <w:rPr>
          <w:rFonts w:cs="Arial"/>
          <w:szCs w:val="19"/>
          <w:lang w:val="sk-SK"/>
        </w:rPr>
        <w:t xml:space="preserve"> fyzická osoba, zodpovedná za začatie alebo za začatie a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w:t>
      </w:r>
      <w:r w:rsidR="00E56E69" w:rsidRPr="00E56E69">
        <w:rPr>
          <w:rFonts w:cs="Arial"/>
          <w:szCs w:val="16"/>
          <w:lang w:val="sk-SK"/>
        </w:rPr>
        <w:t xml:space="preserve">ktorému bol poskytnutý poskytovateľom príspevok na </w:t>
      </w:r>
      <w:r w:rsidR="00E56E69" w:rsidRPr="00E56E69">
        <w:rPr>
          <w:rFonts w:cs="Arial"/>
          <w:szCs w:val="19"/>
          <w:lang w:val="sk-SK"/>
        </w:rPr>
        <w:t xml:space="preserve">finančný nástroj </w:t>
      </w:r>
      <w:r w:rsidR="00E56E69" w:rsidRPr="00E56E69">
        <w:rPr>
          <w:rFonts w:cs="Arial"/>
          <w:szCs w:val="16"/>
          <w:lang w:val="sk-SK"/>
        </w:rPr>
        <w:t>na základe zmluvy o financovaní, a ktorý je zodpovedný za vykonávanie finančných nástrojov. Prijímateľom môže byť aj subjekt, ktorý vykonáva finančné nástroje, a do ktorého základného imania poskytovateľ investoval,</w:t>
      </w:r>
      <w:r w:rsidR="00377DA2">
        <w:rPr>
          <w:rFonts w:cs="Arial"/>
          <w:szCs w:val="16"/>
          <w:lang w:val="sk-SK"/>
        </w:rPr>
        <w:t xml:space="preserve">  </w:t>
      </w:r>
      <w:r w:rsidR="00E56E69" w:rsidRPr="00E56E69">
        <w:rPr>
          <w:rFonts w:cs="Arial"/>
          <w:szCs w:val="19"/>
          <w:lang w:val="sk-SK"/>
        </w:rPr>
        <w:t xml:space="preserve">alebo </w:t>
      </w:r>
      <w:r w:rsidR="00E56E69" w:rsidRPr="00E56E69">
        <w:rPr>
          <w:rFonts w:cs="Arial"/>
          <w:szCs w:val="16"/>
          <w:lang w:val="sk-SK"/>
        </w:rPr>
        <w:t>orgán vykonávajúci finančné nástroje (</w:t>
      </w:r>
      <w:r w:rsidR="00E56E69" w:rsidRPr="00E56E69">
        <w:rPr>
          <w:rFonts w:cs="Arial"/>
          <w:szCs w:val="19"/>
          <w:lang w:val="sk-SK"/>
        </w:rPr>
        <w:t xml:space="preserve">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w:t>
      </w:r>
      <w:r w:rsidR="00E56E69" w:rsidRPr="00E56E69">
        <w:rPr>
          <w:rFonts w:cs="Arial"/>
          <w:lang w:val="sk-SK"/>
        </w:rPr>
        <w:t>Prijímateľom je osoba od nadobudnutia účinnosti zmluvy podľa § 25 zákona č. 292/2014 Z. z. o EŠIF</w:t>
      </w:r>
      <w:r w:rsidR="00E56E69" w:rsidRPr="00E56E69" w:rsidDel="00AC6230">
        <w:rPr>
          <w:rFonts w:cs="Arial"/>
          <w:lang w:val="sk-SK"/>
        </w:rPr>
        <w:t xml:space="preserve"> </w:t>
      </w:r>
      <w:r w:rsidR="00E56E69" w:rsidRPr="00E56E69">
        <w:rPr>
          <w:rFonts w:cs="Arial"/>
          <w:lang w:val="sk-SK"/>
        </w:rPr>
        <w:t>alebo právoplatnosti rozhodnutia o schválení žiadosti podľa § 16 ods. 2 zákona č. 292/2014 Z. z. o EŠIF, ktorej bola schválená žiadosť o poskytnutie nenávratného finančného príspevku v konaní podľa tohto zákona.</w:t>
      </w:r>
      <w:r w:rsidR="00E56E69">
        <w:rPr>
          <w:rFonts w:cs="Arial"/>
        </w:rPr>
        <w:t xml:space="preserve"> </w:t>
      </w:r>
    </w:p>
    <w:p w14:paraId="7A55CD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7A55CDE9" w14:textId="1E32AB56"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7A55CDEA"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7A55CDEB" w14:textId="6343A7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7A55CDEC" w14:textId="071F624C"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7A55CDED" w14:textId="5DF4A789" w:rsidR="00695F9E" w:rsidRPr="0073389C" w:rsidRDefault="00695F9E" w:rsidP="007B5322">
      <w:pPr>
        <w:pStyle w:val="Bulletslevel1"/>
        <w:spacing w:after="120" w:line="288" w:lineRule="auto"/>
        <w:ind w:left="568" w:hanging="284"/>
        <w:jc w:val="both"/>
        <w:rPr>
          <w:lang w:val="sk-SK"/>
        </w:rPr>
      </w:pPr>
      <w:r w:rsidRPr="0073389C">
        <w:rPr>
          <w:b/>
          <w:lang w:val="sk-SK"/>
        </w:rPr>
        <w:lastRenderedPageBreak/>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7A55CDEE" w14:textId="7FD8AB15"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7A55CDEF" w14:textId="6AB54648"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644EF29" w14:textId="4D96A275"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7A55CDF0" w14:textId="67AE3884" w:rsidR="00AE5A8F" w:rsidRPr="00BD3255" w:rsidRDefault="00AE5A8F" w:rsidP="00BD3255">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w:t>
      </w:r>
      <w:r w:rsidRPr="00E56E69">
        <w:rPr>
          <w:rFonts w:cs="Arial"/>
          <w:szCs w:val="19"/>
          <w:lang w:val="sk-SK"/>
        </w:rPr>
        <w:t xml:space="preserve">– </w:t>
      </w:r>
      <w:r w:rsidR="00E56E69" w:rsidRPr="00E56E69">
        <w:rPr>
          <w:lang w:val="sk-SK"/>
        </w:rPr>
        <w:t>dokument vyplnený riadiacim orgánom, sprostredkovateľským orgánom, platobnou jednotkou, certifikačným orgánom, orgánom auditu a jeho spolupracujúcim orgánom alebo Úradom vládneho auditu ako správnym orgánom, na základe ktorého je oficiálne zdokumentované zistenie nezrovnalosti alebo podozrenie z nezrovnalosti v jednotlivých štádiách vývoja  nezrovnalosti v ITMS.</w:t>
      </w:r>
    </w:p>
    <w:p w14:paraId="7A55CDF1" w14:textId="49412EAD" w:rsidR="007A58F6" w:rsidRPr="00E56E69"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xml:space="preserve">) na programové obdobie 2014 – </w:t>
      </w:r>
      <w:r w:rsidRPr="00E56E69">
        <w:rPr>
          <w:rFonts w:cs="Arial"/>
          <w:szCs w:val="19"/>
          <w:lang w:val="sk-SK"/>
        </w:rPr>
        <w:t>2020</w:t>
      </w:r>
      <w:r w:rsidR="00E56E69" w:rsidRPr="00E56E69">
        <w:rPr>
          <w:rFonts w:cs="Arial"/>
          <w:szCs w:val="19"/>
          <w:lang w:val="sk-SK"/>
        </w:rPr>
        <w:t xml:space="preserve"> </w:t>
      </w:r>
      <w:r w:rsidR="00E56E69" w:rsidRPr="00E56E69">
        <w:rPr>
          <w:lang w:val="sk-SK"/>
        </w:rPr>
        <w:t>a v súlade so zákonom č. 357/2015 Z.z. o finančnej kontrole a audite.</w:t>
      </w:r>
      <w:r w:rsidR="001E445D" w:rsidRPr="00E56E69">
        <w:rPr>
          <w:rFonts w:cs="Arial"/>
          <w:szCs w:val="19"/>
          <w:lang w:val="sk-SK"/>
        </w:rPr>
        <w:t>;</w:t>
      </w:r>
    </w:p>
    <w:p w14:paraId="7A55CDF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7A55CDF3" w14:textId="21FA508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r w:rsidR="00C315AD" w:rsidRPr="008F3E68">
        <w:rPr>
          <w:lang w:val="de-AT"/>
        </w:rPr>
        <w:instrText>http://www.finance.gov.sk</w:instrText>
      </w:r>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14:paraId="7A55CDF4" w14:textId="2A9453D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4"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7A55CD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7A55CDF6" w14:textId="7BA8CE7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7A55CDF7"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7A55CDF9" w14:textId="576CA508"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3600387B" w14:textId="0AB5D1BA"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7A55CDFB" w14:textId="4E8B137E" w:rsidR="00346DA0" w:rsidRPr="00BD3255" w:rsidRDefault="00346DA0" w:rsidP="00BD3255">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2843A214" w14:textId="77777777" w:rsidR="00460378" w:rsidRPr="00BD3255" w:rsidRDefault="00460378" w:rsidP="00460378">
      <w:pPr>
        <w:numPr>
          <w:ilvl w:val="0"/>
          <w:numId w:val="31"/>
        </w:numPr>
        <w:spacing w:after="120"/>
        <w:ind w:left="567" w:hanging="283"/>
        <w:jc w:val="both"/>
        <w:rPr>
          <w:rFonts w:eastAsia="Times" w:cs="Arial"/>
          <w:color w:val="000000"/>
          <w:szCs w:val="19"/>
          <w:lang w:eastAsia="x-none"/>
        </w:rPr>
      </w:pPr>
      <w:r w:rsidRPr="002C7667">
        <w:rPr>
          <w:rFonts w:cs="Arial"/>
          <w:b/>
          <w:szCs w:val="16"/>
        </w:rPr>
        <w:t>Účtovný</w:t>
      </w:r>
      <w:r w:rsidRPr="002C7667">
        <w:rPr>
          <w:rFonts w:cs="Arial"/>
          <w:b/>
          <w:bCs/>
          <w:szCs w:val="16"/>
        </w:rPr>
        <w:t xml:space="preserve"> doklad</w:t>
      </w:r>
      <w:r w:rsidRPr="00BA5790">
        <w:rPr>
          <w:rFonts w:cs="Arial"/>
          <w:szCs w:val="16"/>
        </w:rPr>
        <w:t xml:space="preserve"> </w:t>
      </w:r>
      <w:r w:rsidRPr="00BD3255">
        <w:rPr>
          <w:rFonts w:eastAsia="Times" w:cs="Arial"/>
          <w:color w:val="000000"/>
          <w:szCs w:val="19"/>
          <w:lang w:eastAsia="x-none"/>
        </w:rPr>
        <w:t>– doklad definovaný v § 10 ods. 1 zákona č. 431/2002 Z. z. o účtovníctve. Na účely predkladania žiadostí o platbu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žiadosti o platbu v časti Čestné vyhlásenie.</w:t>
      </w:r>
    </w:p>
    <w:p w14:paraId="45AD9236" w14:textId="77777777" w:rsidR="00460378" w:rsidRPr="00BD3255" w:rsidRDefault="00460378" w:rsidP="00460378">
      <w:pPr>
        <w:spacing w:after="120"/>
        <w:ind w:left="567"/>
        <w:jc w:val="both"/>
        <w:rPr>
          <w:rFonts w:eastAsia="Times" w:cs="Arial"/>
          <w:color w:val="000000"/>
          <w:szCs w:val="19"/>
          <w:lang w:eastAsia="x-none"/>
        </w:rPr>
      </w:pPr>
      <w:r w:rsidRPr="00BD3255">
        <w:rPr>
          <w:rFonts w:eastAsia="Times" w:cs="Arial"/>
          <w:color w:val="000000"/>
          <w:szCs w:val="19"/>
          <w:lang w:eastAsia="x-none"/>
        </w:rPr>
        <w:t xml:space="preserve">V súvislosti s postúpením pohľadávky sa z pohľadu splnenia požiadaviek nariadenia Európskeho parlamentu a Rady (EÚ) č. 1303/2013 za účtovný doklad, ktorého dôkazná hodnota je rovnocenná faktúram, považuje aj doklad preukazujúci vykonanie započítania pohľadávky a záväzku. </w:t>
      </w:r>
    </w:p>
    <w:p w14:paraId="3090F9AE" w14:textId="2ECEFD42" w:rsidR="00460378" w:rsidRPr="00460378" w:rsidRDefault="00460378" w:rsidP="00460378">
      <w:pPr>
        <w:pStyle w:val="Bulletslevel1"/>
        <w:numPr>
          <w:ilvl w:val="0"/>
          <w:numId w:val="0"/>
        </w:numPr>
        <w:spacing w:after="120" w:line="288" w:lineRule="auto"/>
        <w:ind w:left="567"/>
        <w:jc w:val="both"/>
        <w:rPr>
          <w:rFonts w:cs="Arial"/>
          <w:szCs w:val="19"/>
          <w:lang w:val="sk-SK"/>
        </w:rPr>
      </w:pPr>
      <w:r w:rsidRPr="00BD3255">
        <w:rPr>
          <w:rFonts w:cs="Arial"/>
          <w:szCs w:val="19"/>
          <w:lang w:val="sk-SK"/>
        </w:rPr>
        <w:t>Rozdielne od prvej vety tejto definície sa, na účely predkladania žiadosti o platbu v prípade využívania preddavkových platieb, za účtovný doklad považuje doklad (tzv. zálohová alebo preddavková faktúra), na základe ktorého je uhrádzaná preddavková platba prijímateľom dodávateľovi / zhotoviteľovi.</w:t>
      </w:r>
    </w:p>
    <w:p w14:paraId="7A55CDFD" w14:textId="6343661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A55CDF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7A55CDFF" w14:textId="7133D5C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7A55CE00"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7A55CE01" w14:textId="7C69E916"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7A55CE0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7A55CE03"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7E638EB"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7A55CE05" w14:textId="743DEED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7A55CE06" w14:textId="413EA95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7A55CE07" w14:textId="181BED4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Žiadosť o platbu (ďalej aj „ŽoP“)</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 xml:space="preserve">rijímateľovi uhrádzaný príspevok, t.j. prostriedky EÚ a štátneho rozpočtu na spolufinancovanie v príslušnom pomere. </w:t>
      </w:r>
      <w:r w:rsidR="00E77BF4">
        <w:rPr>
          <w:rFonts w:cs="Arial"/>
          <w:szCs w:val="19"/>
          <w:lang w:val="sk-SK"/>
        </w:rPr>
        <w:t>ŽoP</w:t>
      </w:r>
      <w:r w:rsidR="00821A36" w:rsidRPr="0073389C">
        <w:rPr>
          <w:rFonts w:cs="Arial"/>
          <w:szCs w:val="19"/>
          <w:lang w:val="sk-SK"/>
        </w:rPr>
        <w:t xml:space="preserve"> prijímateľ eviduje v ITMS2014+</w:t>
      </w:r>
      <w:r w:rsidR="00DC55DD" w:rsidRPr="0073389C">
        <w:rPr>
          <w:rFonts w:cs="Arial"/>
          <w:szCs w:val="19"/>
          <w:lang w:val="sk-SK"/>
        </w:rPr>
        <w:t>;</w:t>
      </w:r>
    </w:p>
    <w:p w14:paraId="7A55CE08" w14:textId="631E4A2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w:t>
      </w:r>
      <w:r w:rsidR="008C5D90">
        <w:rPr>
          <w:rFonts w:cs="Arial"/>
          <w:szCs w:val="19"/>
          <w:lang w:val="sk-SK"/>
        </w:rPr>
        <w:t xml:space="preserve"> </w:t>
      </w:r>
      <w:r w:rsidR="008C5D90" w:rsidRPr="0099542E">
        <w:rPr>
          <w:rFonts w:cs="Arial"/>
          <w:szCs w:val="16"/>
          <w:lang w:val="sk-SK"/>
        </w:rPr>
        <w:t>vysporiadať finančné vzťahy (vzájomne započítať pohľadávku a záväzok z príspevku alebo</w:t>
      </w:r>
      <w:r w:rsidRPr="0073389C">
        <w:rPr>
          <w:rFonts w:cs="Arial"/>
          <w:szCs w:val="19"/>
          <w:lang w:val="sk-SK"/>
        </w:rPr>
        <w:t xml:space="preserve">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8C5D90">
        <w:rPr>
          <w:rFonts w:cs="Arial"/>
          <w:szCs w:val="19"/>
          <w:lang w:val="sk-SK"/>
        </w:rPr>
        <w:t>)</w:t>
      </w:r>
      <w:r w:rsidR="00277B9E">
        <w:rPr>
          <w:rFonts w:cs="Arial"/>
          <w:szCs w:val="19"/>
          <w:lang w:val="sk-SK"/>
        </w:rPr>
        <w:t>.</w:t>
      </w:r>
      <w:r w:rsidR="00821A36" w:rsidRPr="0073389C">
        <w:rPr>
          <w:rFonts w:ascii="Times New Roman" w:hAnsi="Times New Roman"/>
          <w:szCs w:val="19"/>
          <w:lang w:val="sk-SK"/>
        </w:rPr>
        <w:t xml:space="preserve"> </w:t>
      </w:r>
    </w:p>
    <w:p w14:paraId="7A55CE09" w14:textId="77777777" w:rsidR="00AE5A8F" w:rsidRPr="0073389C" w:rsidRDefault="00AE5A8F" w:rsidP="009F56AB">
      <w:pPr>
        <w:spacing w:line="288" w:lineRule="auto"/>
        <w:rPr>
          <w:rFonts w:eastAsia="Times"/>
          <w:b/>
          <w:color w:val="000000"/>
        </w:rPr>
      </w:pPr>
      <w:r w:rsidRPr="0073389C">
        <w:rPr>
          <w:b/>
        </w:rPr>
        <w:br w:type="page"/>
      </w:r>
    </w:p>
    <w:p w14:paraId="7A55CE0A" w14:textId="5AE2AF05" w:rsidR="00AE5A8F" w:rsidRPr="0073389C" w:rsidRDefault="001C1B30" w:rsidP="009F56AB">
      <w:pPr>
        <w:pStyle w:val="Nadpis2"/>
        <w:spacing w:line="288" w:lineRule="auto"/>
        <w:rPr>
          <w:lang w:val="sk-SK"/>
        </w:rPr>
      </w:pPr>
      <w:bookmarkStart w:id="13" w:name="_Toc410907847"/>
      <w:bookmarkStart w:id="14" w:name="_Toc440372857"/>
      <w:bookmarkStart w:id="15" w:name="_Toc4576177"/>
      <w:r>
        <w:rPr>
          <w:lang w:val="sk-SK"/>
        </w:rPr>
        <w:lastRenderedPageBreak/>
        <w:t>Použité s</w:t>
      </w:r>
      <w:r w:rsidR="00AE5A8F" w:rsidRPr="0073389C">
        <w:rPr>
          <w:lang w:val="sk-SK"/>
        </w:rPr>
        <w:t>kratky</w:t>
      </w:r>
      <w:bookmarkEnd w:id="13"/>
      <w:bookmarkEnd w:id="14"/>
      <w:bookmarkEnd w:id="15"/>
    </w:p>
    <w:p w14:paraId="08CF1C1F" w14:textId="39E9C94F"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14:paraId="7A55CE0C" w14:textId="58DCBEAE"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7A55CE0D" w14:textId="278BF10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4457FF1F" w14:textId="3EAA6EE3"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7A55CE0E" w14:textId="2B6CD009" w:rsidR="00821A36"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1612A81B" w14:textId="64C7D7C4" w:rsidR="00215CFC" w:rsidRPr="0073389C" w:rsidRDefault="00215CFC" w:rsidP="00E135DC">
      <w:pPr>
        <w:pStyle w:val="Bulletslevel1"/>
        <w:numPr>
          <w:ilvl w:val="0"/>
          <w:numId w:val="0"/>
        </w:numPr>
        <w:spacing w:line="288" w:lineRule="auto"/>
        <w:jc w:val="both"/>
        <w:rPr>
          <w:rFonts w:cs="Arial"/>
          <w:lang w:val="sk-SK"/>
        </w:rPr>
      </w:pPr>
      <w:r>
        <w:rPr>
          <w:rFonts w:cs="Arial"/>
          <w:lang w:val="sk-SK"/>
        </w:rPr>
        <w:t>DNS</w:t>
      </w:r>
      <w:r>
        <w:rPr>
          <w:rFonts w:cs="Arial"/>
          <w:lang w:val="sk-SK"/>
        </w:rPr>
        <w:tab/>
      </w:r>
      <w:r>
        <w:rPr>
          <w:rFonts w:cs="Arial"/>
          <w:lang w:val="sk-SK"/>
        </w:rPr>
        <w:tab/>
        <w:t>Dynamický nákupný systém</w:t>
      </w:r>
    </w:p>
    <w:p w14:paraId="7A55CE0F" w14:textId="0875AD62"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7A55CE10" w14:textId="2589405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7A55CE11" w14:textId="1D76759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7A55CE12" w14:textId="6489105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7A55CE13" w14:textId="7944E38C"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6536978A" w14:textId="62DA5B0F" w:rsidR="00556189" w:rsidRPr="0073389C" w:rsidRDefault="00ED682D" w:rsidP="00E135DC">
      <w:pPr>
        <w:pStyle w:val="Bulletslevel1"/>
        <w:numPr>
          <w:ilvl w:val="0"/>
          <w:numId w:val="0"/>
        </w:numPr>
        <w:spacing w:line="288" w:lineRule="auto"/>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14:paraId="7A55CE14" w14:textId="6DE4292F"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7A55CE15" w14:textId="650CEF0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7A55CE16" w14:textId="3C39C7D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7A55CE17" w14:textId="0FB35739"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7A55CE18" w14:textId="6E25E55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7A55CE19" w14:textId="3EDB5CCC"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7A55CE1A" w14:textId="0083C81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7A55CE1B" w14:textId="5A9EF25D"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7A55CE1C" w14:textId="1EC4D0D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7A55CE1D" w14:textId="7F8CEBD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A55CE1E" w14:textId="5C3FD312"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1AF8966B" w14:textId="1D135489"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5C9349" w14:textId="17913614"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7A55CE21" w14:textId="1A78589B"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7A55CE22" w14:textId="15EC051B"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721AB98D" w14:textId="21A142FD"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A55CE23" w14:textId="379E6F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7A55CE24" w14:textId="7FDE896F"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p>
    <w:p w14:paraId="150CDE21" w14:textId="26293712"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7A55CE25" w14:textId="42D8177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412070EB" w14:textId="1498C748" w:rsidR="00140CE3" w:rsidRDefault="00140CE3" w:rsidP="00E135DC">
      <w:pPr>
        <w:pStyle w:val="Bulletslevel1"/>
        <w:numPr>
          <w:ilvl w:val="0"/>
          <w:numId w:val="0"/>
        </w:numPr>
        <w:spacing w:line="288" w:lineRule="auto"/>
        <w:jc w:val="both"/>
        <w:rPr>
          <w:rFonts w:cs="Arial"/>
          <w:lang w:val="sk-SK"/>
        </w:rPr>
      </w:pPr>
      <w:r>
        <w:rPr>
          <w:rFonts w:cs="Arial"/>
          <w:lang w:val="sk-SK"/>
        </w:rPr>
        <w:t>ZVV</w:t>
      </w:r>
      <w:r>
        <w:rPr>
          <w:rFonts w:cs="Arial"/>
          <w:lang w:val="sk-SK"/>
        </w:rPr>
        <w:tab/>
      </w:r>
      <w:r>
        <w:rPr>
          <w:rFonts w:cs="Arial"/>
          <w:lang w:val="sk-SK"/>
        </w:rPr>
        <w:tab/>
        <w:t>Zjednodušené vykazovanie výdavkov</w:t>
      </w:r>
    </w:p>
    <w:p w14:paraId="7A55CE26" w14:textId="77097E4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7A55CE27" w14:textId="423E7DA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lastRenderedPageBreak/>
        <w:t xml:space="preserve">ŽoP </w:t>
      </w:r>
      <w:r w:rsidR="00D27A8E">
        <w:rPr>
          <w:rFonts w:cs="Arial"/>
          <w:lang w:val="sk-SK"/>
        </w:rPr>
        <w:tab/>
      </w:r>
      <w:r w:rsidR="00D27A8E">
        <w:rPr>
          <w:rFonts w:cs="Arial"/>
          <w:lang w:val="sk-SK"/>
        </w:rPr>
        <w:tab/>
      </w:r>
      <w:r w:rsidRPr="0073389C">
        <w:rPr>
          <w:rFonts w:cs="Arial"/>
          <w:lang w:val="sk-SK"/>
        </w:rPr>
        <w:t>Žiadosť o platbu</w:t>
      </w:r>
    </w:p>
    <w:p w14:paraId="7A55CE28" w14:textId="72664B7F" w:rsidR="009D7F63"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14:paraId="7A55CE29" w14:textId="77777777" w:rsidR="009D7F63" w:rsidRPr="0073389C" w:rsidRDefault="009D7F63">
      <w:pPr>
        <w:rPr>
          <w:rFonts w:eastAsia="Times"/>
          <w:color w:val="000000"/>
          <w:lang w:eastAsia="x-none"/>
        </w:rPr>
      </w:pPr>
      <w:r w:rsidRPr="0073389C">
        <w:br w:type="page"/>
      </w:r>
    </w:p>
    <w:p w14:paraId="7A55CE2A" w14:textId="77777777" w:rsidR="009D7F63" w:rsidRPr="0073389C" w:rsidRDefault="009D7F63" w:rsidP="009D7F63">
      <w:pPr>
        <w:pStyle w:val="Nadpis2"/>
        <w:spacing w:line="288" w:lineRule="auto"/>
        <w:rPr>
          <w:lang w:val="sk-SK"/>
        </w:rPr>
      </w:pPr>
      <w:bookmarkStart w:id="16" w:name="_Toc440372858"/>
      <w:bookmarkStart w:id="17" w:name="_Toc4576178"/>
      <w:r w:rsidRPr="0073389C">
        <w:rPr>
          <w:lang w:val="sk-SK"/>
        </w:rPr>
        <w:lastRenderedPageBreak/>
        <w:t>Legislatíva</w:t>
      </w:r>
      <w:bookmarkEnd w:id="16"/>
      <w:bookmarkEnd w:id="17"/>
    </w:p>
    <w:p w14:paraId="7A55CE2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7A55CE2C"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A55CE2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7A55CE2E"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(ďalej len „zákon o príspevku z EŠIF“); </w:t>
      </w:r>
    </w:p>
    <w:p w14:paraId="7A55CE2F" w14:textId="4B0E2061"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(ďalej len „zákon o finančnej kontrole“); </w:t>
      </w:r>
    </w:p>
    <w:p w14:paraId="7A55CE30"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7A55CE31"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7A55CE3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7C3B735D" w14:textId="39F6B5A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022375AC" w14:textId="16DA5DB8"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CB59CC" w:rsidRPr="00CB59CC">
        <w:rPr>
          <w:lang w:val="sk-SK"/>
        </w:rPr>
        <w:t>(ďalej len „ZVO“)</w:t>
      </w:r>
      <w:r w:rsidR="008F126A" w:rsidRPr="0073389C">
        <w:rPr>
          <w:rFonts w:cs="Arial"/>
          <w:lang w:val="sk-SK"/>
        </w:rPr>
        <w:t>;</w:t>
      </w:r>
    </w:p>
    <w:p w14:paraId="7A55CE3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7A55CE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7A55CE3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7A55CE3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7A55CE38"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7A55CE3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7A55CE3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7A55CE3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7A55CE3C" w14:textId="47C578F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o znalcoch, tlmočníkoch a prekladateľoch a o zmene a doplnení niektorých zákonov (ďalej len „zákon o znalcoch, tlmočníkoch a prekladateľoch“);</w:t>
      </w:r>
    </w:p>
    <w:p w14:paraId="7A55CE3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7A55CE3E" w14:textId="1C00728E"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7A55CE3F" w14:textId="46320CB9" w:rsidR="00AE5A8F" w:rsidRPr="0073389C" w:rsidRDefault="00AE5A8F" w:rsidP="009F56AB">
      <w:pPr>
        <w:pStyle w:val="Nadpis1"/>
        <w:spacing w:line="288" w:lineRule="auto"/>
        <w:rPr>
          <w:rFonts w:ascii="Arial" w:hAnsi="Arial"/>
          <w:lang w:val="sk-SK"/>
        </w:rPr>
      </w:pPr>
      <w:bookmarkStart w:id="18" w:name="_Toc410907848"/>
      <w:bookmarkStart w:id="19" w:name="_Toc440372859"/>
      <w:bookmarkStart w:id="20" w:name="_Toc4576179"/>
      <w:r w:rsidRPr="0073389C">
        <w:rPr>
          <w:rFonts w:ascii="Arial" w:hAnsi="Arial"/>
          <w:lang w:val="sk-SK"/>
        </w:rPr>
        <w:lastRenderedPageBreak/>
        <w:t>Realizácia projektov</w:t>
      </w:r>
      <w:bookmarkEnd w:id="18"/>
      <w:bookmarkEnd w:id="19"/>
      <w:bookmarkEnd w:id="20"/>
    </w:p>
    <w:p w14:paraId="7A55CE40" w14:textId="77777777" w:rsidR="00AE5A8F" w:rsidRPr="0073389C" w:rsidRDefault="00AE5A8F" w:rsidP="009F56AB">
      <w:pPr>
        <w:pStyle w:val="Nadpis2"/>
        <w:spacing w:line="288" w:lineRule="auto"/>
        <w:rPr>
          <w:lang w:val="sk-SK"/>
        </w:rPr>
      </w:pPr>
      <w:bookmarkStart w:id="21" w:name="_Toc410907849"/>
      <w:bookmarkStart w:id="22" w:name="_Toc440372860"/>
      <w:bookmarkStart w:id="23" w:name="_Toc4576180"/>
      <w:r w:rsidRPr="0073389C">
        <w:rPr>
          <w:lang w:val="sk-SK"/>
        </w:rPr>
        <w:t>Všeobecné informácie k realizácii projektov</w:t>
      </w:r>
      <w:bookmarkEnd w:id="21"/>
      <w:bookmarkEnd w:id="22"/>
      <w:bookmarkEnd w:id="23"/>
      <w:r w:rsidRPr="0073389C">
        <w:rPr>
          <w:lang w:val="sk-SK"/>
        </w:rPr>
        <w:t xml:space="preserve"> </w:t>
      </w:r>
    </w:p>
    <w:p w14:paraId="7A55CE41" w14:textId="77777777" w:rsidR="00AE5A8F" w:rsidRPr="0073389C" w:rsidRDefault="00AE5A8F" w:rsidP="007B5322">
      <w:pPr>
        <w:pStyle w:val="Nadpis3"/>
        <w:spacing w:line="288" w:lineRule="auto"/>
        <w:ind w:left="567" w:firstLine="0"/>
        <w:rPr>
          <w:lang w:val="sk-SK"/>
        </w:rPr>
      </w:pPr>
      <w:bookmarkStart w:id="24" w:name="_Toc410907850"/>
      <w:bookmarkStart w:id="25" w:name="_Toc440372861"/>
      <w:bookmarkStart w:id="26" w:name="_Toc4576181"/>
      <w:r w:rsidRPr="0073389C">
        <w:rPr>
          <w:lang w:val="sk-SK"/>
        </w:rPr>
        <w:t>Všeobecné informácie</w:t>
      </w:r>
      <w:bookmarkEnd w:id="24"/>
      <w:bookmarkEnd w:id="25"/>
      <w:bookmarkEnd w:id="26"/>
      <w:r w:rsidRPr="0073389C">
        <w:rPr>
          <w:lang w:val="sk-SK"/>
        </w:rPr>
        <w:t xml:space="preserve"> </w:t>
      </w:r>
    </w:p>
    <w:p w14:paraId="7A55CE42" w14:textId="437A6F56"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0BC0BCC6" w14:textId="198F3897" w:rsidR="00436CEA" w:rsidRPr="0073389C" w:rsidRDefault="00436CEA" w:rsidP="007B5322">
      <w:pPr>
        <w:pStyle w:val="BodyText1"/>
        <w:spacing w:before="120" w:after="120" w:line="288" w:lineRule="auto"/>
        <w:jc w:val="both"/>
        <w:rPr>
          <w:rFonts w:cs="Arial"/>
          <w:szCs w:val="19"/>
          <w:lang w:val="sk-SK"/>
        </w:rPr>
      </w:pPr>
      <w:r w:rsidRPr="00436CEA">
        <w:rPr>
          <w:rFonts w:cs="Arial"/>
          <w:b/>
          <w:szCs w:val="19"/>
          <w:lang w:val="sk-SK"/>
        </w:rPr>
        <w:t>Dôležité upozornenie</w:t>
      </w:r>
      <w:r>
        <w:rPr>
          <w:rFonts w:cs="Arial"/>
          <w:szCs w:val="19"/>
          <w:lang w:val="sk-SK"/>
        </w:rPr>
        <w:t>:</w:t>
      </w:r>
      <w:r>
        <w:t xml:space="preserve">  </w:t>
      </w:r>
      <w:r>
        <w:rPr>
          <w:lang w:val="sk-SK"/>
        </w:rPr>
        <w:t xml:space="preserve">V prípade projektov </w:t>
      </w:r>
      <w:r w:rsidR="00C05C51" w:rsidRPr="00C05C51">
        <w:rPr>
          <w:lang w:val="sk-SK"/>
        </w:rPr>
        <w:t xml:space="preserve">implementovaných  v  režime  zjednodušeného vykazovania  výdavkov </w:t>
      </w:r>
      <w:r>
        <w:rPr>
          <w:lang w:val="sk-SK"/>
        </w:rPr>
        <w:t xml:space="preserve">so stanovenou paušálnou sadzbou </w:t>
      </w:r>
      <w:r w:rsidRPr="00EA330D">
        <w:rPr>
          <w:lang w:val="sk-SK"/>
        </w:rPr>
        <w:t xml:space="preserve"> </w:t>
      </w:r>
      <w:r w:rsidR="00FA09D2">
        <w:rPr>
          <w:lang w:val="sk-SK"/>
        </w:rPr>
        <w:t>sa pojm</w:t>
      </w:r>
      <w:r w:rsidR="00846ECE">
        <w:rPr>
          <w:lang w:val="sk-SK"/>
        </w:rPr>
        <w:t>y</w:t>
      </w:r>
      <w:r>
        <w:rPr>
          <w:lang w:val="sk-SK"/>
        </w:rPr>
        <w:t xml:space="preserve"> </w:t>
      </w:r>
      <w:r w:rsidR="00FA09D2">
        <w:rPr>
          <w:lang w:val="sk-SK"/>
        </w:rPr>
        <w:t xml:space="preserve">podľa Zmluvy o poskytnutí NFP </w:t>
      </w:r>
      <w:r w:rsidR="00846ECE">
        <w:rPr>
          <w:lang w:val="sk-SK"/>
        </w:rPr>
        <w:t xml:space="preserve">- </w:t>
      </w:r>
      <w:r>
        <w:rPr>
          <w:lang w:val="sk-SK"/>
        </w:rPr>
        <w:t>Realizácia projektu</w:t>
      </w:r>
      <w:r w:rsidR="00846ECE">
        <w:rPr>
          <w:lang w:val="sk-SK"/>
        </w:rPr>
        <w:t xml:space="preserve"> (Realizácia</w:t>
      </w:r>
      <w:r w:rsidR="00846ECE" w:rsidRPr="00EA330D">
        <w:rPr>
          <w:lang w:val="sk-SK"/>
        </w:rPr>
        <w:t xml:space="preserve"> aktivít projektu</w:t>
      </w:r>
      <w:r w:rsidR="00846ECE">
        <w:rPr>
          <w:lang w:val="sk-SK"/>
        </w:rPr>
        <w:t xml:space="preserve">) </w:t>
      </w:r>
      <w:r w:rsidR="00504718">
        <w:rPr>
          <w:lang w:val="sk-SK"/>
        </w:rPr>
        <w:t>a</w:t>
      </w:r>
      <w:r w:rsidR="00FA09D2">
        <w:rPr>
          <w:lang w:val="sk-SK"/>
        </w:rPr>
        <w:t xml:space="preserve"> </w:t>
      </w:r>
      <w:r>
        <w:rPr>
          <w:lang w:val="sk-SK"/>
        </w:rPr>
        <w:t>R</w:t>
      </w:r>
      <w:r w:rsidRPr="00EA330D">
        <w:rPr>
          <w:lang w:val="sk-SK"/>
        </w:rPr>
        <w:t>ealizácii hlavných aktivít projektu</w:t>
      </w:r>
      <w:r w:rsidR="00504718">
        <w:rPr>
          <w:lang w:val="sk-SK"/>
        </w:rPr>
        <w:t xml:space="preserve"> vecne rovnajú</w:t>
      </w:r>
      <w:r>
        <w:rPr>
          <w:lang w:val="sk-SK"/>
        </w:rPr>
        <w:t xml:space="preserve">, čo </w:t>
      </w:r>
      <w:r w:rsidR="00FA09D2">
        <w:rPr>
          <w:lang w:val="sk-SK"/>
        </w:rPr>
        <w:t>znamená, že</w:t>
      </w:r>
      <w:r>
        <w:rPr>
          <w:lang w:val="sk-SK"/>
        </w:rPr>
        <w:t xml:space="preserve"> dátum ukončenia Realizácie hlavných aktivít projektu s</w:t>
      </w:r>
      <w:r w:rsidR="00FA09D2">
        <w:rPr>
          <w:lang w:val="sk-SK"/>
        </w:rPr>
        <w:t xml:space="preserve">a rovná ukončeniu </w:t>
      </w:r>
      <w:r w:rsidR="00846ECE">
        <w:rPr>
          <w:lang w:val="sk-SK"/>
        </w:rPr>
        <w:t>Realizáci</w:t>
      </w:r>
      <w:r w:rsidR="00DF7500">
        <w:rPr>
          <w:lang w:val="sk-SK"/>
        </w:rPr>
        <w:t>e</w:t>
      </w:r>
      <w:r w:rsidR="00846ECE">
        <w:rPr>
          <w:lang w:val="sk-SK"/>
        </w:rPr>
        <w:t xml:space="preserve"> projektu (Realizáci</w:t>
      </w:r>
      <w:r w:rsidR="00DF7500">
        <w:rPr>
          <w:lang w:val="sk-SK"/>
        </w:rPr>
        <w:t>e</w:t>
      </w:r>
      <w:r w:rsidR="00846ECE" w:rsidRPr="00EA330D">
        <w:rPr>
          <w:lang w:val="sk-SK"/>
        </w:rPr>
        <w:t xml:space="preserve"> aktivít projektu</w:t>
      </w:r>
      <w:r w:rsidR="00846ECE">
        <w:rPr>
          <w:lang w:val="sk-SK"/>
        </w:rPr>
        <w:t>)</w:t>
      </w:r>
      <w:r w:rsidR="00FA09D2">
        <w:rPr>
          <w:lang w:val="sk-SK"/>
        </w:rPr>
        <w:t xml:space="preserve">. Táto skutočnosť má vplyv najmä na </w:t>
      </w:r>
      <w:r w:rsidR="003A5FDB">
        <w:rPr>
          <w:lang w:val="sk-SK"/>
        </w:rPr>
        <w:t xml:space="preserve">zmluvnú </w:t>
      </w:r>
      <w:r w:rsidR="00FA09D2">
        <w:rPr>
          <w:lang w:val="sk-SK"/>
        </w:rPr>
        <w:t xml:space="preserve">povinnosť prijímateľa </w:t>
      </w:r>
      <w:r w:rsidR="00C05C51">
        <w:rPr>
          <w:lang w:val="sk-SK"/>
        </w:rPr>
        <w:t>zrealizovať všetky aktivity projektu</w:t>
      </w:r>
      <w:r w:rsidR="00FA09D2">
        <w:rPr>
          <w:lang w:val="sk-SK"/>
        </w:rPr>
        <w:t xml:space="preserve"> do 3 mesiacov od ukončenia Realizácie hlavných aktivít projektu</w:t>
      </w:r>
      <w:r w:rsidR="00A91B33">
        <w:rPr>
          <w:lang w:val="sk-SK"/>
        </w:rPr>
        <w:t>, preto žiadateľovi odporúčame naplánovať realizáciu hlavn</w:t>
      </w:r>
      <w:r w:rsidR="000A7909">
        <w:rPr>
          <w:lang w:val="sk-SK"/>
        </w:rPr>
        <w:t>ých</w:t>
      </w:r>
      <w:r w:rsidR="00A91B33">
        <w:rPr>
          <w:lang w:val="sk-SK"/>
        </w:rPr>
        <w:t xml:space="preserve"> aktiv</w:t>
      </w:r>
      <w:r w:rsidR="000A7909">
        <w:rPr>
          <w:lang w:val="sk-SK"/>
        </w:rPr>
        <w:t>ít</w:t>
      </w:r>
      <w:r w:rsidR="00A91B33">
        <w:rPr>
          <w:lang w:val="sk-SK"/>
        </w:rPr>
        <w:t xml:space="preserve"> tak, aby pred </w:t>
      </w:r>
      <w:r w:rsidR="000A7909">
        <w:rPr>
          <w:lang w:val="sk-SK"/>
        </w:rPr>
        <w:t>ich</w:t>
      </w:r>
      <w:r w:rsidR="00A91B33">
        <w:rPr>
          <w:lang w:val="sk-SK"/>
        </w:rPr>
        <w:t xml:space="preserve"> ukončením zrealizoval všetky podporné a  administratívne aktivity, vrátane predloženia záverečnej ŽoP</w:t>
      </w:r>
      <w:r w:rsidR="000A7909">
        <w:rPr>
          <w:lang w:val="sk-SK"/>
        </w:rPr>
        <w:t>.</w:t>
      </w:r>
      <w:r w:rsidR="00846ECE">
        <w:rPr>
          <w:lang w:val="sk-SK"/>
        </w:rPr>
        <w:t xml:space="preserve"> </w:t>
      </w:r>
    </w:p>
    <w:p w14:paraId="7A55CE43" w14:textId="3472DF3D"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00E0774C">
        <w:rPr>
          <w:rStyle w:val="Hypertextovprepojenie"/>
          <w:rFonts w:cs="Arial"/>
          <w:szCs w:val="19"/>
          <w:lang w:val="sk-SK"/>
        </w:rPr>
        <w:t>www.reformuj.sk</w:t>
      </w:r>
      <w:r w:rsidR="00EC0303" w:rsidRPr="0073389C">
        <w:rPr>
          <w:rFonts w:cs="Arial"/>
          <w:szCs w:val="19"/>
          <w:lang w:val="sk-SK"/>
        </w:rPr>
        <w:t xml:space="preserve"> </w:t>
      </w:r>
      <w:r w:rsidR="00E84AF1" w:rsidRPr="0073389C">
        <w:rPr>
          <w:rFonts w:cs="Arial"/>
          <w:szCs w:val="19"/>
          <w:lang w:val="sk-SK"/>
        </w:rPr>
        <w:t>.</w:t>
      </w:r>
    </w:p>
    <w:p w14:paraId="55E9A683" w14:textId="429E973E"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2FC3885A" w14:textId="77777777" w:rsidR="00D218EA" w:rsidRPr="0073389C" w:rsidRDefault="00D218EA" w:rsidP="007B5322">
      <w:pPr>
        <w:pStyle w:val="BodyText1"/>
        <w:spacing w:before="120" w:after="120" w:line="288" w:lineRule="auto"/>
        <w:jc w:val="both"/>
        <w:rPr>
          <w:rFonts w:cs="Arial"/>
          <w:szCs w:val="19"/>
          <w:lang w:val="sk-SK"/>
        </w:rPr>
      </w:pPr>
    </w:p>
    <w:p w14:paraId="7A55CE44" w14:textId="58376057"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Počas realizácie projektu je prijímateľ povinný používať formuláre, ktoré </w:t>
      </w:r>
      <w:r w:rsidR="00660B38" w:rsidRPr="0073389C">
        <w:rPr>
          <w:rFonts w:cs="Arial"/>
          <w:szCs w:val="19"/>
          <w:lang w:val="sk-SK"/>
        </w:rPr>
        <w:t xml:space="preserve">generuje ITMS2014+, alebo </w:t>
      </w:r>
      <w:r w:rsidRPr="0073389C">
        <w:rPr>
          <w:rFonts w:cs="Arial"/>
          <w:szCs w:val="19"/>
          <w:lang w:val="sk-SK"/>
        </w:rPr>
        <w:t xml:space="preserve">sú </w:t>
      </w:r>
      <w:r w:rsidR="00660B38" w:rsidRPr="0073389C">
        <w:rPr>
          <w:rFonts w:cs="Arial"/>
          <w:szCs w:val="19"/>
          <w:lang w:val="sk-SK"/>
        </w:rPr>
        <w:t xml:space="preserve">uvedené </w:t>
      </w:r>
      <w:r w:rsidRPr="0073389C">
        <w:rPr>
          <w:rFonts w:cs="Arial"/>
          <w:szCs w:val="19"/>
          <w:lang w:val="sk-SK"/>
        </w:rPr>
        <w:t>v</w:t>
      </w:r>
      <w:r w:rsidR="00660B38" w:rsidRPr="0073389C">
        <w:rPr>
          <w:rFonts w:cs="Arial"/>
          <w:szCs w:val="19"/>
          <w:lang w:val="sk-SK"/>
        </w:rPr>
        <w:t xml:space="preserve"> rámci </w:t>
      </w:r>
      <w:r w:rsidRPr="0073389C">
        <w:rPr>
          <w:rFonts w:cs="Arial"/>
          <w:szCs w:val="19"/>
          <w:lang w:val="sk-SK"/>
        </w:rPr>
        <w:t>príloh</w:t>
      </w:r>
      <w:r w:rsidR="00660B38" w:rsidRPr="0073389C">
        <w:rPr>
          <w:rFonts w:cs="Arial"/>
          <w:szCs w:val="19"/>
          <w:lang w:val="sk-SK"/>
        </w:rPr>
        <w:t xml:space="preserve"> tejto </w:t>
      </w:r>
      <w:r w:rsidR="00E55ACE" w:rsidRPr="0073389C">
        <w:rPr>
          <w:rFonts w:cs="Arial"/>
          <w:szCs w:val="19"/>
          <w:lang w:val="sk-SK"/>
        </w:rPr>
        <w:t>príručky</w:t>
      </w:r>
      <w:r w:rsidR="00660B38" w:rsidRPr="0073389C">
        <w:rPr>
          <w:rFonts w:cs="Arial"/>
          <w:szCs w:val="19"/>
          <w:lang w:val="sk-SK"/>
        </w:rPr>
        <w:t>.</w:t>
      </w:r>
      <w:r w:rsidRPr="0073389C">
        <w:rPr>
          <w:rFonts w:cs="Arial"/>
          <w:szCs w:val="19"/>
          <w:lang w:val="sk-SK"/>
        </w:rPr>
        <w:t xml:space="preserve"> </w:t>
      </w:r>
    </w:p>
    <w:p w14:paraId="7A55CE45" w14:textId="03C2049A" w:rsidR="00DC55DD" w:rsidRPr="0073389C" w:rsidRDefault="002D44E2" w:rsidP="00E907BE">
      <w:pPr>
        <w:pStyle w:val="BodyText1"/>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7A55CE46" w14:textId="77777777" w:rsidR="00AE5A8F" w:rsidRPr="0073389C" w:rsidRDefault="00AE5A8F" w:rsidP="007B5322">
      <w:pPr>
        <w:pStyle w:val="Nadpis3"/>
        <w:spacing w:line="288" w:lineRule="auto"/>
        <w:ind w:left="567" w:firstLine="0"/>
        <w:rPr>
          <w:lang w:val="sk-SK"/>
        </w:rPr>
      </w:pPr>
      <w:bookmarkStart w:id="27" w:name="_Toc410907851"/>
      <w:bookmarkStart w:id="28" w:name="_Toc440372862"/>
      <w:bookmarkStart w:id="29" w:name="_Toc4576182"/>
      <w:r w:rsidRPr="0073389C">
        <w:rPr>
          <w:lang w:val="sk-SK"/>
        </w:rPr>
        <w:t>Na čo nezabudnúť po podpise zmluvy</w:t>
      </w:r>
      <w:bookmarkEnd w:id="27"/>
      <w:bookmarkEnd w:id="28"/>
      <w:bookmarkEnd w:id="29"/>
    </w:p>
    <w:p w14:paraId="7A55CE47" w14:textId="4763B121"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w:t>
      </w:r>
      <w:r w:rsidR="00576253">
        <w:t>Oddelenia finančného riadenia</w:t>
      </w:r>
      <w:r w:rsidR="00401899">
        <w:t xml:space="preserve"> </w:t>
      </w:r>
      <w:r w:rsidRPr="0073389C">
        <w:t xml:space="preserve">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7A55CE48" w14:textId="77777777" w:rsidR="00CF4C48" w:rsidRPr="0073389C" w:rsidRDefault="00CF4C48" w:rsidP="007B5322">
      <w:pPr>
        <w:spacing w:before="120" w:after="120" w:line="288" w:lineRule="auto"/>
        <w:jc w:val="both"/>
      </w:pPr>
      <w:r w:rsidRPr="0073389C">
        <w:lastRenderedPageBreak/>
        <w:t xml:space="preserve">V Personálnej matici má byť uvedený menný zoznam osôb podieľajúcich sa na projekte pracujúcich u prijímateľa na základe pracovnoprávnych vzťahov v zmysle Zákonníka práce. </w:t>
      </w:r>
    </w:p>
    <w:p w14:paraId="7A55CE49" w14:textId="2C95E3A3"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5BEB4D5A" w14:textId="481A85D6" w:rsidR="00EE0832" w:rsidRPr="00EE0832" w:rsidRDefault="00EE0832" w:rsidP="00EE0832">
      <w:pPr>
        <w:spacing w:before="120" w:after="120" w:line="288" w:lineRule="auto"/>
        <w:jc w:val="both"/>
      </w:pPr>
      <w:r w:rsidRPr="0073389C">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v Personálnej matici sú prílohou predloženej Personálnej matice, ako aj jej zmien. </w:t>
      </w:r>
      <w:r w:rsidRPr="00EE0832">
        <w:t>V prípade, že dôjde k zmenám v Personálnej matici, je potrebné priložiť životopisy a súhlasy osôb, ktoré nahradili osoby uvedené v pôvodnej Personálnej matici.</w:t>
      </w:r>
    </w:p>
    <w:p w14:paraId="7A55CE4A" w14:textId="27BCA5E4"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Personálna matica</w:t>
      </w:r>
      <w:r w:rsidR="00702314">
        <w:rPr>
          <w:rStyle w:val="Odkaznapoznmkupodiarou"/>
        </w:rPr>
        <w:footnoteReference w:id="5"/>
      </w:r>
      <w:r w:rsidR="00492025" w:rsidRPr="0073389C">
        <w:t xml:space="preserve">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môže pristúpiť k pozastaveniu, zamietnutiu alebo upraveniu výšky platby v ŽoP.</w:t>
      </w:r>
    </w:p>
    <w:p w14:paraId="7A55CE4C" w14:textId="013F68F1" w:rsidR="003A5868" w:rsidRPr="0073389C" w:rsidRDefault="00911D75" w:rsidP="007B5322">
      <w:pPr>
        <w:spacing w:before="120" w:after="120" w:line="288" w:lineRule="auto"/>
        <w:jc w:val="both"/>
      </w:pPr>
      <w:r>
        <w:rPr>
          <w:b/>
        </w:rPr>
        <w:t>Z</w:t>
      </w:r>
      <w:r w:rsidR="00FE5983" w:rsidRPr="0073389C">
        <w:rPr>
          <w:b/>
        </w:rPr>
        <w:t>ačat</w:t>
      </w:r>
      <w:r>
        <w:rPr>
          <w:b/>
        </w:rPr>
        <w:t>ie</w:t>
      </w:r>
      <w:r w:rsidR="00FE5983" w:rsidRPr="0073389C">
        <w:rPr>
          <w:b/>
        </w:rPr>
        <w:t xml:space="preserve"> realizácie hlavných aktivít </w:t>
      </w:r>
      <w:r w:rsidR="00E55ACE" w:rsidRPr="0073389C">
        <w:rPr>
          <w:b/>
        </w:rPr>
        <w:t>projektu</w:t>
      </w:r>
      <w:r w:rsidR="00E55ACE" w:rsidRPr="0073389C">
        <w:t xml:space="preserve"> </w:t>
      </w:r>
      <w:r w:rsidR="00C84649" w:rsidRPr="0073389C">
        <w:t xml:space="preserve"> </w:t>
      </w:r>
      <w:r w:rsidR="00CC3BA3" w:rsidRPr="0073389C">
        <w:t xml:space="preserve">je </w:t>
      </w:r>
      <w:r w:rsidRPr="0073389C">
        <w:t xml:space="preserve">prijímateľ povinný zaslať poskytovateľovi </w:t>
      </w:r>
      <w:r w:rsidR="0053177B">
        <w:t xml:space="preserve">prostredníctvom </w:t>
      </w:r>
      <w:r>
        <w:t xml:space="preserve">Hlásenia o realizácii aktivít projektu </w:t>
      </w:r>
      <w:r w:rsidR="00DF7500" w:rsidRPr="0073389C">
        <w:t>(príloha č. 1)</w:t>
      </w:r>
      <w:r w:rsidR="0053177B">
        <w:t xml:space="preserve"> </w:t>
      </w:r>
      <w:r>
        <w:t xml:space="preserve">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5954CC" w:rsidRPr="005954CC">
        <w:t xml:space="preserve">Prijímateľ  vyznačí začatie </w:t>
      </w:r>
      <w:r w:rsidR="005954CC">
        <w:t>prvej hlavnej aktivity</w:t>
      </w:r>
      <w:r w:rsidR="005954CC" w:rsidRPr="005954CC">
        <w:t xml:space="preserve"> v</w:t>
      </w:r>
      <w:r w:rsidR="005954CC">
        <w:t> </w:t>
      </w:r>
      <w:r w:rsidR="005954CC" w:rsidRPr="005954CC">
        <w:t>ITMS</w:t>
      </w:r>
      <w:r w:rsidR="005954CC">
        <w:t>2014+</w:t>
      </w:r>
      <w:r w:rsidR="005954CC" w:rsidRPr="005954CC">
        <w:t xml:space="preserve"> prostredníctvom príslušnej funkcionality, následne vytlačí tento formulár a  v spodnej časti podpísaný  oprávnenou osobou ho zašle </w:t>
      </w:r>
      <w:r w:rsidR="005954CC">
        <w:br/>
        <w:t>e-mailom</w:t>
      </w:r>
      <w:r w:rsidR="005954CC" w:rsidRPr="005954CC">
        <w:t xml:space="preserve"> </w:t>
      </w:r>
      <w:r w:rsidR="005954CC">
        <w:t>príslušnému projektovému manažérovi, pričom originál p</w:t>
      </w:r>
      <w:r w:rsidR="005954CC" w:rsidRPr="005954CC">
        <w:t>rijímateľ archivuje pre prípad kontroly na mieste,</w:t>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o NFP, je povinný</w:t>
      </w:r>
      <w:r>
        <w:t xml:space="preserve"> </w:t>
      </w:r>
      <w:r w:rsidRPr="0073389C">
        <w:t xml:space="preserve">zaslať poskytovateľovi </w:t>
      </w:r>
      <w:r>
        <w:t xml:space="preserve">prostredníctvom Hlásenia o realizácii aktivít projektu </w:t>
      </w:r>
      <w:r w:rsidR="005954CC">
        <w:t>vyššie uvedeným spôsobom</w:t>
      </w:r>
      <w:r w:rsidR="00CC3BA3" w:rsidRPr="0073389C">
        <w:t xml:space="preserve"> </w:t>
      </w:r>
      <w:r w:rsidR="0053177B">
        <w:t xml:space="preserve"> </w:t>
      </w:r>
      <w:r w:rsidR="00DF7500">
        <w:t>informáciu</w:t>
      </w:r>
      <w:r w:rsidR="00E55ACE" w:rsidRPr="0073389C">
        <w:t xml:space="preserv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7A55CE4D" w14:textId="128BA754"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A55CE4E" w14:textId="77777777" w:rsidR="002F1973" w:rsidRPr="0073389C" w:rsidRDefault="002F1973" w:rsidP="007B5322">
      <w:pPr>
        <w:spacing w:before="120" w:after="120" w:line="288" w:lineRule="auto"/>
        <w:jc w:val="both"/>
      </w:pPr>
    </w:p>
    <w:p w14:paraId="7A55CE4F"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7A55CE50" w14:textId="6F220FE8" w:rsidR="00362F83" w:rsidRPr="0073389C" w:rsidRDefault="00362F83" w:rsidP="007B5322">
      <w:pPr>
        <w:spacing w:before="120" w:after="120" w:line="288" w:lineRule="auto"/>
        <w:jc w:val="both"/>
      </w:pPr>
      <w:r w:rsidRPr="0073389C">
        <w:rPr>
          <w:b/>
        </w:rPr>
        <w:lastRenderedPageBreak/>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6"/>
      </w:r>
      <w:r w:rsidRPr="0073389C">
        <w:t xml:space="preserve"> (príslušnému projektovému manažérovi), najmenej 7 dní pred začatím realizácie vzdelávacích aktivít, a ktorá musí obsahovať:</w:t>
      </w:r>
    </w:p>
    <w:p w14:paraId="7A55CE51" w14:textId="77777777" w:rsidR="00362F83" w:rsidRPr="0073389C" w:rsidRDefault="00362F83" w:rsidP="00AE0D10">
      <w:pPr>
        <w:pStyle w:val="Bulletslevel1"/>
        <w:ind w:left="567" w:hanging="283"/>
        <w:rPr>
          <w:lang w:val="sk-SK"/>
        </w:rPr>
      </w:pPr>
      <w:r w:rsidRPr="0073389C">
        <w:rPr>
          <w:lang w:val="sk-SK"/>
        </w:rPr>
        <w:t>názov vzdelávacej aktivity</w:t>
      </w:r>
    </w:p>
    <w:p w14:paraId="7A55CE52"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7A55CE53"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7A55CE54"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7A55CE55" w14:textId="33147499"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7A55CE56" w14:textId="271B1319"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4EACF5D3" w14:textId="77FCF583" w:rsidR="000F30D8" w:rsidRPr="005A236A" w:rsidRDefault="005A236A" w:rsidP="00AE0D10">
      <w:pPr>
        <w:spacing w:before="120" w:after="120" w:line="288" w:lineRule="auto"/>
        <w:jc w:val="both"/>
        <w:rPr>
          <w:b/>
        </w:rPr>
      </w:pPr>
      <w:r w:rsidRPr="005A236A">
        <w:rPr>
          <w:b/>
        </w:rPr>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A55CE57" w14:textId="2820B01E"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7A55CE58"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7A55CE59" w14:textId="09112BBE"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7A55CE5A" w14:textId="77777777" w:rsidR="00362F83" w:rsidRPr="0073389C" w:rsidRDefault="00362F83" w:rsidP="00AE0D10">
      <w:pPr>
        <w:spacing w:before="120" w:after="120" w:line="288" w:lineRule="auto"/>
        <w:jc w:val="both"/>
        <w:rPr>
          <w:b/>
        </w:rPr>
      </w:pPr>
      <w:r w:rsidRPr="0073389C">
        <w:rPr>
          <w:b/>
        </w:rPr>
        <w:t>Informovanie a komunikácia</w:t>
      </w:r>
    </w:p>
    <w:p w14:paraId="7A55CE5B" w14:textId="7AB41FE0" w:rsidR="00AE5A8F" w:rsidRPr="0073389C" w:rsidRDefault="00DF1569" w:rsidP="008E0C51">
      <w:pPr>
        <w:spacing w:before="120" w:after="120" w:line="288" w:lineRule="auto"/>
        <w:jc w:val="both"/>
      </w:pPr>
      <w:r>
        <w:t>P</w:t>
      </w:r>
      <w:r w:rsidR="00AE5A8F" w:rsidRPr="0073389C">
        <w:t xml:space="preserve">red samotnou realizáciou aktivít projektu je potrebné </w:t>
      </w:r>
      <w:r w:rsidR="004C0726" w:rsidRPr="0073389C">
        <w:t xml:space="preserve">myslieť </w:t>
      </w:r>
      <w:r w:rsidR="00AE5A8F" w:rsidRPr="0073389C">
        <w:t>na povinnosť prijímateľa zabezpečiť publicitu projektu v zmysle Manuálu pre informovanie a komunikáciu pre prijímateľov v rámci OP EVS (ďalej len „Manuál pre informovanie a komunikáciu“), t.</w:t>
      </w:r>
      <w:r w:rsidR="00875421">
        <w:t xml:space="preserve"> </w:t>
      </w:r>
      <w:r w:rsidR="00AE5A8F" w:rsidRPr="0073389C">
        <w:t>j. napr. označiť budovu a</w:t>
      </w:r>
      <w:r w:rsidR="00321A41">
        <w:t> </w:t>
      </w:r>
      <w:r w:rsidR="00AE5A8F" w:rsidRPr="0073389C">
        <w:t>miestnosť</w:t>
      </w:r>
      <w:r w:rsidR="00321A41">
        <w:t>,</w:t>
      </w:r>
      <w:r w:rsidR="00AE5A8F" w:rsidRPr="0073389C">
        <w:t xml:space="preserve"> v ktorej sa aktivita projektu realizuje informačnou tabuľou/plagátom. Podrobnejšie viď. Manuál pre informovanie a komunikáciu v účinnom znení</w:t>
      </w:r>
      <w:r w:rsidR="008502C7" w:rsidRPr="0073389C">
        <w:t xml:space="preserve"> </w:t>
      </w:r>
      <w:r w:rsidR="00AE5A8F" w:rsidRPr="0073389C">
        <w:t>(</w:t>
      </w:r>
      <w:r w:rsidR="005B7659">
        <w:rPr>
          <w:rStyle w:val="Hypertextovprepojenie"/>
        </w:rPr>
        <w:t>www.reformuj.sk</w:t>
      </w:r>
      <w:r w:rsidR="00AE5A8F" w:rsidRPr="0073389C">
        <w:t>).</w:t>
      </w:r>
      <w:r w:rsidR="008E0C51">
        <w:t xml:space="preserve"> </w:t>
      </w:r>
      <w:r w:rsidR="008E0C51" w:rsidRPr="008E0C51">
        <w:t xml:space="preserve"> </w:t>
      </w:r>
      <w:r>
        <w:t>Zároveň je p</w:t>
      </w:r>
      <w:r w:rsidR="008E0C51">
        <w:t>rijímateľ povinný informovať RO o zverejnení informácii o projekte na svojom webovom sídle a to zaslaním webového odkazu emailom na komunikacia.opevs@minv.sk v lehote do 20 pracovných dní odo dňa účinnosti zmluvy o NFP.</w:t>
      </w:r>
    </w:p>
    <w:p w14:paraId="7A55CE5C" w14:textId="77777777" w:rsidR="003E2E6B" w:rsidRPr="0073389C" w:rsidRDefault="003E2E6B" w:rsidP="00AE0D10">
      <w:pPr>
        <w:spacing w:before="120" w:after="120" w:line="288" w:lineRule="auto"/>
        <w:jc w:val="both"/>
      </w:pPr>
    </w:p>
    <w:p w14:paraId="7A55CE5D" w14:textId="77777777" w:rsidR="00AE5A8F" w:rsidRPr="0073389C" w:rsidRDefault="00AE5A8F" w:rsidP="009F56AB">
      <w:pPr>
        <w:pStyle w:val="Nadpis2"/>
        <w:spacing w:line="288" w:lineRule="auto"/>
        <w:ind w:left="578" w:hanging="578"/>
        <w:rPr>
          <w:lang w:val="sk-SK"/>
        </w:rPr>
      </w:pPr>
      <w:bookmarkStart w:id="30" w:name="_Toc410907852"/>
      <w:bookmarkStart w:id="31" w:name="_Toc440372863"/>
      <w:bookmarkStart w:id="32" w:name="_Toc4576183"/>
      <w:r w:rsidRPr="0073389C">
        <w:rPr>
          <w:lang w:val="sk-SK"/>
        </w:rPr>
        <w:lastRenderedPageBreak/>
        <w:t>Monitorovanie projektu</w:t>
      </w:r>
      <w:bookmarkEnd w:id="30"/>
      <w:bookmarkEnd w:id="31"/>
      <w:bookmarkEnd w:id="32"/>
    </w:p>
    <w:p w14:paraId="7A55CE5E" w14:textId="77777777" w:rsidR="006140FA" w:rsidRPr="0073389C" w:rsidRDefault="006140FA" w:rsidP="00AE0D10">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7A55CE5F" w14:textId="311DE1A1" w:rsidR="00355CD9" w:rsidRPr="0073389C" w:rsidRDefault="00355CD9" w:rsidP="00AE0D10">
      <w:pPr>
        <w:spacing w:before="120" w:after="120" w:line="288" w:lineRule="auto"/>
        <w:jc w:val="both"/>
      </w:pPr>
      <w:r w:rsidRPr="0073389C">
        <w:t xml:space="preserve">Prijímateľ predkladá monitorovacie správy </w:t>
      </w:r>
      <w:r w:rsidR="001E6748">
        <w:t>poskytovateľovi</w:t>
      </w:r>
      <w:r w:rsidRPr="0073389C">
        <w:t xml:space="preserve"> v stanovených termínoch (definované nižšie) v písomnej forme a v prípade podpory ITMS</w:t>
      </w:r>
      <w:r w:rsidR="009D29AC" w:rsidRPr="0073389C">
        <w:t>2014+ aj elektronicky.</w:t>
      </w:r>
      <w:r w:rsidRPr="0073389C">
        <w:t xml:space="preserve">  </w:t>
      </w:r>
    </w:p>
    <w:p w14:paraId="7A55CE60" w14:textId="568F2C9B"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7A55CE61"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7A55CE62" w14:textId="3431B27D"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Prijímateľ predkladá počas realizácie hlavných aktivít projektu poskytovateľovi výročnú monitorovaciu správu projektu (</w:t>
      </w:r>
      <w:r w:rsidR="00F73363" w:rsidRPr="0073389C">
        <w:rPr>
          <w:szCs w:val="19"/>
          <w:lang w:val="sk-SK"/>
        </w:rPr>
        <w:t>príloha č.</w:t>
      </w:r>
      <w:r w:rsidR="001C3C2F" w:rsidRPr="0073389C">
        <w:rPr>
          <w:szCs w:val="19"/>
          <w:lang w:val="sk-SK"/>
        </w:rPr>
        <w:t xml:space="preserve"> </w:t>
      </w:r>
      <w:r w:rsidR="004D0353">
        <w:rPr>
          <w:szCs w:val="19"/>
          <w:lang w:val="sk-SK"/>
        </w:rPr>
        <w:t>3</w:t>
      </w:r>
      <w:r w:rsidRPr="0073389C">
        <w:rPr>
          <w:szCs w:val="19"/>
          <w:lang w:val="sk-SK"/>
        </w:rPr>
        <w:t xml:space="preserve">) za obdobie kalendárneho roka od 1.1. roku n do 31.12. roku n, najneskôr do 31. januára roku n+1. Prvým rokom, ktorý je rozhodujúci pre podanie monitorovacej správy projektu (s príznakom </w:t>
      </w:r>
      <w:r w:rsidR="001B56EE" w:rsidRPr="0073389C">
        <w:rPr>
          <w:szCs w:val="19"/>
          <w:lang w:val="sk-SK"/>
        </w:rPr>
        <w:t>„</w:t>
      </w:r>
      <w:r w:rsidRPr="0073389C">
        <w:rPr>
          <w:szCs w:val="19"/>
          <w:lang w:val="sk-SK"/>
        </w:rPr>
        <w:t xml:space="preserve">výročná“), je nasledujúci rok po roku, v ktorom nadobudla účinnosť zmluva o NFP; ak </w:t>
      </w:r>
      <w:r w:rsidR="00F4777D">
        <w:rPr>
          <w:szCs w:val="19"/>
          <w:lang w:val="sk-SK"/>
        </w:rPr>
        <w:t>z</w:t>
      </w:r>
      <w:r w:rsidRPr="0073389C">
        <w:rPr>
          <w:szCs w:val="19"/>
          <w:lang w:val="sk-SK"/>
        </w:rPr>
        <w:t xml:space="preserve">mluva o NFP nadobudne účinnosť neskôr ako 1.1. roku n, prvá monitorovacia správa projektu (s príznakom </w:t>
      </w:r>
      <w:r w:rsidR="001B56EE" w:rsidRPr="0073389C">
        <w:rPr>
          <w:szCs w:val="19"/>
          <w:lang w:val="sk-SK"/>
        </w:rPr>
        <w:t>„</w:t>
      </w:r>
      <w:r w:rsidRPr="0073389C">
        <w:rPr>
          <w:szCs w:val="19"/>
          <w:lang w:val="sk-SK"/>
        </w:rPr>
        <w:t>výročná“) obsahuje údaje za obd</w:t>
      </w:r>
      <w:r w:rsidR="005A28B2" w:rsidRPr="0073389C">
        <w:rPr>
          <w:szCs w:val="19"/>
          <w:lang w:val="sk-SK"/>
        </w:rPr>
        <w:t>obie od nadobudnutia účinnosti z</w:t>
      </w:r>
      <w:r w:rsidRPr="0073389C">
        <w:rPr>
          <w:szCs w:val="19"/>
          <w:lang w:val="sk-SK"/>
        </w:rPr>
        <w:t>mluvy o NFP do 31.12. roku n.</w:t>
      </w:r>
    </w:p>
    <w:p w14:paraId="7A55CE63" w14:textId="77777777" w:rsidR="002F32E4"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14:paraId="10E8E3EE" w14:textId="75DBAF01"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225AE979" w14:textId="7777777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Iné údaje k monitorovaniu projektov/ďalšie informácie v súvislosti s realizáciou projektu.</w:t>
      </w:r>
    </w:p>
    <w:p w14:paraId="14BB91AA" w14:textId="77777777" w:rsidR="00B67CE8" w:rsidRPr="00C23F4C" w:rsidRDefault="00B67CE8" w:rsidP="00B67CE8">
      <w:pPr>
        <w:pStyle w:val="Default"/>
        <w:jc w:val="both"/>
        <w:rPr>
          <w:rFonts w:ascii="Arial" w:hAnsi="Arial" w:cs="Arial"/>
          <w:sz w:val="19"/>
          <w:szCs w:val="19"/>
          <w:lang w:val="sk-SK"/>
        </w:rPr>
      </w:pPr>
    </w:p>
    <w:p w14:paraId="7ACFDDE7" w14:textId="5A0AB22D"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 xml:space="preserve">mluvy o NFP/Rozhodnutia o schválení NFP (Predmet podpory). Prijímateľ ich predkladá v monitorovacích správach v časti </w:t>
      </w:r>
      <w:r w:rsidR="007554D4">
        <w:rPr>
          <w:rFonts w:ascii="Arial" w:hAnsi="Arial" w:cs="Arial"/>
          <w:sz w:val="19"/>
          <w:szCs w:val="19"/>
          <w:lang w:val="sk-SK"/>
        </w:rPr>
        <w:t>9</w:t>
      </w:r>
      <w:r w:rsidRPr="00C23F4C">
        <w:rPr>
          <w:rFonts w:ascii="Arial" w:hAnsi="Arial" w:cs="Arial"/>
          <w:sz w:val="19"/>
          <w:szCs w:val="19"/>
          <w:lang w:val="sk-SK"/>
        </w:rPr>
        <w:t xml:space="preserve">, pričom ide o merateľné hodnoty odlišné od projektových merateľných ukazovateľov. </w:t>
      </w:r>
    </w:p>
    <w:p w14:paraId="1380DB23" w14:textId="0EB03E72"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p>
    <w:p w14:paraId="516376B3" w14:textId="1A58478D"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p>
    <w:p w14:paraId="6FCD9893" w14:textId="77777777" w:rsidR="00B67CE8" w:rsidRPr="00C23F4C" w:rsidRDefault="00B67CE8" w:rsidP="00B67CE8">
      <w:pPr>
        <w:pStyle w:val="Default"/>
        <w:jc w:val="both"/>
        <w:rPr>
          <w:rFonts w:ascii="Arial" w:hAnsi="Arial" w:cs="Arial"/>
          <w:sz w:val="19"/>
          <w:szCs w:val="19"/>
          <w:u w:val="single"/>
          <w:lang w:val="sk-SK"/>
        </w:rPr>
      </w:pPr>
    </w:p>
    <w:p w14:paraId="523896EA" w14:textId="213BBC1A" w:rsidR="00B67CE8" w:rsidRPr="00C23F4C" w:rsidRDefault="00E50FF1" w:rsidP="00B67CE8">
      <w:pPr>
        <w:pStyle w:val="Default"/>
        <w:jc w:val="both"/>
        <w:rPr>
          <w:rFonts w:ascii="Arial" w:hAnsi="Arial" w:cs="Arial"/>
          <w:sz w:val="19"/>
          <w:szCs w:val="19"/>
          <w:lang w:val="sk-SK"/>
        </w:rPr>
      </w:pP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7"/>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mikroúdajoch</w:t>
      </w:r>
      <w:r w:rsidR="00E32247">
        <w:rPr>
          <w:rFonts w:ascii="Arial" w:hAnsi="Arial" w:cs="Arial"/>
          <w:sz w:val="19"/>
          <w:szCs w:val="19"/>
          <w:lang w:val="sk-SK"/>
        </w:rPr>
        <w:t>.</w:t>
      </w:r>
      <w:r w:rsidR="00B67CE8" w:rsidRPr="00C23F4C">
        <w:rPr>
          <w:rFonts w:ascii="Arial" w:hAnsi="Arial" w:cs="Arial"/>
          <w:sz w:val="19"/>
          <w:szCs w:val="19"/>
          <w:lang w:val="sk-SK"/>
        </w:rPr>
        <w:t xml:space="preserve"> Prijímateľ sumarizuje</w:t>
      </w:r>
      <w:r w:rsidR="002A227E" w:rsidDel="007D4FED">
        <w:rPr>
          <w:rFonts w:ascii="Arial" w:hAnsi="Arial" w:cs="Arial"/>
          <w:sz w:val="19"/>
          <w:szCs w:val="19"/>
          <w:lang w:val="sk-SK"/>
        </w:rPr>
        <w:t xml:space="preserve"> </w:t>
      </w:r>
      <w:r w:rsidR="002A227E" w:rsidRPr="00B56C8E">
        <w:rPr>
          <w:rFonts w:ascii="Arial" w:hAnsi="Arial" w:cs="Arial"/>
          <w:sz w:val="19"/>
          <w:szCs w:val="19"/>
          <w:lang w:val="sk-SK"/>
        </w:rPr>
        <w:t>prostredníctvom osobitnej evidencie/modulu v ITMS2014+</w:t>
      </w:r>
      <w:r w:rsidR="00B67CE8" w:rsidRPr="00C23F4C">
        <w:rPr>
          <w:rFonts w:ascii="Arial" w:hAnsi="Arial" w:cs="Arial"/>
          <w:sz w:val="19"/>
          <w:szCs w:val="19"/>
          <w:lang w:val="sk-SK"/>
        </w:rPr>
        <w:t xml:space="preserve"> v tzv. </w:t>
      </w:r>
      <w:r w:rsidR="005122B5">
        <w:rPr>
          <w:rFonts w:ascii="Arial" w:hAnsi="Arial" w:cs="Arial"/>
          <w:sz w:val="19"/>
          <w:szCs w:val="19"/>
          <w:lang w:val="sk-SK"/>
        </w:rPr>
        <w:t>k</w:t>
      </w:r>
      <w:r w:rsidR="00B67CE8" w:rsidRPr="00C23F4C">
        <w:rPr>
          <w:rFonts w:ascii="Arial" w:hAnsi="Arial" w:cs="Arial"/>
          <w:sz w:val="19"/>
          <w:szCs w:val="19"/>
          <w:lang w:val="sk-SK"/>
        </w:rPr>
        <w:t>arte účastníka.</w:t>
      </w:r>
      <w:r w:rsidR="00065B6C">
        <w:rPr>
          <w:rFonts w:ascii="Arial" w:hAnsi="Arial" w:cs="Arial"/>
          <w:sz w:val="19"/>
          <w:szCs w:val="19"/>
          <w:lang w:val="sk-SK"/>
        </w:rPr>
        <w:t xml:space="preserve"> </w:t>
      </w:r>
      <w:r w:rsidR="00B67CE8"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projektu </w:t>
      </w:r>
      <w:r w:rsidR="00B67CE8"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00B67CE8" w:rsidRPr="00C23F4C">
        <w:rPr>
          <w:rFonts w:ascii="Arial" w:hAnsi="Arial" w:cs="Arial"/>
          <w:sz w:val="19"/>
          <w:szCs w:val="19"/>
          <w:lang w:val="sk-SK"/>
        </w:rPr>
        <w:t xml:space="preserve"> </w:t>
      </w:r>
      <w:r w:rsidR="00750258">
        <w:rPr>
          <w:rFonts w:ascii="Arial" w:hAnsi="Arial" w:cs="Arial"/>
          <w:sz w:val="19"/>
          <w:szCs w:val="19"/>
          <w:lang w:val="sk-SK"/>
        </w:rPr>
        <w:t xml:space="preserve">od </w:t>
      </w:r>
      <w:r w:rsidR="00B67CE8" w:rsidRPr="00C23F4C">
        <w:rPr>
          <w:rFonts w:ascii="Arial" w:hAnsi="Arial" w:cs="Arial"/>
          <w:sz w:val="19"/>
          <w:szCs w:val="19"/>
          <w:lang w:val="sk-SK"/>
        </w:rPr>
        <w:t xml:space="preserve"> každé</w:t>
      </w:r>
      <w:r w:rsidR="00750258">
        <w:rPr>
          <w:rFonts w:ascii="Arial" w:hAnsi="Arial" w:cs="Arial"/>
          <w:sz w:val="19"/>
          <w:szCs w:val="19"/>
          <w:lang w:val="sk-SK"/>
        </w:rPr>
        <w:t>ho</w:t>
      </w:r>
      <w:r w:rsidR="00B67CE8" w:rsidRPr="00C23F4C">
        <w:rPr>
          <w:rFonts w:ascii="Arial" w:hAnsi="Arial" w:cs="Arial"/>
          <w:sz w:val="19"/>
          <w:szCs w:val="19"/>
          <w:lang w:val="sk-SK"/>
        </w:rPr>
        <w:t xml:space="preserve"> účastník</w:t>
      </w:r>
      <w:r w:rsidR="00750258">
        <w:rPr>
          <w:rFonts w:ascii="Arial" w:hAnsi="Arial" w:cs="Arial"/>
          <w:sz w:val="19"/>
          <w:szCs w:val="19"/>
          <w:lang w:val="sk-SK"/>
        </w:rPr>
        <w:t>a</w:t>
      </w:r>
      <w:r w:rsidR="00B67CE8" w:rsidRPr="00C23F4C">
        <w:rPr>
          <w:rFonts w:ascii="Arial" w:hAnsi="Arial" w:cs="Arial"/>
          <w:sz w:val="19"/>
          <w:szCs w:val="19"/>
          <w:lang w:val="sk-SK"/>
        </w:rPr>
        <w:t xml:space="preserve"> „Súhlas dotknutej osoby - </w:t>
      </w:r>
      <w:r w:rsidR="00B67CE8">
        <w:rPr>
          <w:rFonts w:ascii="Arial" w:hAnsi="Arial" w:cs="Arial"/>
          <w:sz w:val="19"/>
          <w:szCs w:val="19"/>
          <w:lang w:val="sk-SK"/>
        </w:rPr>
        <w:t>účastníka</w:t>
      </w:r>
      <w:r w:rsidR="00B67CE8" w:rsidRPr="00C23F4C">
        <w:rPr>
          <w:rFonts w:ascii="Arial" w:hAnsi="Arial" w:cs="Arial"/>
          <w:sz w:val="19"/>
          <w:szCs w:val="19"/>
          <w:lang w:val="sk-SK"/>
        </w:rPr>
        <w:t xml:space="preserve"> - so správou, spracovaním a uchovaním osobných údajov“ podľa vzoru poskytovateľa</w:t>
      </w:r>
      <w:r w:rsidR="00B67CE8">
        <w:rPr>
          <w:rFonts w:ascii="Arial" w:hAnsi="Arial" w:cs="Arial"/>
          <w:sz w:val="19"/>
          <w:szCs w:val="19"/>
          <w:lang w:val="sk-SK"/>
        </w:rPr>
        <w:t xml:space="preserve"> </w:t>
      </w:r>
      <w:r w:rsidR="00B67CE8" w:rsidRPr="00C23F4C">
        <w:rPr>
          <w:rFonts w:ascii="Arial" w:hAnsi="Arial" w:cs="Arial"/>
          <w:sz w:val="19"/>
          <w:szCs w:val="19"/>
          <w:lang w:val="sk-SK"/>
        </w:rPr>
        <w:t>(príloha č. 4</w:t>
      </w:r>
      <w:r w:rsidR="00E540B7">
        <w:rPr>
          <w:rFonts w:ascii="Arial" w:hAnsi="Arial" w:cs="Arial"/>
          <w:sz w:val="19"/>
          <w:szCs w:val="19"/>
          <w:lang w:val="sk-SK"/>
        </w:rPr>
        <w:t>2</w:t>
      </w:r>
      <w:r w:rsidR="00B67CE8" w:rsidRPr="00C23F4C">
        <w:rPr>
          <w:rFonts w:ascii="Arial" w:hAnsi="Arial" w:cs="Arial"/>
          <w:sz w:val="19"/>
          <w:szCs w:val="19"/>
          <w:lang w:val="sk-SK"/>
        </w:rPr>
        <w:t>). Základným  údajom pre akt</w:t>
      </w:r>
      <w:r w:rsidR="00A85572">
        <w:rPr>
          <w:rFonts w:ascii="Arial" w:hAnsi="Arial" w:cs="Arial"/>
          <w:sz w:val="19"/>
          <w:szCs w:val="19"/>
          <w:lang w:val="sk-SK"/>
        </w:rPr>
        <w:t>iváciu Karty účastníka 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00B67CE8"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8"/>
      </w:r>
      <w:r w:rsidR="00B67CE8" w:rsidRPr="00C23F4C">
        <w:rPr>
          <w:rFonts w:ascii="Arial" w:hAnsi="Arial" w:cs="Arial"/>
          <w:sz w:val="19"/>
          <w:szCs w:val="19"/>
          <w:lang w:val="sk-SK"/>
        </w:rPr>
        <w:t>. Prepojením ITMS2014+ s registrom fyzických osôb dôjde k automatickému vygenerovaniu ostatných základných dát o účastníko</w:t>
      </w:r>
      <w:r w:rsidR="00B66982">
        <w:rPr>
          <w:rFonts w:ascii="Arial" w:hAnsi="Arial" w:cs="Arial"/>
          <w:sz w:val="19"/>
          <w:szCs w:val="19"/>
          <w:lang w:val="sk-SK"/>
        </w:rPr>
        <w:t>vi</w:t>
      </w:r>
      <w:r w:rsidR="00B67CE8" w:rsidRPr="00C23F4C">
        <w:rPr>
          <w:rFonts w:ascii="Arial" w:hAnsi="Arial" w:cs="Arial"/>
          <w:sz w:val="19"/>
          <w:szCs w:val="19"/>
          <w:lang w:val="sk-SK"/>
        </w:rPr>
        <w:t>. Následne ITMS takéhoto účastníka eviduje ako „Účastník má SK rodné číslo“ a zvyšné dáta zbiera</w:t>
      </w:r>
      <w:r w:rsidR="00A85572">
        <w:rPr>
          <w:rFonts w:ascii="Arial" w:hAnsi="Arial" w:cs="Arial"/>
          <w:sz w:val="19"/>
          <w:szCs w:val="19"/>
          <w:lang w:val="sk-SK"/>
        </w:rPr>
        <w:t xml:space="preserve"> </w:t>
      </w:r>
      <w:r w:rsidR="00B67CE8">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00B67CE8"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00B67CE8"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00B67CE8"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p>
    <w:p w14:paraId="60025E5B" w14:textId="37EB8C1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xml:space="preserve">, prijímateľ je povinný dať takémuto účastníkovi na podpis relevantne </w:t>
      </w:r>
      <w:r w:rsidRPr="00C23F4C">
        <w:rPr>
          <w:rFonts w:ascii="Arial" w:hAnsi="Arial" w:cs="Arial"/>
          <w:sz w:val="19"/>
          <w:szCs w:val="19"/>
          <w:lang w:val="sk-SK"/>
        </w:rPr>
        <w:lastRenderedPageBreak/>
        <w:t>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r w:rsidRPr="00C23F4C">
        <w:rPr>
          <w:rFonts w:ascii="Arial" w:hAnsi="Arial" w:cs="Arial"/>
          <w:sz w:val="19"/>
          <w:szCs w:val="19"/>
          <w:lang w:val="sk-SK"/>
        </w:rPr>
        <w:t>. Prijímateľ je povinný tieto vyhlásenia</w:t>
      </w:r>
      <w:r w:rsidR="00B572EF">
        <w:rPr>
          <w:rStyle w:val="Odkaznapoznmkupodiarou"/>
          <w:rFonts w:cs="Arial"/>
          <w:szCs w:val="19"/>
          <w:lang w:val="sk-SK"/>
        </w:rPr>
        <w:footnoteReference w:id="9"/>
      </w:r>
      <w:r w:rsidRPr="00C23F4C">
        <w:rPr>
          <w:rFonts w:ascii="Arial" w:hAnsi="Arial" w:cs="Arial"/>
          <w:sz w:val="19"/>
          <w:szCs w:val="19"/>
          <w:lang w:val="sk-SK"/>
        </w:rPr>
        <w:t xml:space="preserve"> zbierať a uchovávať v časovej nadväznosti k relevantnej monitorovacej správe. </w:t>
      </w:r>
    </w:p>
    <w:p w14:paraId="55EAB09C" w14:textId="77777777" w:rsidR="00B67CE8" w:rsidRPr="00C23F4C" w:rsidRDefault="00B67CE8" w:rsidP="00B67CE8">
      <w:pPr>
        <w:spacing w:before="120" w:after="120"/>
        <w:jc w:val="both"/>
        <w:rPr>
          <w:rFonts w:cs="Arial"/>
          <w:color w:val="000000"/>
          <w:szCs w:val="19"/>
        </w:rPr>
      </w:pPr>
      <w:r w:rsidRPr="00C23F4C">
        <w:rPr>
          <w:rFonts w:cs="Arial"/>
          <w:color w:val="000000"/>
          <w:szCs w:val="19"/>
        </w:rPr>
        <w:t>Jeden účastník môže byť vykázaný v každom projekte len raz. To znamená, že osoba môže byť ako účastník vykázaná vo viacerých projektoch, ale v rámci jedného projektu môže byť vykázaná len raz, bez ohľadu na to, koľkých aktivít sa v rámci projektu zúčastní.</w:t>
      </w:r>
    </w:p>
    <w:p w14:paraId="6DE9BEFB" w14:textId="742C5DA6" w:rsidR="00594863" w:rsidRPr="0073389C" w:rsidRDefault="001C47DE" w:rsidP="005122B5">
      <w:pPr>
        <w:spacing w:before="120" w:after="120"/>
        <w:jc w:val="both"/>
        <w:rPr>
          <w:szCs w:val="19"/>
        </w:rPr>
      </w:pPr>
      <w:r w:rsidRPr="005122B5">
        <w:rPr>
          <w:rFonts w:cs="Arial"/>
          <w:color w:val="000000"/>
          <w:szCs w:val="19"/>
        </w:rPr>
        <w:t xml:space="preserve">Ďalšie informácie k  vykazovaniu mikroúdajov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p>
    <w:p w14:paraId="7A55CE64" w14:textId="77777777" w:rsidR="002F32E4" w:rsidRPr="0054520F" w:rsidRDefault="00E83090" w:rsidP="009A78AB">
      <w:pPr>
        <w:numPr>
          <w:ilvl w:val="0"/>
          <w:numId w:val="30"/>
        </w:numPr>
        <w:spacing w:before="120" w:after="120" w:line="288" w:lineRule="auto"/>
        <w:ind w:left="567" w:hanging="283"/>
        <w:jc w:val="both"/>
        <w:rPr>
          <w:szCs w:val="19"/>
        </w:rPr>
      </w:pPr>
      <w:r w:rsidRPr="00F010A7">
        <w:rPr>
          <w:szCs w:val="19"/>
        </w:rPr>
        <w:t>Doplňujúce monitorovacie údaje k ŽoP</w:t>
      </w:r>
      <w:r w:rsidRPr="00F010A7" w:rsidDel="00E83090">
        <w:rPr>
          <w:szCs w:val="19"/>
        </w:rPr>
        <w:t xml:space="preserve"> </w:t>
      </w:r>
    </w:p>
    <w:p w14:paraId="6269050C" w14:textId="0A0BFA8C" w:rsidR="00FD7E98" w:rsidRPr="00F010A7" w:rsidRDefault="002F32E4" w:rsidP="00FD7E98">
      <w:pPr>
        <w:pStyle w:val="Default"/>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r w:rsidR="00215D0B" w:rsidRPr="0027405B">
        <w:rPr>
          <w:rFonts w:ascii="Arial" w:hAnsi="Arial" w:cs="Arial"/>
          <w:sz w:val="19"/>
          <w:szCs w:val="19"/>
          <w:lang w:val="sk-SK"/>
        </w:rPr>
        <w:t>ŽoP</w:t>
      </w:r>
      <w:r w:rsidRPr="0027405B">
        <w:rPr>
          <w:rFonts w:ascii="Arial" w:hAnsi="Arial" w:cs="Arial"/>
          <w:sz w:val="19"/>
          <w:szCs w:val="19"/>
          <w:lang w:val="sk-SK"/>
        </w:rPr>
        <w:t xml:space="preserve"> </w:t>
      </w:r>
      <w:r w:rsidR="0044377D" w:rsidRPr="0027405B">
        <w:rPr>
          <w:rFonts w:ascii="Arial" w:hAnsi="Arial" w:cs="Arial"/>
          <w:sz w:val="19"/>
          <w:szCs w:val="19"/>
          <w:lang w:val="sk-SK"/>
        </w:rPr>
        <w:t>typu priebežná platba, zúčtovanie zálohovej platby a poskytnutie predfinancovania</w:t>
      </w:r>
      <w:r w:rsidRPr="0027405B">
        <w:rPr>
          <w:rFonts w:ascii="Arial" w:hAnsi="Arial" w:cs="Arial"/>
          <w:sz w:val="19"/>
          <w:szCs w:val="19"/>
          <w:lang w:val="sk-SK"/>
        </w:rPr>
        <w:t xml:space="preserve">. </w:t>
      </w:r>
      <w:r w:rsidR="00215D0B" w:rsidRPr="0027405B">
        <w:rPr>
          <w:rFonts w:ascii="Arial" w:hAnsi="Arial" w:cs="Arial"/>
          <w:sz w:val="19"/>
          <w:szCs w:val="19"/>
          <w:lang w:val="sk-SK"/>
        </w:rPr>
        <w:t xml:space="preserve">Doplňujúce monitorovacie údaje sú poskytované len vo vzťahu k vybraným typom žiadostí o platbu </w:t>
      </w:r>
      <w:r w:rsidR="000B36A9" w:rsidRPr="0027405B">
        <w:rPr>
          <w:rFonts w:ascii="Arial" w:hAnsi="Arial" w:cs="Arial"/>
          <w:sz w:val="19"/>
          <w:szCs w:val="19"/>
          <w:lang w:val="sk-SK"/>
        </w:rPr>
        <w:t xml:space="preserve">a </w:t>
      </w:r>
      <w:r w:rsidRPr="0027405B">
        <w:rPr>
          <w:rFonts w:ascii="Arial" w:hAnsi="Arial" w:cs="Arial"/>
          <w:sz w:val="19"/>
          <w:szCs w:val="19"/>
          <w:lang w:val="sk-SK"/>
        </w:rPr>
        <w:t xml:space="preserve">viažu </w:t>
      </w:r>
      <w:r w:rsidR="00215D0B" w:rsidRPr="0027405B">
        <w:rPr>
          <w:rFonts w:ascii="Arial" w:hAnsi="Arial" w:cs="Arial"/>
          <w:sz w:val="19"/>
          <w:szCs w:val="19"/>
          <w:lang w:val="sk-SK"/>
        </w:rPr>
        <w:t xml:space="preserve">sa </w:t>
      </w:r>
      <w:r w:rsidRPr="0027405B">
        <w:rPr>
          <w:rFonts w:ascii="Arial" w:hAnsi="Arial" w:cs="Arial"/>
          <w:sz w:val="19"/>
          <w:szCs w:val="19"/>
          <w:lang w:val="sk-SK"/>
        </w:rPr>
        <w:t>na požadované financovanie.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2D7FFBF0" w14:textId="77777777" w:rsidR="00FD7E98" w:rsidRPr="0054520F" w:rsidRDefault="00FD7E98" w:rsidP="00FD7E98">
      <w:pPr>
        <w:pStyle w:val="Default"/>
        <w:jc w:val="both"/>
        <w:rPr>
          <w:rFonts w:ascii="Arial" w:hAnsi="Arial" w:cs="Arial"/>
          <w:color w:val="auto"/>
          <w:sz w:val="19"/>
          <w:szCs w:val="19"/>
          <w:lang w:val="sk-SK"/>
        </w:rPr>
      </w:pPr>
    </w:p>
    <w:p w14:paraId="7A55CE65" w14:textId="1F8F46C0" w:rsidR="002F32E4" w:rsidRPr="006114E9" w:rsidRDefault="002F32E4" w:rsidP="00AE0D10">
      <w:pPr>
        <w:pStyle w:val="Bulletslevel1"/>
        <w:numPr>
          <w:ilvl w:val="0"/>
          <w:numId w:val="0"/>
        </w:numPr>
        <w:spacing w:after="120" w:line="288" w:lineRule="auto"/>
        <w:ind w:left="567"/>
        <w:jc w:val="both"/>
        <w:rPr>
          <w:rFonts w:cs="Arial"/>
          <w:szCs w:val="19"/>
          <w:lang w:val="sk-SK"/>
        </w:rPr>
      </w:pPr>
    </w:p>
    <w:p w14:paraId="7A55CE66" w14:textId="1882F932" w:rsidR="00433EE7" w:rsidRPr="0073389C" w:rsidRDefault="00E51A8F" w:rsidP="00563905">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7A55CE67"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7A55CE68"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7A55CE69"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7A55CE6A" w14:textId="06428C74"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A55CE6B" w14:textId="78AB1E94"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7A55CE6C" w14:textId="100B3F6A"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ŽoP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w:t>
      </w:r>
      <w:r w:rsidR="001014C1">
        <w:t xml:space="preserve">v </w:t>
      </w:r>
      <w:r w:rsidR="00A161AA">
        <w:t>mimoriadn</w:t>
      </w:r>
      <w:r w:rsidR="001014C1">
        <w:t>ej</w:t>
      </w:r>
      <w:r w:rsidR="00A161AA">
        <w:t xml:space="preserve"> monitorovac</w:t>
      </w:r>
      <w:r w:rsidR="001014C1">
        <w:t>ej</w:t>
      </w:r>
      <w:r w:rsidR="00A161AA">
        <w:t xml:space="preserve"> správ</w:t>
      </w:r>
      <w:r w:rsidR="001014C1">
        <w:t>e</w:t>
      </w:r>
      <w:r w:rsidR="00C0124D">
        <w:t xml:space="preserve"> </w:t>
      </w:r>
      <w:r w:rsidR="001014C1">
        <w:t>(</w:t>
      </w:r>
      <w:r w:rsidR="00C0124D">
        <w:t>príloha č. 39</w:t>
      </w:r>
      <w:r w:rsidRPr="0073389C">
        <w:t xml:space="preserve">) a to bezodkladne od uplynutia 6 mesačnej lehoty. </w:t>
      </w:r>
    </w:p>
    <w:p w14:paraId="7A55CE6D"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7A55CE6E" w14:textId="27CA103C"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r w:rsidR="00EA330D">
        <w:rPr>
          <w:rStyle w:val="Odkaznapoznmkupodiarou"/>
          <w:szCs w:val="19"/>
          <w:lang w:val="sk-SK"/>
        </w:rPr>
        <w:footnoteReference w:id="10"/>
      </w:r>
      <w:r w:rsidRPr="0073389C">
        <w:rPr>
          <w:szCs w:val="19"/>
          <w:lang w:val="sk-SK"/>
        </w:rPr>
        <w:t>.</w:t>
      </w:r>
    </w:p>
    <w:p w14:paraId="7A55CE6F"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7A55CE70"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reálne dosiahnuté hodnoty ukazovateľov projektu; </w:t>
      </w:r>
    </w:p>
    <w:p w14:paraId="7A55CE71"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lastRenderedPageBreak/>
        <w:t xml:space="preserve">zoznam výstupov jednotlivých aktivít projektu; </w:t>
      </w:r>
    </w:p>
    <w:p w14:paraId="7A55CE72" w14:textId="67287701" w:rsidR="002F32E4" w:rsidRPr="0073389C" w:rsidRDefault="002F32E4" w:rsidP="005B7173">
      <w:pPr>
        <w:pStyle w:val="Bulletslevel2"/>
        <w:numPr>
          <w:ilvl w:val="0"/>
          <w:numId w:val="74"/>
        </w:numPr>
        <w:spacing w:after="120" w:line="288" w:lineRule="auto"/>
        <w:jc w:val="both"/>
        <w:rPr>
          <w:szCs w:val="19"/>
          <w:lang w:val="sk-SK"/>
        </w:rPr>
      </w:pPr>
      <w:r w:rsidRPr="0073389C">
        <w:rPr>
          <w:szCs w:val="19"/>
          <w:lang w:val="sk-SK"/>
        </w:rPr>
        <w:t>ďalšiu dokumentáciu</w:t>
      </w:r>
      <w:r w:rsidR="001440E5">
        <w:rPr>
          <w:rStyle w:val="Odkaznapoznmkupodiarou"/>
          <w:szCs w:val="19"/>
          <w:lang w:val="sk-SK"/>
        </w:rPr>
        <w:footnoteReference w:id="11"/>
      </w:r>
      <w:r w:rsidRPr="0073389C">
        <w:rPr>
          <w:szCs w:val="19"/>
          <w:lang w:val="sk-SK"/>
        </w:rPr>
        <w:t xml:space="preserve">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7A55CE73" w14:textId="03E21E9E"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A55CE74" w14:textId="46B3CA7E"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55CE75" w14:textId="594ECA34" w:rsidR="00274ECC" w:rsidRPr="0073389C" w:rsidRDefault="00274ECC" w:rsidP="00AE0D10">
      <w:pPr>
        <w:pStyle w:val="Bulletslevel1"/>
        <w:spacing w:after="120" w:line="288" w:lineRule="auto"/>
        <w:ind w:left="567" w:hanging="283"/>
        <w:jc w:val="both"/>
        <w:rPr>
          <w:szCs w:val="19"/>
          <w:lang w:val="sk-SK"/>
        </w:rPr>
      </w:pPr>
      <w:r w:rsidRPr="0073389C">
        <w:rPr>
          <w:szCs w:val="19"/>
          <w:lang w:val="sk-SK"/>
        </w:rPr>
        <w:t>Následná monitorovacia správa projektu obsah</w:t>
      </w:r>
      <w:r w:rsidR="00DF22AA" w:rsidRPr="0073389C">
        <w:rPr>
          <w:szCs w:val="19"/>
          <w:lang w:val="sk-SK"/>
        </w:rPr>
        <w:t>uje okrem iného</w:t>
      </w:r>
      <w:r w:rsidR="00347136">
        <w:rPr>
          <w:szCs w:val="19"/>
          <w:lang w:val="sk-SK"/>
        </w:rPr>
        <w:t xml:space="preserve"> </w:t>
      </w:r>
      <w:r w:rsidRPr="0073389C">
        <w:rPr>
          <w:szCs w:val="19"/>
          <w:lang w:val="sk-SK"/>
        </w:rPr>
        <w:t>a</w:t>
      </w:r>
      <w:r w:rsidR="00347136">
        <w:rPr>
          <w:szCs w:val="19"/>
          <w:lang w:val="sk-SK"/>
        </w:rPr>
        <w:t>j</w:t>
      </w:r>
      <w:r w:rsidRPr="0073389C">
        <w:rPr>
          <w:szCs w:val="19"/>
          <w:lang w:val="sk-SK"/>
        </w:rPr>
        <w:t xml:space="preserve">: </w:t>
      </w:r>
    </w:p>
    <w:p w14:paraId="7A55CE76" w14:textId="444A7922" w:rsidR="00274ECC" w:rsidRPr="0073389C" w:rsidRDefault="00DF22AA" w:rsidP="005B7173">
      <w:pPr>
        <w:pStyle w:val="Bulletslevel1"/>
        <w:numPr>
          <w:ilvl w:val="1"/>
          <w:numId w:val="75"/>
        </w:numPr>
        <w:rPr>
          <w:lang w:val="sk-SK"/>
        </w:rPr>
      </w:pPr>
      <w:r w:rsidRPr="0073389C">
        <w:rPr>
          <w:lang w:val="sk-SK"/>
        </w:rPr>
        <w:t>Identifikované problémy, riziká a ďalšie informácie v súvislosti s udržateľnosťou projektu</w:t>
      </w:r>
      <w:r w:rsidR="00CB05C2">
        <w:rPr>
          <w:lang w:val="sk-SK"/>
        </w:rPr>
        <w:t>, resp. následným monitorovaním projektu</w:t>
      </w:r>
      <w:r w:rsidR="00570FA4">
        <w:rPr>
          <w:lang w:val="sk-SK"/>
        </w:rPr>
        <w:t>;</w:t>
      </w:r>
      <w:r w:rsidRPr="0073389C">
        <w:rPr>
          <w:lang w:val="sk-SK"/>
        </w:rPr>
        <w:t xml:space="preserve"> </w:t>
      </w:r>
    </w:p>
    <w:p w14:paraId="7A55CE77" w14:textId="77777777" w:rsidR="00274ECC" w:rsidRPr="0073389C" w:rsidRDefault="00274ECC" w:rsidP="005B7173">
      <w:pPr>
        <w:pStyle w:val="Bulletslevel1"/>
        <w:numPr>
          <w:ilvl w:val="1"/>
          <w:numId w:val="75"/>
        </w:numPr>
        <w:rPr>
          <w:lang w:val="sk-SK"/>
        </w:rPr>
      </w:pPr>
      <w:r w:rsidRPr="0073389C">
        <w:rPr>
          <w:lang w:val="sk-SK"/>
        </w:rPr>
        <w:t xml:space="preserve">aktuálne hodnoty ukazovateľov; </w:t>
      </w:r>
    </w:p>
    <w:p w14:paraId="7A55CE78" w14:textId="77777777" w:rsidR="00274ECC" w:rsidRPr="0073389C" w:rsidRDefault="00274ECC" w:rsidP="005B7173">
      <w:pPr>
        <w:pStyle w:val="Bulletslevel1"/>
        <w:numPr>
          <w:ilvl w:val="1"/>
          <w:numId w:val="75"/>
        </w:numPr>
        <w:spacing w:after="120" w:line="288" w:lineRule="auto"/>
        <w:rPr>
          <w:lang w:val="sk-SK"/>
        </w:rPr>
      </w:pPr>
      <w:r w:rsidRPr="0073389C">
        <w:rPr>
          <w:lang w:val="sk-SK"/>
        </w:rPr>
        <w:t>správu o príjmoch a výdavkoch vyplývajúcich z užívania výsledku projektu</w:t>
      </w:r>
      <w:r w:rsidR="00DF22AA" w:rsidRPr="0073389C">
        <w:rPr>
          <w:lang w:val="sk-SK"/>
        </w:rPr>
        <w:t xml:space="preserve"> (ak relevantné)</w:t>
      </w:r>
      <w:r w:rsidRPr="0073389C">
        <w:rPr>
          <w:lang w:val="sk-SK"/>
        </w:rPr>
        <w:t>.</w:t>
      </w:r>
    </w:p>
    <w:p w14:paraId="7A55CE79" w14:textId="09D0A289"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7A55CE7A"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7A55CE7B" w14:textId="2A430984"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3678D229" w14:textId="77777777" w:rsidR="00F93253" w:rsidRDefault="00F93253" w:rsidP="00F93253">
      <w:pPr>
        <w:pStyle w:val="Default"/>
        <w:rPr>
          <w:rFonts w:ascii="Arial" w:hAnsi="Arial"/>
          <w:b/>
          <w:color w:val="auto"/>
          <w:sz w:val="19"/>
          <w:lang w:val="sk-SK"/>
        </w:rPr>
      </w:pPr>
    </w:p>
    <w:p w14:paraId="6488558F" w14:textId="77777777" w:rsidR="00F93253" w:rsidRDefault="00F93253" w:rsidP="00F93253">
      <w:pPr>
        <w:pStyle w:val="Default"/>
        <w:rPr>
          <w:rFonts w:ascii="Arial" w:hAnsi="Arial"/>
          <w:b/>
          <w:color w:val="auto"/>
          <w:sz w:val="19"/>
          <w:lang w:val="sk-SK"/>
        </w:rPr>
      </w:pPr>
    </w:p>
    <w:p w14:paraId="1B195821" w14:textId="55F880B4"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45B35F11" w14:textId="77777777" w:rsidR="00F651CD" w:rsidRDefault="00F93253" w:rsidP="00F651CD">
      <w:pPr>
        <w:pStyle w:val="Default"/>
        <w:jc w:val="both"/>
        <w:rPr>
          <w:rFonts w:ascii="Arial" w:hAnsi="Arial"/>
          <w:color w:val="auto"/>
          <w:sz w:val="19"/>
          <w:lang w:val="sk-SK"/>
        </w:rPr>
      </w:pPr>
      <w:r w:rsidRPr="003B2A65">
        <w:rPr>
          <w:lang w:val="sk-SK"/>
        </w:rPr>
        <w:br/>
      </w:r>
    </w:p>
    <w:p w14:paraId="6BCD96AB" w14:textId="1A8C8B0B" w:rsidR="00F651CD" w:rsidRDefault="00F651CD" w:rsidP="00F651CD">
      <w:pPr>
        <w:pStyle w:val="Default"/>
        <w:jc w:val="both"/>
        <w:rPr>
          <w:rFonts w:ascii="Arial" w:hAnsi="Arial"/>
          <w:color w:val="auto"/>
          <w:sz w:val="19"/>
          <w:lang w:val="sk-SK"/>
        </w:rPr>
      </w:pPr>
      <w:r>
        <w:rPr>
          <w:rFonts w:ascii="Arial" w:hAnsi="Arial"/>
          <w:color w:val="auto"/>
          <w:sz w:val="19"/>
          <w:lang w:val="sk-SK"/>
        </w:rPr>
        <w:t>Plánované cieľové hodnoty projektových m</w:t>
      </w:r>
      <w:r w:rsidRPr="00F93253">
        <w:rPr>
          <w:rFonts w:ascii="Arial" w:hAnsi="Arial"/>
          <w:color w:val="auto"/>
          <w:sz w:val="19"/>
          <w:lang w:val="sk-SK"/>
        </w:rPr>
        <w:t>erateľn</w:t>
      </w:r>
      <w:r>
        <w:rPr>
          <w:rFonts w:ascii="Arial" w:hAnsi="Arial"/>
          <w:color w:val="auto"/>
          <w:sz w:val="19"/>
          <w:lang w:val="sk-SK"/>
        </w:rPr>
        <w:t>ých</w:t>
      </w:r>
      <w:r w:rsidRPr="00F93253">
        <w:rPr>
          <w:rFonts w:ascii="Arial" w:hAnsi="Arial"/>
          <w:color w:val="auto"/>
          <w:sz w:val="19"/>
          <w:lang w:val="sk-SK"/>
        </w:rPr>
        <w:t xml:space="preserve"> ukazovate</w:t>
      </w:r>
      <w:r>
        <w:rPr>
          <w:rFonts w:ascii="Arial" w:hAnsi="Arial"/>
          <w:color w:val="auto"/>
          <w:sz w:val="19"/>
          <w:lang w:val="sk-SK"/>
        </w:rPr>
        <w:t>ľov (ďalej tiež ukazovateľ)</w:t>
      </w:r>
      <w:r w:rsidDel="00575791">
        <w:rPr>
          <w:rFonts w:ascii="Arial" w:hAnsi="Arial"/>
          <w:color w:val="auto"/>
          <w:sz w:val="19"/>
          <w:lang w:val="sk-SK"/>
        </w:rPr>
        <w:t xml:space="preserve"> </w:t>
      </w:r>
      <w:r>
        <w:rPr>
          <w:rFonts w:ascii="Arial" w:hAnsi="Arial"/>
          <w:color w:val="auto"/>
          <w:sz w:val="19"/>
          <w:lang w:val="sk-SK"/>
        </w:rPr>
        <w:t>zadefinované v zmluve o NFP/rozhodnutí o schválení ŽoNFP</w:t>
      </w:r>
      <w:r w:rsidRPr="00F93253">
        <w:rPr>
          <w:rFonts w:ascii="Arial" w:hAnsi="Arial"/>
          <w:color w:val="auto"/>
          <w:sz w:val="19"/>
          <w:lang w:val="sk-SK"/>
        </w:rPr>
        <w:t>, je možné meniť len v objektívne odôvodnených osobitných prípadoch.</w:t>
      </w:r>
      <w:r w:rsidR="00303F2B">
        <w:rPr>
          <w:rFonts w:ascii="Arial" w:hAnsi="Arial"/>
          <w:color w:val="auto"/>
          <w:sz w:val="19"/>
          <w:lang w:val="sk-SK"/>
        </w:rPr>
        <w:t xml:space="preserve"> </w:t>
      </w:r>
    </w:p>
    <w:p w14:paraId="491A0B4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Všeobecné pravidlá posudzovania dosiahnutých hodnôt</w:t>
      </w:r>
      <w:r>
        <w:rPr>
          <w:rFonts w:ascii="Arial" w:hAnsi="Arial"/>
          <w:color w:val="auto"/>
          <w:sz w:val="19"/>
          <w:u w:val="single"/>
          <w:lang w:val="sk-SK"/>
        </w:rPr>
        <w:t>.</w:t>
      </w:r>
    </w:p>
    <w:p w14:paraId="073008C0" w14:textId="203D824A"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Dosiahnuté hodnoty sa posudzujú za každý ukazovateľ </w:t>
      </w:r>
      <w:r w:rsidRPr="00F93253">
        <w:rPr>
          <w:rFonts w:ascii="Arial" w:hAnsi="Arial"/>
          <w:color w:val="auto"/>
          <w:sz w:val="19"/>
          <w:lang w:val="sk-SK"/>
        </w:rPr>
        <w:t>pri ukončení projektu</w:t>
      </w:r>
      <w:r>
        <w:rPr>
          <w:rFonts w:ascii="Arial" w:hAnsi="Arial"/>
          <w:color w:val="auto"/>
          <w:sz w:val="19"/>
          <w:lang w:val="sk-SK"/>
        </w:rPr>
        <w:t xml:space="preserve">, najneskôr však v dobe udržateľnosti/dobe následného monitorovania projektu, ak sú na projekte uplatňované ukazovatele s časom plnenia po ukončení realizácie projektu. </w:t>
      </w:r>
    </w:p>
    <w:p w14:paraId="791D5C18" w14:textId="77777777" w:rsidR="000711BA" w:rsidRDefault="00F651CD" w:rsidP="000711BA">
      <w:pPr>
        <w:pStyle w:val="Default"/>
        <w:jc w:val="both"/>
        <w:rPr>
          <w:rFonts w:ascii="Arial" w:hAnsi="Arial"/>
          <w:color w:val="auto"/>
          <w:sz w:val="19"/>
          <w:lang w:val="sk-SK"/>
        </w:rPr>
      </w:pPr>
      <w:r>
        <w:rPr>
          <w:rFonts w:ascii="Arial" w:hAnsi="Arial"/>
          <w:color w:val="auto"/>
          <w:sz w:val="19"/>
          <w:lang w:val="sk-SK"/>
        </w:rPr>
        <w:t>V prípade, že pri implementácii nastane skutočnosť, pri ktorej sa nedá čiastočne alebo vôbec postupovať podľa pravidiel a príkladov tu uvedených, RO pre OP EVS postupuje v ich logike a pri obdobných prípadoch rovnako.</w:t>
      </w:r>
      <w:r w:rsidR="000711BA" w:rsidRPr="000711BA">
        <w:rPr>
          <w:rFonts w:ascii="Arial" w:hAnsi="Arial"/>
          <w:color w:val="auto"/>
          <w:sz w:val="19"/>
          <w:lang w:val="sk-SK"/>
        </w:rPr>
        <w:t xml:space="preserve"> </w:t>
      </w:r>
    </w:p>
    <w:p w14:paraId="3658819C" w14:textId="1CBEEE0E" w:rsidR="00F651CD" w:rsidRDefault="000711BA" w:rsidP="00F651CD">
      <w:pPr>
        <w:pStyle w:val="Default"/>
        <w:jc w:val="both"/>
        <w:rPr>
          <w:rFonts w:ascii="Arial" w:hAnsi="Arial"/>
          <w:color w:val="auto"/>
          <w:sz w:val="19"/>
          <w:lang w:val="sk-SK"/>
        </w:rPr>
      </w:pPr>
      <w:r>
        <w:rPr>
          <w:rFonts w:ascii="Arial" w:hAnsi="Arial"/>
          <w:color w:val="auto"/>
          <w:sz w:val="19"/>
          <w:lang w:val="sk-SK"/>
        </w:rPr>
        <w:t xml:space="preserve">Nižšie uvedené postupy a príklady spôsobu výpočtu slúžia  na základné vymedzenie sumy NFP, ktorú môže RO pre OP EVS požadovať od prijímateľa vrátiť v zmysle čl. 10, ods.1 písmeno j) </w:t>
      </w:r>
      <w:r w:rsidR="00460926">
        <w:rPr>
          <w:rFonts w:ascii="Arial" w:hAnsi="Arial"/>
          <w:color w:val="auto"/>
          <w:sz w:val="19"/>
          <w:lang w:val="sk-SK"/>
        </w:rPr>
        <w:t xml:space="preserve">VZP </w:t>
      </w:r>
      <w:r>
        <w:rPr>
          <w:rFonts w:ascii="Arial" w:hAnsi="Arial"/>
          <w:color w:val="auto"/>
          <w:sz w:val="19"/>
          <w:lang w:val="sk-SK"/>
        </w:rPr>
        <w:t>Zmluvy o NFP.</w:t>
      </w:r>
      <w:r w:rsidR="00A7336C">
        <w:rPr>
          <w:rFonts w:ascii="Arial" w:hAnsi="Arial"/>
          <w:color w:val="auto"/>
          <w:sz w:val="19"/>
          <w:lang w:val="sk-SK"/>
        </w:rPr>
        <w:br/>
      </w:r>
    </w:p>
    <w:p w14:paraId="7C7115EF"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následkom mimoriadneho ukončenia zmluvy</w:t>
      </w:r>
    </w:p>
    <w:p w14:paraId="196370FB"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Pri posudzovaní nedosiahnutia </w:t>
      </w:r>
      <w:r w:rsidRPr="00F93253">
        <w:rPr>
          <w:rFonts w:ascii="Arial" w:hAnsi="Arial"/>
          <w:color w:val="auto"/>
          <w:sz w:val="19"/>
          <w:lang w:val="sk-SK"/>
        </w:rPr>
        <w:t xml:space="preserve"> </w:t>
      </w:r>
      <w:r>
        <w:rPr>
          <w:rFonts w:ascii="Arial" w:hAnsi="Arial"/>
          <w:color w:val="auto"/>
          <w:sz w:val="19"/>
          <w:lang w:val="sk-SK"/>
        </w:rPr>
        <w:t>cieľových hodnôt ukazovateľov  sa rozlišuje medzi merateľnými ukazovateľmi bez príznaku rizika a merateľnými ukazovateľmi s príznakom rizika.</w:t>
      </w:r>
    </w:p>
    <w:p w14:paraId="16F20A1A" w14:textId="32B806D1" w:rsidR="00F651CD" w:rsidRDefault="00F651CD" w:rsidP="00F651CD">
      <w:pPr>
        <w:pStyle w:val="Default"/>
        <w:jc w:val="both"/>
        <w:rPr>
          <w:rFonts w:ascii="Arial" w:hAnsi="Arial"/>
          <w:color w:val="auto"/>
          <w:sz w:val="19"/>
          <w:lang w:val="sk-SK"/>
        </w:rPr>
      </w:pPr>
      <w:r>
        <w:rPr>
          <w:rFonts w:ascii="Arial" w:hAnsi="Arial"/>
          <w:color w:val="auto"/>
          <w:sz w:val="19"/>
          <w:lang w:val="sk-SK"/>
        </w:rPr>
        <w:lastRenderedPageBreak/>
        <w:t xml:space="preserve">Dosiahnutie </w:t>
      </w:r>
      <w:r w:rsidRPr="00322106">
        <w:rPr>
          <w:rFonts w:ascii="Arial" w:hAnsi="Arial"/>
          <w:color w:val="auto"/>
          <w:sz w:val="19"/>
          <w:lang w:val="sk-SK"/>
        </w:rPr>
        <w:t xml:space="preserve">cieľovej hodnoty jednotlivého </w:t>
      </w:r>
      <w:r w:rsidRPr="00E07746">
        <w:rPr>
          <w:rFonts w:ascii="Arial" w:hAnsi="Arial"/>
          <w:color w:val="auto"/>
          <w:sz w:val="19"/>
          <w:u w:val="single"/>
          <w:lang w:val="sk-SK"/>
        </w:rPr>
        <w:t>ukazovateľa s príznakom</w:t>
      </w:r>
      <w:r w:rsidRPr="00322106">
        <w:rPr>
          <w:rFonts w:ascii="Arial" w:hAnsi="Arial"/>
          <w:color w:val="auto"/>
          <w:sz w:val="19"/>
          <w:lang w:val="sk-SK"/>
        </w:rPr>
        <w:t xml:space="preserve"> </w:t>
      </w:r>
      <w:r>
        <w:rPr>
          <w:rFonts w:ascii="Arial" w:hAnsi="Arial"/>
          <w:color w:val="auto"/>
          <w:sz w:val="19"/>
          <w:lang w:val="sk-SK"/>
        </w:rPr>
        <w:t xml:space="preserve">zníženej </w:t>
      </w:r>
      <w:r w:rsidRPr="00322106">
        <w:rPr>
          <w:rFonts w:ascii="Arial" w:hAnsi="Arial"/>
          <w:color w:val="auto"/>
          <w:sz w:val="19"/>
          <w:lang w:val="sk-SK"/>
        </w:rPr>
        <w:t xml:space="preserve">o viac ako 60 % </w:t>
      </w:r>
      <w:r>
        <w:rPr>
          <w:rFonts w:ascii="Arial" w:hAnsi="Arial"/>
          <w:color w:val="auto"/>
          <w:sz w:val="19"/>
          <w:lang w:val="sk-SK"/>
        </w:rPr>
        <w:t xml:space="preserve">alebo </w:t>
      </w:r>
      <w:r w:rsidRPr="00E07746">
        <w:rPr>
          <w:rFonts w:ascii="Arial" w:hAnsi="Arial"/>
          <w:color w:val="auto"/>
          <w:sz w:val="19"/>
          <w:u w:val="single"/>
          <w:lang w:val="sk-SK"/>
        </w:rPr>
        <w:t xml:space="preserve">ukazovateľa bez príznaku </w:t>
      </w:r>
      <w:r>
        <w:rPr>
          <w:rFonts w:ascii="Arial" w:hAnsi="Arial"/>
          <w:color w:val="auto"/>
          <w:sz w:val="19"/>
          <w:lang w:val="sk-SK"/>
        </w:rPr>
        <w:t>zníženej</w:t>
      </w:r>
      <w:r w:rsidRPr="00322106">
        <w:rPr>
          <w:rFonts w:ascii="Arial" w:hAnsi="Arial"/>
          <w:color w:val="auto"/>
          <w:sz w:val="19"/>
          <w:lang w:val="sk-SK"/>
        </w:rPr>
        <w:t xml:space="preserve"> o viac ako </w:t>
      </w:r>
      <w:r>
        <w:rPr>
          <w:rFonts w:ascii="Arial" w:hAnsi="Arial"/>
          <w:color w:val="auto"/>
          <w:sz w:val="19"/>
          <w:lang w:val="sk-SK"/>
        </w:rPr>
        <w:t>4</w:t>
      </w:r>
      <w:r w:rsidRPr="00322106">
        <w:rPr>
          <w:rFonts w:ascii="Arial" w:hAnsi="Arial"/>
          <w:color w:val="auto"/>
          <w:sz w:val="19"/>
          <w:lang w:val="sk-SK"/>
        </w:rPr>
        <w:t>0 % oproti výške, ktorá bola uvedená v Schválenej žiadosti o NFP, predstavuje nedosiahnutie cieľa Projektu</w:t>
      </w:r>
      <w:r>
        <w:rPr>
          <w:rFonts w:ascii="Arial" w:hAnsi="Arial"/>
          <w:color w:val="auto"/>
          <w:sz w:val="19"/>
          <w:lang w:val="sk-SK"/>
        </w:rPr>
        <w:t>,</w:t>
      </w:r>
      <w:r w:rsidRPr="00322106">
        <w:rPr>
          <w:rFonts w:ascii="Arial" w:hAnsi="Arial"/>
          <w:color w:val="auto"/>
          <w:sz w:val="19"/>
          <w:lang w:val="sk-SK"/>
        </w:rPr>
        <w:t xml:space="preserve"> v dôsledku čoho ide o podstatné porušenie </w:t>
      </w:r>
      <w:r>
        <w:rPr>
          <w:rFonts w:ascii="Arial" w:hAnsi="Arial"/>
          <w:color w:val="auto"/>
          <w:sz w:val="19"/>
          <w:lang w:val="sk-SK"/>
        </w:rPr>
        <w:t xml:space="preserve">zmluvy o  NFP/ resp. </w:t>
      </w:r>
      <w:r w:rsidRPr="00322106">
        <w:rPr>
          <w:rFonts w:ascii="Arial" w:hAnsi="Arial"/>
          <w:color w:val="auto"/>
          <w:sz w:val="19"/>
          <w:lang w:val="sk-SK"/>
        </w:rPr>
        <w:t>VP</w:t>
      </w:r>
      <w:r>
        <w:rPr>
          <w:rFonts w:ascii="Arial" w:hAnsi="Arial"/>
          <w:color w:val="auto"/>
          <w:sz w:val="19"/>
          <w:lang w:val="sk-SK"/>
        </w:rPr>
        <w:t xml:space="preserve"> a  </w:t>
      </w:r>
      <w:r w:rsidRPr="00896953">
        <w:rPr>
          <w:rFonts w:ascii="Arial" w:hAnsi="Arial"/>
          <w:color w:val="auto"/>
          <w:sz w:val="19"/>
          <w:lang w:val="sk-SK"/>
        </w:rPr>
        <w:t xml:space="preserve">poskytovateľ pristúpi k mimoriadnemu ukončeniu zmluvného vzťahu s následkom vrátenia všetkých poskytnutých prostriedkov v zmysle čl. 9, bod 3 Prílohy č.1 Všeobecných zmluvných podmienok k zmluve o NFP/ </w:t>
      </w:r>
      <w:r>
        <w:rPr>
          <w:rFonts w:ascii="Arial" w:hAnsi="Arial"/>
          <w:color w:val="auto"/>
          <w:sz w:val="19"/>
          <w:lang w:val="sk-SK"/>
        </w:rPr>
        <w:t xml:space="preserve">mimoriadnemu ukončeniu projektu </w:t>
      </w:r>
      <w:r w:rsidRPr="00896953">
        <w:rPr>
          <w:rFonts w:ascii="Arial" w:hAnsi="Arial"/>
          <w:color w:val="auto"/>
          <w:sz w:val="19"/>
          <w:lang w:val="sk-SK"/>
        </w:rPr>
        <w:t>v zmysle článku 15, bod 4 Prílohy č. 1 Práva a povinnosti poskytovateľa a prijímateľa v súvislosti s realizáciou projektu</w:t>
      </w:r>
      <w:r>
        <w:rPr>
          <w:rFonts w:ascii="Arial" w:hAnsi="Arial"/>
          <w:color w:val="auto"/>
          <w:sz w:val="19"/>
          <w:lang w:val="sk-SK"/>
        </w:rPr>
        <w:t xml:space="preserve"> rozhodnutia o schválení ŽoNFP</w:t>
      </w:r>
      <w:r w:rsidRPr="00896953">
        <w:rPr>
          <w:rFonts w:ascii="Arial" w:hAnsi="Arial"/>
          <w:color w:val="auto"/>
          <w:sz w:val="19"/>
          <w:lang w:val="sk-SK"/>
        </w:rPr>
        <w:t xml:space="preserve">. </w:t>
      </w:r>
    </w:p>
    <w:p w14:paraId="5E7A54C5" w14:textId="77777777" w:rsidR="00F651CD" w:rsidRDefault="00F651CD" w:rsidP="00F651CD">
      <w:pPr>
        <w:pStyle w:val="Default"/>
        <w:jc w:val="both"/>
        <w:rPr>
          <w:rFonts w:ascii="Arial" w:hAnsi="Arial"/>
          <w:color w:val="auto"/>
          <w:sz w:val="19"/>
          <w:lang w:val="sk-SK"/>
        </w:rPr>
      </w:pPr>
    </w:p>
    <w:p w14:paraId="1612F4C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w:t>
      </w:r>
      <w:r>
        <w:rPr>
          <w:rFonts w:ascii="Arial" w:hAnsi="Arial"/>
          <w:color w:val="auto"/>
          <w:sz w:val="19"/>
          <w:u w:val="single"/>
          <w:lang w:val="sk-SK"/>
        </w:rPr>
        <w:t xml:space="preserve"> bez mimoriadneho ukončenia zmluvy.</w:t>
      </w:r>
    </w:p>
    <w:p w14:paraId="7045C072" w14:textId="58EA5E42" w:rsidR="00F651CD" w:rsidRPr="006B33FB" w:rsidRDefault="00F651CD" w:rsidP="00F651CD">
      <w:pPr>
        <w:pStyle w:val="Default"/>
        <w:jc w:val="both"/>
        <w:rPr>
          <w:rFonts w:ascii="Arial" w:hAnsi="Arial"/>
          <w:color w:val="auto"/>
          <w:sz w:val="19"/>
          <w:lang w:val="sk-SK"/>
        </w:rPr>
      </w:pPr>
      <w:r w:rsidRPr="00E57B69">
        <w:rPr>
          <w:rFonts w:ascii="Arial" w:hAnsi="Arial"/>
          <w:color w:val="auto"/>
          <w:sz w:val="19"/>
          <w:lang w:val="sk-SK"/>
        </w:rPr>
        <w:t xml:space="preserve">Dosiahnutie cieľových hodnôt ukazovateľov sa posudzuje primárne na úrovni jednotlivých aktivít. </w:t>
      </w:r>
      <w:r>
        <w:rPr>
          <w:rFonts w:ascii="Arial" w:hAnsi="Arial"/>
          <w:color w:val="auto"/>
          <w:sz w:val="19"/>
          <w:lang w:val="sk-SK"/>
        </w:rPr>
        <w:t>V prípade, ak jednou hlavnou a</w:t>
      </w:r>
      <w:r w:rsidRPr="005C0191">
        <w:rPr>
          <w:rFonts w:ascii="Arial" w:hAnsi="Arial"/>
          <w:color w:val="auto"/>
          <w:sz w:val="19"/>
          <w:lang w:val="sk-SK"/>
        </w:rPr>
        <w:t>ktivitou dochádz</w:t>
      </w:r>
      <w:r>
        <w:rPr>
          <w:rFonts w:ascii="Arial" w:hAnsi="Arial"/>
          <w:color w:val="auto"/>
          <w:sz w:val="19"/>
          <w:lang w:val="sk-SK"/>
        </w:rPr>
        <w:t xml:space="preserve">a k naplneniu viac ako jedného </w:t>
      </w:r>
      <w:r w:rsidRPr="005C0191">
        <w:rPr>
          <w:rFonts w:ascii="Arial" w:hAnsi="Arial"/>
          <w:color w:val="auto"/>
          <w:sz w:val="19"/>
          <w:lang w:val="sk-SK"/>
        </w:rPr>
        <w:t>ukazovateľa</w:t>
      </w:r>
      <w:r w:rsidRPr="006B33FB">
        <w:rPr>
          <w:rFonts w:ascii="Arial" w:hAnsi="Arial"/>
          <w:color w:val="auto"/>
          <w:sz w:val="19"/>
          <w:lang w:val="sk-SK"/>
        </w:rPr>
        <w:t xml:space="preserve">, výška NFP sa zníži </w:t>
      </w:r>
      <w:r w:rsidRPr="00E57B69">
        <w:rPr>
          <w:rFonts w:ascii="Arial" w:hAnsi="Arial"/>
          <w:color w:val="auto"/>
          <w:sz w:val="19"/>
          <w:lang w:val="sk-SK"/>
        </w:rPr>
        <w:t>priamo</w:t>
      </w:r>
      <w:r w:rsidRPr="006B33FB">
        <w:rPr>
          <w:rFonts w:ascii="Arial" w:hAnsi="Arial"/>
          <w:color w:val="auto"/>
          <w:sz w:val="19"/>
          <w:lang w:val="sk-SK"/>
        </w:rPr>
        <w:t xml:space="preserve"> úmerne k zníženiu cieľovej hodnoty ukazovateľa po započítaní úrovne plnenia ostatných ukazovateľov</w:t>
      </w:r>
      <w:r>
        <w:rPr>
          <w:rFonts w:ascii="Arial" w:hAnsi="Arial"/>
          <w:color w:val="auto"/>
          <w:sz w:val="19"/>
          <w:lang w:val="sk-SK"/>
        </w:rPr>
        <w:t xml:space="preserve"> v aktivite vypočítanej</w:t>
      </w:r>
      <w:r w:rsidRPr="00A63392">
        <w:rPr>
          <w:rFonts w:ascii="Arial" w:hAnsi="Arial"/>
          <w:color w:val="auto"/>
          <w:sz w:val="19"/>
          <w:lang w:val="sk-SK"/>
        </w:rPr>
        <w:t xml:space="preserve"> ako aritmetický priemer týchto percentuálnych hodnôt</w:t>
      </w:r>
      <w:r>
        <w:rPr>
          <w:rFonts w:ascii="Arial" w:hAnsi="Arial"/>
          <w:color w:val="auto"/>
          <w:sz w:val="19"/>
          <w:lang w:val="sk-SK"/>
        </w:rPr>
        <w:t xml:space="preserve"> v čase plnenia posledného z nich</w:t>
      </w:r>
      <w:r>
        <w:rPr>
          <w:rStyle w:val="Odkaznapoznmkupodiarou"/>
          <w:color w:val="auto"/>
          <w:lang w:val="sk-SK"/>
        </w:rPr>
        <w:footnoteReference w:id="12"/>
      </w:r>
      <w:r w:rsidRPr="006B33FB">
        <w:rPr>
          <w:rFonts w:ascii="Arial" w:hAnsi="Arial"/>
          <w:color w:val="auto"/>
          <w:sz w:val="19"/>
          <w:lang w:val="sk-SK"/>
        </w:rPr>
        <w:t xml:space="preserve">, bez ohľadu na to, o ktorý druh ukazovateľa ide. </w:t>
      </w:r>
      <w:r>
        <w:rPr>
          <w:rFonts w:ascii="Arial" w:hAnsi="Arial"/>
          <w:color w:val="auto"/>
          <w:sz w:val="19"/>
          <w:lang w:val="sk-SK"/>
        </w:rPr>
        <w:t xml:space="preserve"> </w:t>
      </w:r>
    </w:p>
    <w:p w14:paraId="3EF4D82A" w14:textId="52D1C9C2" w:rsidR="00F651CD" w:rsidRDefault="00F651CD" w:rsidP="00F651CD">
      <w:pPr>
        <w:pStyle w:val="Default"/>
        <w:jc w:val="both"/>
        <w:rPr>
          <w:rFonts w:ascii="Arial" w:hAnsi="Arial"/>
          <w:color w:val="auto"/>
          <w:sz w:val="19"/>
          <w:lang w:val="sk-SK"/>
        </w:rPr>
      </w:pPr>
      <w:r w:rsidRPr="00E57B69">
        <w:rPr>
          <w:rFonts w:ascii="Arial" w:hAnsi="Arial"/>
          <w:color w:val="auto"/>
          <w:sz w:val="19"/>
          <w:lang w:val="sk-SK"/>
        </w:rPr>
        <w:t>V prípade, že prichádza k</w:t>
      </w:r>
      <w:r>
        <w:rPr>
          <w:rFonts w:ascii="Arial" w:hAnsi="Arial"/>
          <w:color w:val="auto"/>
          <w:sz w:val="19"/>
          <w:lang w:val="sk-SK"/>
        </w:rPr>
        <w:t> </w:t>
      </w:r>
      <w:r w:rsidRPr="00E57B69">
        <w:rPr>
          <w:rFonts w:ascii="Arial" w:hAnsi="Arial"/>
          <w:color w:val="auto"/>
          <w:sz w:val="19"/>
          <w:lang w:val="sk-SK"/>
        </w:rPr>
        <w:t>dosiahnutiu</w:t>
      </w:r>
      <w:r>
        <w:rPr>
          <w:rFonts w:ascii="Arial" w:hAnsi="Arial"/>
          <w:color w:val="auto"/>
          <w:sz w:val="19"/>
          <w:lang w:val="sk-SK"/>
        </w:rPr>
        <w:t xml:space="preserve"> hodnoty </w:t>
      </w:r>
      <w:r w:rsidRPr="00E57B69">
        <w:rPr>
          <w:rFonts w:ascii="Arial" w:hAnsi="Arial"/>
          <w:color w:val="auto"/>
          <w:sz w:val="19"/>
          <w:lang w:val="sk-SK"/>
        </w:rPr>
        <w:t>posudzovaného ukazovateľa vo viacerých hlavných aktivitách, berie sa do úvahy aritmetický priemer za dotknuté ukazovatele a aktivity. Cieľom takéhoto postupného posudzovania je</w:t>
      </w:r>
      <w:r>
        <w:rPr>
          <w:rFonts w:ascii="Arial" w:hAnsi="Arial"/>
          <w:color w:val="auto"/>
          <w:sz w:val="19"/>
          <w:lang w:val="sk-SK"/>
        </w:rPr>
        <w:t>,</w:t>
      </w:r>
      <w:r w:rsidRPr="00E57B69">
        <w:rPr>
          <w:rFonts w:ascii="Arial" w:hAnsi="Arial"/>
          <w:color w:val="auto"/>
          <w:sz w:val="19"/>
          <w:lang w:val="sk-SK"/>
        </w:rPr>
        <w:t xml:space="preserve"> v prípade dosiahnutia hodnoty ukazovateľa s možným dosahom na NFP,   znížiť NFP/vrátiť časť NFP vo vzťahu k tým hlavným aktivitám, v ktorých prichádza k dosiahnutiu znižovaného ukazovateľa.</w:t>
      </w:r>
    </w:p>
    <w:p w14:paraId="52159BBF" w14:textId="77777777" w:rsidR="00F651CD" w:rsidRPr="006B33FB" w:rsidRDefault="00F651CD" w:rsidP="00F651CD">
      <w:pPr>
        <w:pStyle w:val="Default"/>
        <w:jc w:val="both"/>
        <w:rPr>
          <w:rFonts w:ascii="Arial" w:hAnsi="Arial"/>
          <w:color w:val="auto"/>
          <w:sz w:val="19"/>
          <w:lang w:val="sk-SK"/>
        </w:rPr>
      </w:pPr>
      <w:r w:rsidRPr="00A63392">
        <w:rPr>
          <w:rFonts w:ascii="Arial" w:hAnsi="Arial"/>
          <w:color w:val="auto"/>
          <w:sz w:val="19"/>
          <w:lang w:val="sk-SK"/>
        </w:rPr>
        <w:t>Pri výpočte aritmetického priemeru sa zohľadňuje naplnenie plánovaných hodnôt ukazovateľov max. na 100 %, nie prekročených hodnôt ukazovateľov (t. j. viac ako 100 %).</w:t>
      </w:r>
      <w:r w:rsidRPr="00090D59">
        <w:rPr>
          <w:rFonts w:ascii="Arial" w:hAnsi="Arial"/>
          <w:color w:val="auto"/>
          <w:sz w:val="19"/>
          <w:lang w:val="sk-SK"/>
        </w:rPr>
        <w:t xml:space="preserve"> </w:t>
      </w:r>
    </w:p>
    <w:p w14:paraId="2204DC15" w14:textId="77777777" w:rsidR="00F651CD" w:rsidRDefault="00F651CD" w:rsidP="00F651CD">
      <w:pPr>
        <w:pStyle w:val="Default"/>
        <w:jc w:val="both"/>
        <w:rPr>
          <w:rFonts w:ascii="Arial" w:hAnsi="Arial"/>
          <w:color w:val="auto"/>
          <w:sz w:val="19"/>
          <w:lang w:val="sk-SK"/>
        </w:rPr>
      </w:pPr>
      <w:r w:rsidRPr="00F60EFC">
        <w:rPr>
          <w:rFonts w:ascii="Arial" w:hAnsi="Arial"/>
          <w:color w:val="auto"/>
          <w:sz w:val="19"/>
          <w:lang w:val="sk-SK"/>
        </w:rPr>
        <w:t>RO pre OP EVS pri krátení výdavkov v prípade nenaplnenia plánovaných hodnôt ukazovateľov výsledku zohľadní reálne čerpanie rozpočtu.</w:t>
      </w:r>
      <w:r>
        <w:rPr>
          <w:rFonts w:ascii="Arial" w:hAnsi="Arial"/>
          <w:color w:val="auto"/>
          <w:sz w:val="19"/>
          <w:lang w:val="sk-SK"/>
        </w:rPr>
        <w:t xml:space="preserve"> </w:t>
      </w:r>
    </w:p>
    <w:p w14:paraId="2F7BE879" w14:textId="77777777" w:rsidR="00F651CD" w:rsidRDefault="00F651CD" w:rsidP="00F651CD">
      <w:pPr>
        <w:pStyle w:val="Default"/>
        <w:jc w:val="both"/>
        <w:rPr>
          <w:rFonts w:ascii="Arial" w:hAnsi="Arial"/>
          <w:color w:val="auto"/>
          <w:sz w:val="19"/>
          <w:lang w:val="sk-SK"/>
        </w:rPr>
      </w:pPr>
    </w:p>
    <w:p w14:paraId="3F923170" w14:textId="77777777" w:rsidR="00F651CD" w:rsidRDefault="00F651CD" w:rsidP="00F651CD">
      <w:pPr>
        <w:pStyle w:val="Default"/>
        <w:jc w:val="both"/>
        <w:rPr>
          <w:rFonts w:ascii="Arial" w:hAnsi="Arial"/>
          <w:color w:val="auto"/>
          <w:sz w:val="19"/>
          <w:lang w:val="sk-SK"/>
        </w:rPr>
      </w:pPr>
    </w:p>
    <w:p w14:paraId="667F7A77"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dosahom na NFP</w:t>
      </w:r>
      <w:r>
        <w:rPr>
          <w:rFonts w:ascii="Arial" w:hAnsi="Arial"/>
          <w:color w:val="auto"/>
          <w:sz w:val="19"/>
          <w:u w:val="single"/>
          <w:lang w:val="sk-SK"/>
        </w:rPr>
        <w:t>.</w:t>
      </w:r>
    </w:p>
    <w:p w14:paraId="438A0CD5" w14:textId="60600498" w:rsidR="00F651CD" w:rsidRDefault="00F651CD" w:rsidP="00F651CD">
      <w:pPr>
        <w:pStyle w:val="Default"/>
        <w:jc w:val="both"/>
        <w:rPr>
          <w:rFonts w:ascii="Arial" w:hAnsi="Arial"/>
          <w:color w:val="auto"/>
          <w:sz w:val="19"/>
          <w:lang w:val="sk-SK"/>
        </w:rPr>
      </w:pPr>
      <w:r>
        <w:rPr>
          <w:rFonts w:ascii="Arial" w:hAnsi="Arial"/>
          <w:color w:val="auto"/>
          <w:sz w:val="19"/>
          <w:lang w:val="sk-SK"/>
        </w:rPr>
        <w:t>Ku kráteniu NFP môže pristúpiť RO pre OP EVS len vtedy, ak skutočné  naplnenie cieľových hodnôt merateľných ukazovateľov nemá za následok mimoriadne ukončenie zmluvy a súčasne n</w:t>
      </w:r>
      <w:r w:rsidRPr="00F93253">
        <w:rPr>
          <w:rFonts w:ascii="Arial" w:hAnsi="Arial"/>
          <w:color w:val="auto"/>
          <w:sz w:val="19"/>
          <w:lang w:val="sk-SK"/>
        </w:rPr>
        <w:t xml:space="preserve">aplnenie </w:t>
      </w:r>
      <w:r>
        <w:rPr>
          <w:rFonts w:ascii="Arial" w:hAnsi="Arial"/>
          <w:color w:val="auto"/>
          <w:sz w:val="19"/>
          <w:lang w:val="sk-SK"/>
        </w:rPr>
        <w:t>cieľových</w:t>
      </w:r>
      <w:r w:rsidRPr="00F93253">
        <w:rPr>
          <w:rFonts w:ascii="Arial" w:hAnsi="Arial"/>
          <w:color w:val="auto"/>
          <w:sz w:val="19"/>
          <w:lang w:val="sk-SK"/>
        </w:rPr>
        <w:t xml:space="preserve"> hodnôt </w:t>
      </w:r>
      <w:r>
        <w:rPr>
          <w:rFonts w:ascii="Arial" w:hAnsi="Arial"/>
          <w:color w:val="auto"/>
          <w:sz w:val="19"/>
          <w:lang w:val="sk-SK"/>
        </w:rPr>
        <w:t xml:space="preserve">projektových </w:t>
      </w:r>
      <w:r w:rsidRPr="00F93253">
        <w:rPr>
          <w:rFonts w:ascii="Arial" w:hAnsi="Arial"/>
          <w:color w:val="auto"/>
          <w:sz w:val="19"/>
          <w:lang w:val="sk-SK"/>
        </w:rPr>
        <w:t xml:space="preserve">merateľných ukazovateľov </w:t>
      </w:r>
      <w:r>
        <w:rPr>
          <w:rFonts w:ascii="Arial" w:hAnsi="Arial"/>
          <w:color w:val="auto"/>
          <w:sz w:val="19"/>
          <w:lang w:val="sk-SK"/>
        </w:rPr>
        <w:t>je na 89% a menej. V tomto prípade je</w:t>
      </w:r>
      <w:r w:rsidRPr="00567B0A">
        <w:rPr>
          <w:rFonts w:ascii="Arial" w:hAnsi="Arial"/>
          <w:color w:val="auto"/>
          <w:sz w:val="19"/>
          <w:lang w:val="sk-SK"/>
        </w:rPr>
        <w:t xml:space="preserve"> </w:t>
      </w:r>
      <w:r>
        <w:rPr>
          <w:rFonts w:ascii="Arial" w:hAnsi="Arial"/>
          <w:color w:val="auto"/>
          <w:sz w:val="19"/>
          <w:lang w:val="sk-SK"/>
        </w:rPr>
        <w:t xml:space="preserve">poskytovateľ oprávnený pristúpiť ku kráteniu </w:t>
      </w:r>
      <w:r w:rsidRPr="002E1A1C">
        <w:rPr>
          <w:rFonts w:ascii="Arial" w:hAnsi="Arial"/>
          <w:color w:val="auto"/>
          <w:sz w:val="19"/>
          <w:lang w:val="sk-SK"/>
        </w:rPr>
        <w:t>NFP pomerným krátením celkových oprávnených výdavkov</w:t>
      </w:r>
      <w:r>
        <w:rPr>
          <w:rFonts w:ascii="Arial" w:hAnsi="Arial"/>
          <w:color w:val="auto"/>
          <w:sz w:val="19"/>
          <w:lang w:val="sk-SK"/>
        </w:rPr>
        <w:t xml:space="preserve"> za dotknuté aktivity a pomernú časť nepriamych výdavkov. </w:t>
      </w:r>
    </w:p>
    <w:p w14:paraId="221B2CE9" w14:textId="77777777" w:rsidR="00F651CD" w:rsidRDefault="00F651CD" w:rsidP="00F651CD">
      <w:pPr>
        <w:pStyle w:val="Default"/>
        <w:jc w:val="both"/>
        <w:rPr>
          <w:rFonts w:ascii="Arial" w:hAnsi="Arial"/>
          <w:color w:val="auto"/>
          <w:sz w:val="19"/>
          <w:lang w:val="sk-SK"/>
        </w:rPr>
      </w:pPr>
    </w:p>
    <w:p w14:paraId="07969ED8" w14:textId="52216769"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za </w:t>
      </w:r>
      <w:r w:rsidR="000B4C3F">
        <w:rPr>
          <w:rFonts w:ascii="Arial" w:hAnsi="Arial"/>
          <w:color w:val="auto"/>
          <w:sz w:val="19"/>
          <w:lang w:val="sk-SK"/>
        </w:rPr>
        <w:t>m</w:t>
      </w:r>
      <w:r>
        <w:rPr>
          <w:rFonts w:ascii="Arial" w:hAnsi="Arial"/>
          <w:color w:val="auto"/>
          <w:sz w:val="19"/>
          <w:lang w:val="sk-SK"/>
        </w:rPr>
        <w:t xml:space="preserve">erateľný ukazovateľ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385880C9" w14:textId="77777777" w:rsidR="00F651CD" w:rsidRPr="00771817" w:rsidRDefault="00F651CD" w:rsidP="00771817">
      <w:pPr>
        <w:pStyle w:val="Default"/>
        <w:jc w:val="both"/>
        <w:rPr>
          <w:rFonts w:ascii="Arial" w:hAnsi="Arial"/>
          <w:color w:val="auto"/>
          <w:sz w:val="19"/>
          <w:lang w:val="sk-SK"/>
        </w:rPr>
      </w:pPr>
    </w:p>
    <w:p w14:paraId="36518154" w14:textId="481B1686" w:rsidR="00F651CD" w:rsidRPr="00A63392" w:rsidRDefault="00F651CD" w:rsidP="00F651CD">
      <w:pPr>
        <w:pStyle w:val="Textkomentra"/>
        <w:jc w:val="both"/>
        <w:rPr>
          <w:lang w:val="sk-SK"/>
        </w:rPr>
      </w:pPr>
      <w:r w:rsidRPr="00A63392">
        <w:rPr>
          <w:lang w:val="sk-SK"/>
        </w:rPr>
        <w:t>V prípade uplatnenia korekcie na projekt sa jej výška nezapočítava do percentuálneho reálneho čerpania rozpočtu pre výpočet sumy za nedosiahnut</w:t>
      </w:r>
      <w:r>
        <w:rPr>
          <w:lang w:val="sk-SK"/>
        </w:rPr>
        <w:t>ie</w:t>
      </w:r>
      <w:r w:rsidRPr="00A63392">
        <w:rPr>
          <w:lang w:val="sk-SK"/>
        </w:rPr>
        <w:t xml:space="preserve"> hodnoty projektových merateľných</w:t>
      </w:r>
      <w:r>
        <w:rPr>
          <w:lang w:val="sk-SK"/>
        </w:rPr>
        <w:t xml:space="preserve"> </w:t>
      </w:r>
      <w:r w:rsidRPr="00A63392">
        <w:rPr>
          <w:lang w:val="sk-SK"/>
        </w:rPr>
        <w:t xml:space="preserve">ukazovateľov, ale znižuje východiskovú sumu pre percentuálny výpočet sankcie. </w:t>
      </w:r>
    </w:p>
    <w:p w14:paraId="6FDB32FA" w14:textId="77777777" w:rsidR="00F651CD" w:rsidRPr="00EB58C6" w:rsidRDefault="00F651CD" w:rsidP="00F651CD">
      <w:pPr>
        <w:pStyle w:val="Default"/>
        <w:jc w:val="both"/>
        <w:rPr>
          <w:rFonts w:ascii="Arial" w:hAnsi="Arial"/>
          <w:color w:val="auto"/>
          <w:sz w:val="19"/>
          <w:lang w:val="sk-SK"/>
        </w:rPr>
      </w:pPr>
    </w:p>
    <w:p w14:paraId="473F9B41" w14:textId="5DD688B4"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w:t>
      </w:r>
      <w:r w:rsidR="000B4C3F">
        <w:rPr>
          <w:rFonts w:ascii="Arial" w:hAnsi="Arial"/>
          <w:color w:val="auto"/>
          <w:sz w:val="19"/>
          <w:lang w:val="sk-SK"/>
        </w:rPr>
        <w:t>m</w:t>
      </w:r>
      <w:r>
        <w:rPr>
          <w:rFonts w:ascii="Arial" w:hAnsi="Arial"/>
          <w:color w:val="auto"/>
          <w:sz w:val="19"/>
          <w:lang w:val="sk-SK"/>
        </w:rPr>
        <w:t xml:space="preserve">erateľné ukazovatele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Pr>
          <w:rFonts w:ascii="Arial" w:hAnsi="Arial"/>
          <w:color w:val="auto"/>
          <w:sz w:val="19"/>
          <w:lang w:val="sk-SK"/>
        </w:rPr>
        <w:t xml:space="preserve">projektu </w:t>
      </w:r>
      <w:r>
        <w:rPr>
          <w:rFonts w:ascii="Arial" w:hAnsi="Arial"/>
          <w:color w:val="auto"/>
          <w:sz w:val="19"/>
          <w:lang w:val="sk-SK"/>
        </w:rPr>
        <w:t>sa suma vypočíta takto:</w:t>
      </w:r>
    </w:p>
    <w:p w14:paraId="6E33DEF5" w14:textId="0A474C3E"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1 000 000 - 200 000 = 800 000, 15% z 800 000 = </w:t>
      </w:r>
      <w:r w:rsidRPr="00DA3A41">
        <w:rPr>
          <w:rFonts w:ascii="Arial" w:hAnsi="Arial"/>
          <w:color w:val="auto"/>
          <w:sz w:val="19"/>
          <w:u w:val="single"/>
          <w:lang w:val="sk-SK"/>
        </w:rPr>
        <w:t>120</w:t>
      </w:r>
      <w:r>
        <w:rPr>
          <w:rFonts w:ascii="Arial" w:hAnsi="Arial"/>
          <w:color w:val="auto"/>
          <w:sz w:val="19"/>
          <w:u w:val="single"/>
          <w:lang w:val="sk-SK"/>
        </w:rPr>
        <w:t> </w:t>
      </w:r>
      <w:r w:rsidRPr="00DA3A41">
        <w:rPr>
          <w:rFonts w:ascii="Arial" w:hAnsi="Arial"/>
          <w:color w:val="auto"/>
          <w:sz w:val="19"/>
          <w:u w:val="single"/>
          <w:lang w:val="sk-SK"/>
        </w:rPr>
        <w:t>000</w:t>
      </w:r>
      <w:r>
        <w:rPr>
          <w:rFonts w:ascii="Arial" w:hAnsi="Arial"/>
          <w:color w:val="auto"/>
          <w:sz w:val="19"/>
          <w:u w:val="single"/>
          <w:lang w:val="sk-SK"/>
        </w:rPr>
        <w:t xml:space="preserve"> (EUR).</w:t>
      </w:r>
    </w:p>
    <w:p w14:paraId="56FD4EBE" w14:textId="77777777"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 </w:t>
      </w:r>
    </w:p>
    <w:p w14:paraId="4EC2C509" w14:textId="77777777" w:rsidR="00F651CD" w:rsidRPr="00896953" w:rsidRDefault="00F651CD" w:rsidP="00F651CD">
      <w:pPr>
        <w:pStyle w:val="Default"/>
        <w:jc w:val="both"/>
        <w:rPr>
          <w:rFonts w:ascii="Arial" w:hAnsi="Arial"/>
          <w:color w:val="auto"/>
          <w:sz w:val="19"/>
          <w:lang w:val="sk-SK"/>
        </w:rPr>
      </w:pPr>
    </w:p>
    <w:p w14:paraId="210DC755"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bez dosahu na NFP</w:t>
      </w:r>
      <w:r>
        <w:rPr>
          <w:rFonts w:ascii="Arial" w:hAnsi="Arial"/>
          <w:color w:val="auto"/>
          <w:sz w:val="19"/>
          <w:u w:val="single"/>
          <w:lang w:val="sk-SK"/>
        </w:rPr>
        <w:t>.</w:t>
      </w:r>
    </w:p>
    <w:p w14:paraId="28A4D249" w14:textId="20947264"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V prípade, že budú</w:t>
      </w:r>
      <w:r>
        <w:rPr>
          <w:rFonts w:ascii="Arial" w:hAnsi="Arial"/>
          <w:color w:val="auto"/>
          <w:sz w:val="19"/>
          <w:lang w:val="sk-SK"/>
        </w:rPr>
        <w:t xml:space="preserve"> hodnoty </w:t>
      </w:r>
      <w:r w:rsidRPr="000735FD">
        <w:rPr>
          <w:rFonts w:ascii="Arial" w:hAnsi="Arial"/>
          <w:color w:val="auto"/>
          <w:sz w:val="19"/>
          <w:lang w:val="sk-SK"/>
        </w:rPr>
        <w:t xml:space="preserve">za jednotlivé aktivity alebo </w:t>
      </w:r>
      <w:r w:rsidRPr="00A63392">
        <w:rPr>
          <w:rFonts w:ascii="Arial" w:hAnsi="Arial"/>
          <w:color w:val="auto"/>
          <w:sz w:val="19"/>
          <w:lang w:val="sk-SK"/>
        </w:rPr>
        <w:t xml:space="preserve">za </w:t>
      </w:r>
      <w:r w:rsidRPr="000735FD">
        <w:rPr>
          <w:rFonts w:ascii="Arial" w:hAnsi="Arial"/>
          <w:color w:val="auto"/>
          <w:sz w:val="19"/>
          <w:lang w:val="sk-SK"/>
        </w:rPr>
        <w:t>súhrnne</w:t>
      </w:r>
      <w:r w:rsidRPr="00F93253">
        <w:rPr>
          <w:rFonts w:ascii="Arial" w:hAnsi="Arial"/>
          <w:color w:val="auto"/>
          <w:sz w:val="19"/>
          <w:lang w:val="sk-SK"/>
        </w:rPr>
        <w:t xml:space="preserve"> </w:t>
      </w:r>
      <w:r>
        <w:rPr>
          <w:rFonts w:ascii="Arial" w:hAnsi="Arial"/>
          <w:color w:val="auto"/>
          <w:sz w:val="19"/>
          <w:lang w:val="sk-SK"/>
        </w:rPr>
        <w:t>cieľové</w:t>
      </w:r>
      <w:r w:rsidRPr="00F93253">
        <w:rPr>
          <w:rFonts w:ascii="Arial" w:hAnsi="Arial"/>
          <w:color w:val="auto"/>
          <w:sz w:val="19"/>
          <w:lang w:val="sk-SK"/>
        </w:rPr>
        <w:t xml:space="preserve"> hodnoty</w:t>
      </w:r>
      <w:r>
        <w:rPr>
          <w:rFonts w:ascii="Arial" w:hAnsi="Arial"/>
          <w:color w:val="auto"/>
          <w:sz w:val="19"/>
          <w:lang w:val="sk-SK"/>
        </w:rPr>
        <w:t xml:space="preserve"> všetkých ukazovateľov</w:t>
      </w:r>
      <w:r w:rsidRPr="00F93253" w:rsidDel="000F7236">
        <w:rPr>
          <w:rFonts w:ascii="Arial" w:hAnsi="Arial"/>
          <w:color w:val="auto"/>
          <w:sz w:val="19"/>
          <w:lang w:val="sk-SK"/>
        </w:rPr>
        <w:t xml:space="preserve"> </w:t>
      </w:r>
      <w:r w:rsidRPr="00F93253">
        <w:rPr>
          <w:rFonts w:ascii="Arial" w:hAnsi="Arial"/>
          <w:color w:val="auto"/>
          <w:sz w:val="19"/>
          <w:lang w:val="sk-SK"/>
        </w:rPr>
        <w:t xml:space="preserve">naplnené minimálne na </w:t>
      </w:r>
      <w:r w:rsidRPr="00A63392">
        <w:rPr>
          <w:rFonts w:ascii="Arial" w:hAnsi="Arial"/>
          <w:color w:val="auto"/>
          <w:sz w:val="19"/>
          <w:lang w:val="sk-SK"/>
        </w:rPr>
        <w:t>90 %</w:t>
      </w:r>
      <w:r w:rsidRPr="00567B0A">
        <w:rPr>
          <w:rFonts w:ascii="Arial" w:hAnsi="Arial"/>
          <w:color w:val="auto"/>
          <w:sz w:val="19"/>
          <w:lang w:val="sk-SK"/>
        </w:rPr>
        <w:t xml:space="preserve"> a</w:t>
      </w:r>
      <w:r>
        <w:rPr>
          <w:rFonts w:ascii="Arial" w:hAnsi="Arial"/>
          <w:color w:val="auto"/>
          <w:sz w:val="19"/>
          <w:lang w:val="sk-SK"/>
        </w:rPr>
        <w:t> </w:t>
      </w:r>
      <w:r w:rsidRPr="00567B0A">
        <w:rPr>
          <w:rFonts w:ascii="Arial" w:hAnsi="Arial"/>
          <w:color w:val="auto"/>
          <w:sz w:val="19"/>
          <w:lang w:val="sk-SK"/>
        </w:rPr>
        <w:t>viac</w:t>
      </w:r>
      <w:r>
        <w:rPr>
          <w:rFonts w:ascii="Arial" w:hAnsi="Arial"/>
          <w:color w:val="auto"/>
          <w:sz w:val="19"/>
          <w:lang w:val="sk-SK"/>
        </w:rPr>
        <w:t>,</w:t>
      </w:r>
      <w:r w:rsidRPr="00F93253">
        <w:rPr>
          <w:rFonts w:ascii="Arial" w:hAnsi="Arial"/>
          <w:color w:val="auto"/>
          <w:sz w:val="19"/>
          <w:lang w:val="sk-SK"/>
        </w:rPr>
        <w:t xml:space="preserve"> </w:t>
      </w:r>
      <w:r>
        <w:rPr>
          <w:rFonts w:ascii="Arial" w:hAnsi="Arial"/>
          <w:color w:val="auto"/>
          <w:sz w:val="19"/>
          <w:lang w:val="sk-SK"/>
        </w:rPr>
        <w:t>poskytovateľ si</w:t>
      </w:r>
      <w:r w:rsidRPr="00F93253">
        <w:rPr>
          <w:rFonts w:ascii="Arial" w:hAnsi="Arial"/>
          <w:color w:val="auto"/>
          <w:sz w:val="19"/>
          <w:lang w:val="sk-SK"/>
        </w:rPr>
        <w:t xml:space="preserve"> nebude uplatňovať</w:t>
      </w:r>
      <w:r w:rsidRPr="00923BC1" w:rsidDel="004952A7">
        <w:rPr>
          <w:sz w:val="22"/>
          <w:szCs w:val="22"/>
          <w:lang w:val="sk-SK"/>
        </w:rPr>
        <w:t xml:space="preserve"> </w:t>
      </w:r>
      <w:r w:rsidRPr="00910594">
        <w:rPr>
          <w:rFonts w:ascii="Arial" w:hAnsi="Arial"/>
          <w:color w:val="auto"/>
          <w:sz w:val="19"/>
          <w:lang w:val="sk-SK"/>
        </w:rPr>
        <w:t>právo znížiť</w:t>
      </w:r>
      <w:r>
        <w:rPr>
          <w:rFonts w:ascii="Arial" w:hAnsi="Arial"/>
          <w:color w:val="auto"/>
          <w:sz w:val="19"/>
          <w:lang w:val="sk-SK"/>
        </w:rPr>
        <w:t xml:space="preserve"> </w:t>
      </w:r>
      <w:r w:rsidRPr="00910594">
        <w:rPr>
          <w:rFonts w:ascii="Arial" w:hAnsi="Arial"/>
          <w:color w:val="auto"/>
          <w:sz w:val="19"/>
          <w:lang w:val="sk-SK"/>
        </w:rPr>
        <w:t>výšku poskytovaného NFP</w:t>
      </w:r>
      <w:r>
        <w:rPr>
          <w:rFonts w:ascii="Arial" w:hAnsi="Arial"/>
          <w:color w:val="auto"/>
          <w:sz w:val="19"/>
          <w:lang w:val="sk-SK"/>
        </w:rPr>
        <w:t>/ vrátiť časť NFP</w:t>
      </w:r>
      <w:r w:rsidRPr="00910594">
        <w:rPr>
          <w:rFonts w:ascii="Arial" w:hAnsi="Arial"/>
          <w:color w:val="auto"/>
          <w:sz w:val="19"/>
          <w:lang w:val="sk-SK"/>
        </w:rPr>
        <w:t xml:space="preserve"> </w:t>
      </w:r>
      <w:r>
        <w:rPr>
          <w:rFonts w:ascii="Arial" w:hAnsi="Arial"/>
          <w:color w:val="auto"/>
          <w:sz w:val="19"/>
          <w:lang w:val="sk-SK"/>
        </w:rPr>
        <w:t>úmerne</w:t>
      </w:r>
      <w:r w:rsidRPr="00910594">
        <w:rPr>
          <w:rFonts w:ascii="Arial" w:hAnsi="Arial"/>
          <w:color w:val="auto"/>
          <w:sz w:val="19"/>
          <w:lang w:val="sk-SK"/>
        </w:rPr>
        <w:t xml:space="preserve"> k zníženiu hodnoty Merateľného ukazovateľa Projektu v zmysle čl. 10 ods. 1 písm. j) VZP</w:t>
      </w:r>
      <w:r>
        <w:rPr>
          <w:rFonts w:ascii="Arial" w:hAnsi="Arial"/>
          <w:color w:val="auto"/>
          <w:sz w:val="19"/>
          <w:lang w:val="sk-SK"/>
        </w:rPr>
        <w:t xml:space="preserve"> resp. </w:t>
      </w:r>
      <w:r w:rsidRPr="00622224">
        <w:rPr>
          <w:rFonts w:ascii="Arial" w:hAnsi="Arial"/>
          <w:color w:val="auto"/>
          <w:sz w:val="19"/>
          <w:lang w:val="sk-SK"/>
        </w:rPr>
        <w:t>čl. 16 ods. 1 písm. j) VP</w:t>
      </w:r>
      <w:r w:rsidRPr="00F93253">
        <w:rPr>
          <w:rFonts w:ascii="Arial" w:hAnsi="Arial"/>
          <w:color w:val="auto"/>
          <w:sz w:val="19"/>
          <w:lang w:val="sk-SK"/>
        </w:rPr>
        <w:t>.</w:t>
      </w:r>
    </w:p>
    <w:p w14:paraId="5623FC28" w14:textId="77777777"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 xml:space="preserve"> </w:t>
      </w:r>
    </w:p>
    <w:p w14:paraId="3D8D68DE" w14:textId="39E9ED52"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w:t>
      </w:r>
      <w:r>
        <w:rPr>
          <w:rFonts w:ascii="Arial" w:hAnsi="Arial"/>
          <w:color w:val="auto"/>
          <w:sz w:val="19"/>
          <w:lang w:val="sk-SK"/>
        </w:rPr>
        <w:lastRenderedPageBreak/>
        <w:t xml:space="preserve">hodnote reálne čerpal rozpočet. </w:t>
      </w:r>
      <w:r w:rsidRPr="00F60EFC">
        <w:rPr>
          <w:rFonts w:ascii="Arial" w:hAnsi="Arial"/>
          <w:color w:val="auto"/>
          <w:sz w:val="19"/>
          <w:lang w:val="sk-SK"/>
        </w:rPr>
        <w:t>RO pre OP EVS v</w:t>
      </w:r>
      <w:r>
        <w:rPr>
          <w:rFonts w:ascii="Arial" w:hAnsi="Arial"/>
          <w:color w:val="auto"/>
          <w:sz w:val="19"/>
          <w:lang w:val="sk-SK"/>
        </w:rPr>
        <w:t xml:space="preserve"> tomto </w:t>
      </w:r>
      <w:r w:rsidRPr="00F60EFC">
        <w:rPr>
          <w:rFonts w:ascii="Arial" w:hAnsi="Arial"/>
          <w:color w:val="auto"/>
          <w:sz w:val="19"/>
          <w:lang w:val="sk-SK"/>
        </w:rPr>
        <w:t xml:space="preserve">prípade </w:t>
      </w:r>
      <w:r>
        <w:rPr>
          <w:rFonts w:ascii="Arial" w:hAnsi="Arial"/>
          <w:color w:val="auto"/>
          <w:sz w:val="19"/>
          <w:lang w:val="sk-SK"/>
        </w:rPr>
        <w:t>uplatní pravidlo o</w:t>
      </w:r>
      <w:r w:rsidRPr="007961CB">
        <w:rPr>
          <w:rFonts w:ascii="Arial" w:hAnsi="Arial"/>
          <w:color w:val="auto"/>
          <w:sz w:val="19"/>
          <w:lang w:val="sk-SK"/>
        </w:rPr>
        <w:t xml:space="preserve"> </w:t>
      </w:r>
      <w:r>
        <w:rPr>
          <w:rFonts w:ascii="Arial" w:hAnsi="Arial"/>
          <w:color w:val="auto"/>
          <w:sz w:val="19"/>
          <w:lang w:val="sk-SK"/>
        </w:rPr>
        <w:t>zohľadnení reálneho čerpania pri nedosiahnutí plánovaných cieľových hodnôt.</w:t>
      </w:r>
    </w:p>
    <w:p w14:paraId="74FCDA6C" w14:textId="77777777" w:rsidR="00F651CD" w:rsidRDefault="00F651CD" w:rsidP="00F651CD">
      <w:pPr>
        <w:pStyle w:val="Default"/>
        <w:jc w:val="both"/>
        <w:rPr>
          <w:rFonts w:ascii="Arial" w:hAnsi="Arial"/>
          <w:color w:val="auto"/>
          <w:sz w:val="19"/>
          <w:lang w:val="sk-SK"/>
        </w:rPr>
      </w:pPr>
    </w:p>
    <w:p w14:paraId="23544FE8" w14:textId="2E7B99E5"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všetky merateľné ukazovatele </w:t>
      </w:r>
      <w:r w:rsidR="004503DA">
        <w:rPr>
          <w:rFonts w:ascii="Arial" w:hAnsi="Arial"/>
          <w:color w:val="auto"/>
          <w:sz w:val="19"/>
          <w:lang w:val="sk-SK"/>
        </w:rPr>
        <w:t xml:space="preserve">projektu </w:t>
      </w:r>
      <w:r>
        <w:rPr>
          <w:rFonts w:ascii="Arial" w:hAnsi="Arial"/>
          <w:color w:val="auto"/>
          <w:sz w:val="19"/>
          <w:lang w:val="sk-SK"/>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1A7ED25A" w14:textId="77777777" w:rsidR="00BD3255" w:rsidRDefault="00BD3255" w:rsidP="00F651CD">
      <w:pPr>
        <w:pStyle w:val="Default"/>
        <w:jc w:val="both"/>
        <w:rPr>
          <w:rFonts w:ascii="Arial" w:hAnsi="Arial"/>
          <w:color w:val="auto"/>
          <w:sz w:val="19"/>
          <w:lang w:val="sk-SK"/>
        </w:rPr>
      </w:pPr>
    </w:p>
    <w:p w14:paraId="7A55CE7D" w14:textId="77777777" w:rsidR="007223B7" w:rsidRPr="0073389C" w:rsidRDefault="007223B7" w:rsidP="007223B7">
      <w:pPr>
        <w:pStyle w:val="Nadpis2"/>
        <w:rPr>
          <w:lang w:val="sk-SK"/>
        </w:rPr>
      </w:pPr>
      <w:bookmarkStart w:id="34" w:name="_Toc440372864"/>
      <w:bookmarkStart w:id="35" w:name="_Toc4576184"/>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34"/>
      <w:bookmarkEnd w:id="35"/>
    </w:p>
    <w:p w14:paraId="7A55CE7F" w14:textId="77777777" w:rsidR="00563905" w:rsidRPr="0073389C" w:rsidRDefault="00563905" w:rsidP="009B5B97">
      <w:pPr>
        <w:spacing w:before="120" w:after="120" w:line="288" w:lineRule="auto"/>
        <w:jc w:val="both"/>
      </w:pPr>
    </w:p>
    <w:p w14:paraId="7A55CE80" w14:textId="77777777" w:rsidR="00AE5A8F" w:rsidRPr="0073389C" w:rsidRDefault="00023A70" w:rsidP="009B5B97">
      <w:pPr>
        <w:pStyle w:val="Nadpis3"/>
        <w:spacing w:line="288" w:lineRule="auto"/>
        <w:ind w:left="567" w:firstLine="0"/>
        <w:rPr>
          <w:lang w:val="sk-SK"/>
        </w:rPr>
      </w:pPr>
      <w:bookmarkStart w:id="36" w:name="_Toc440372865"/>
      <w:bookmarkStart w:id="37" w:name="_Toc4576185"/>
      <w:r w:rsidRPr="0073389C">
        <w:rPr>
          <w:lang w:val="sk-SK"/>
        </w:rPr>
        <w:t>Charakter zmien a spôsob posudzovania zmien</w:t>
      </w:r>
      <w:bookmarkEnd w:id="36"/>
      <w:bookmarkEnd w:id="37"/>
    </w:p>
    <w:p w14:paraId="7A55CE81" w14:textId="6B38DDD2"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0D29B1DD" w14:textId="68474D88"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4C964CE8" w14:textId="77777777" w:rsidR="00DF609C" w:rsidRPr="0073389C" w:rsidRDefault="00DF609C" w:rsidP="009B5B97">
      <w:pPr>
        <w:spacing w:before="120" w:after="120" w:line="288" w:lineRule="auto"/>
        <w:jc w:val="both"/>
      </w:pPr>
    </w:p>
    <w:p w14:paraId="7A55CE82" w14:textId="5312A33F"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7A55CE83" w14:textId="1C8846BF"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7A55CE85" w14:textId="086B5276"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7A55CE86" w14:textId="63F069BE"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7A55CE87" w14:textId="6B86BE35"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14:paraId="753FC085" w14:textId="56F72F79"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w:t>
      </w:r>
      <w:r w:rsidR="00FA0151" w:rsidRPr="00FA0151">
        <w:rPr>
          <w:rFonts w:cs="Arial"/>
          <w:szCs w:val="19"/>
          <w:lang w:val="sk-SK"/>
        </w:rPr>
        <w:t>znenie ustanovení Zmluvy o poskytnutí NFP</w:t>
      </w:r>
      <w:r w:rsidR="00FA0151">
        <w:rPr>
          <w:rFonts w:cs="Arial"/>
          <w:szCs w:val="19"/>
        </w:rPr>
        <w:t>,</w:t>
      </w:r>
      <w:r w:rsidR="00FA0151" w:rsidRPr="00C750F1">
        <w:rPr>
          <w:szCs w:val="19"/>
          <w:lang w:val="sk-SK"/>
        </w:rPr>
        <w:t xml:space="preserve"> </w:t>
      </w:r>
      <w:r w:rsidRPr="00C750F1">
        <w:rPr>
          <w:szCs w:val="19"/>
          <w:lang w:val="sk-SK"/>
        </w:rPr>
        <w:t xml:space="preserve">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w:t>
      </w:r>
      <w:r w:rsidR="003E39CA">
        <w:rPr>
          <w:szCs w:val="19"/>
          <w:lang w:val="sk-SK"/>
        </w:rPr>
        <w:t xml:space="preserve"> personálnej matice,</w:t>
      </w:r>
      <w:r w:rsidRPr="00C750F1">
        <w:rPr>
          <w:szCs w:val="19"/>
          <w:lang w:val="sk-SK"/>
        </w:rPr>
        <w:t xml:space="preserve"> , , zmena štúdií)</w:t>
      </w:r>
      <w:r w:rsidR="00C750F1" w:rsidRPr="00C750F1">
        <w:rPr>
          <w:szCs w:val="19"/>
          <w:lang w:val="sk-SK"/>
        </w:rPr>
        <w:t>;</w:t>
      </w:r>
    </w:p>
    <w:p w14:paraId="1700631D" w14:textId="1DF7BDC9" w:rsidR="008F0217" w:rsidRDefault="00C750F1" w:rsidP="005B7173">
      <w:pPr>
        <w:pStyle w:val="Odsekzoznamu"/>
        <w:numPr>
          <w:ilvl w:val="0"/>
          <w:numId w:val="95"/>
        </w:numPr>
        <w:tabs>
          <w:tab w:val="left" w:pos="0"/>
        </w:tabs>
        <w:autoSpaceDE w:val="0"/>
        <w:autoSpaceDN w:val="0"/>
        <w:adjustRightInd w:val="0"/>
        <w:spacing w:before="120" w:after="120" w:line="288" w:lineRule="auto"/>
        <w:ind w:left="851"/>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7A55CE8A" w14:textId="707A3F82"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7A55CE8B"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3330DC91" w14:textId="570CB1EA"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3D7F730A" w14:textId="5A25F260" w:rsidR="00FD2BDF" w:rsidRPr="00FD2BDF" w:rsidRDefault="00FD2BDF" w:rsidP="00EC4569">
      <w:pPr>
        <w:numPr>
          <w:ilvl w:val="0"/>
          <w:numId w:val="40"/>
        </w:numPr>
        <w:spacing w:before="120" w:after="120" w:line="288" w:lineRule="auto"/>
        <w:ind w:left="709" w:hanging="284"/>
        <w:jc w:val="both"/>
        <w:rPr>
          <w:lang w:eastAsia="cs-CZ"/>
        </w:rPr>
      </w:pPr>
      <w:r>
        <w:rPr>
          <w:lang w:eastAsia="cs-CZ"/>
        </w:rPr>
        <w:lastRenderedPageBreak/>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A55CE8F" w14:textId="5C9FFBA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14:paraId="7A55CE91" w14:textId="4419705E" w:rsidR="00B3113C" w:rsidRPr="0073389C" w:rsidRDefault="005F7F8E" w:rsidP="0027405B">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14:paraId="7A55CE92" w14:textId="4F28990F"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7A55CE93" w14:textId="1EF88E02"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7A55CE94" w14:textId="6384B6C1"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7A55CE95"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7A55CE96" w14:textId="039BDA1D"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14:paraId="6569DBF7" w14:textId="07D09329" w:rsidR="00EC4569" w:rsidRPr="0085571F" w:rsidRDefault="00E008D8" w:rsidP="0085571F">
      <w:pPr>
        <w:tabs>
          <w:tab w:val="left" w:pos="0"/>
        </w:tabs>
        <w:spacing w:before="120" w:after="120" w:line="288" w:lineRule="auto"/>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r w:rsidR="00EC4569" w:rsidRPr="0085571F">
        <w:t>V prípade významnejšej zmeny je Prijímateľ povinný požiadať o zmenu Zmluvy o poskytnutí NFP pred vykonaním samotnej zmeny alebo pred uplynutím doby, ku ktorej sa požadovaná zmena viaže, alebo pred vznikom, prípadne zánikom skutočnosti, ktorá sa má prostredníctvom vykonania zmeny odvrátiť</w:t>
      </w:r>
      <w:r w:rsidR="00882891">
        <w:t xml:space="preserve"> (tzv. zmenové konanie ex ante)</w:t>
      </w:r>
      <w:r w:rsidR="00EC4569" w:rsidRPr="0085571F">
        <w:t xml:space="preserve">. </w:t>
      </w:r>
      <w:r w:rsidR="0085571F" w:rsidRPr="0085571F">
        <w:t xml:space="preserve">Významnejšími zmenami podliehajúcimi zmenovému konaniu ex- ante sú všetky zmeny, pre ktoré výslovne </w:t>
      </w:r>
      <w:r w:rsidR="0085571F">
        <w:t>zo</w:t>
      </w:r>
      <w:r w:rsidR="0085571F" w:rsidRPr="0085571F">
        <w:t xml:space="preserve"> Zmluvy o poskytnutí NFP alebo z Právnych dokumentov vydaných Poskytovateľom nevyplýva iný režim zmien.</w:t>
      </w:r>
    </w:p>
    <w:p w14:paraId="60581052" w14:textId="42DD0A61" w:rsidR="00EC4569" w:rsidRDefault="00EC4569" w:rsidP="0085571F">
      <w:pPr>
        <w:spacing w:before="120" w:after="120" w:line="288" w:lineRule="auto"/>
        <w:jc w:val="both"/>
      </w:pPr>
      <w:r w:rsidRPr="0085571F">
        <w:rPr>
          <w:b/>
        </w:rPr>
        <w:t>Osobitné významnejšie druhy zmien na ktoré sa vzťahuje zmenové konanie ex post v zmysle odseku 6.10 zmluvy o</w:t>
      </w:r>
      <w:r>
        <w:rPr>
          <w:b/>
        </w:rPr>
        <w:t> </w:t>
      </w:r>
      <w:r w:rsidRPr="0085571F">
        <w:rPr>
          <w:b/>
        </w:rPr>
        <w:t>NFP</w:t>
      </w:r>
      <w:r w:rsidR="00FF2438">
        <w:rPr>
          <w:rStyle w:val="Odkaznapoznmkupodiarou"/>
          <w:b/>
        </w:rPr>
        <w:footnoteReference w:id="13"/>
      </w:r>
      <w:r>
        <w:t>.</w:t>
      </w:r>
    </w:p>
    <w:p w14:paraId="33B83135" w14:textId="57328B59" w:rsidR="00FF2438" w:rsidRDefault="00FF2438" w:rsidP="005B7173">
      <w:pPr>
        <w:pStyle w:val="Odsekzoznamu"/>
        <w:numPr>
          <w:ilvl w:val="0"/>
          <w:numId w:val="126"/>
        </w:numPr>
        <w:spacing w:before="120" w:after="120" w:line="288" w:lineRule="auto"/>
        <w:jc w:val="both"/>
      </w:pPr>
      <w:r w:rsidRPr="001D0C1E">
        <w:t>Zmen</w:t>
      </w:r>
      <w:r>
        <w:t>a</w:t>
      </w:r>
      <w:r w:rsidRPr="001D0C1E">
        <w:t xml:space="preserve"> </w:t>
      </w:r>
      <w:r>
        <w:t xml:space="preserve">zmluvy ohľadom aplikácie </w:t>
      </w:r>
      <w:r w:rsidRPr="00033E1E">
        <w:t>očakávan</w:t>
      </w:r>
      <w:r>
        <w:t>ého</w:t>
      </w:r>
      <w:r w:rsidRPr="00033E1E">
        <w:t xml:space="preserve"> rast</w:t>
      </w:r>
      <w:r>
        <w:t>u</w:t>
      </w:r>
      <w:r w:rsidRPr="00033E1E">
        <w:t xml:space="preserve"> mzdových výdavkov</w:t>
      </w:r>
      <w:r>
        <w:t xml:space="preserve"> alebo  aplikácie funkčných platov, resp. ich ekvivalentu  pre výdavky, ktoré vzniknú v období od 1. januára 2019 a neskôr.</w:t>
      </w:r>
    </w:p>
    <w:p w14:paraId="37635FB8" w14:textId="2CB7E0C6" w:rsidR="00EC4569" w:rsidRDefault="00EC4569" w:rsidP="00EC4569">
      <w:pPr>
        <w:spacing w:before="120" w:after="120" w:line="288" w:lineRule="auto"/>
        <w:jc w:val="both"/>
        <w:rPr>
          <w:bCs/>
          <w:lang w:eastAsia="cs-CZ"/>
        </w:rPr>
      </w:pPr>
      <w:r>
        <w:t xml:space="preserve"> </w:t>
      </w:r>
      <w:r w:rsidRPr="00EC4569">
        <w:t>V prípade takýchto významnejších zmien je Prijímateľ oprávnený predložiť Žiadosť o platbu , ktorá ako prvá zahŕňa aspoň niektoré výdavky, ktoré sú požadovanou zmenou dotknuté, až po schválení takýchto významnejších zmien Poskytovateľom</w:t>
      </w:r>
      <w:r>
        <w:t>.</w:t>
      </w:r>
      <w:r w:rsidR="00FF2438">
        <w:t xml:space="preserve">  </w:t>
      </w:r>
    </w:p>
    <w:p w14:paraId="142DAA72" w14:textId="77777777" w:rsidR="00033F4A" w:rsidRPr="00033F4A" w:rsidRDefault="00033F4A" w:rsidP="00033F4A">
      <w:pPr>
        <w:spacing w:before="120" w:after="120" w:line="288" w:lineRule="auto"/>
        <w:ind w:left="851"/>
        <w:jc w:val="both"/>
        <w:rPr>
          <w:bCs/>
          <w:lang w:eastAsia="cs-CZ"/>
        </w:rPr>
      </w:pPr>
    </w:p>
    <w:p w14:paraId="043D0F26" w14:textId="7383EB7A" w:rsidR="00EB21CF"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w:t>
      </w:r>
      <w:r w:rsidR="00CD60A6">
        <w:t xml:space="preserve">negatívne </w:t>
      </w:r>
      <w:r w:rsidRPr="0073389C">
        <w:t>ovplyvnia charakter a parametre projektu alebo plnenie podmienok stanovených v zmluve/rozhodnutí– hovoríme o</w:t>
      </w:r>
      <w:r w:rsidR="006E22FD">
        <w:t> </w:t>
      </w:r>
      <w:r w:rsidR="00CD60A6" w:rsidRPr="00E86C06">
        <w:rPr>
          <w:rFonts w:cs="Arial"/>
          <w:szCs w:val="19"/>
        </w:rPr>
        <w:t>podstatn</w:t>
      </w:r>
      <w:r w:rsidR="00CD60A6">
        <w:rPr>
          <w:rFonts w:cs="Arial"/>
          <w:szCs w:val="19"/>
        </w:rPr>
        <w:t>ej zmene projektu, ktorá môže znamenať podstatné porušenie Zmluvy o poskytnutí NFP, vznik ktorého</w:t>
      </w:r>
      <w:r w:rsidRPr="0073389C">
        <w:t xml:space="preserve">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p>
    <w:p w14:paraId="7A55CE98" w14:textId="357AE086" w:rsidR="003E245B" w:rsidRPr="0073389C" w:rsidRDefault="00874BD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874BD7">
        <w:rPr>
          <w:b/>
        </w:rPr>
        <w:lastRenderedPageBreak/>
        <w:t>Žiadnu zmenu týkajúcu sa Projektu nemožno schváliť v prípade, ak predstavuje podstatnú zmenu projektu alebo môže spôsobiť podstatnú zmenu projektu.</w:t>
      </w:r>
    </w:p>
    <w:p w14:paraId="7A55CE99" w14:textId="163243A3"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7A55CE9A" w14:textId="4288025B"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7A55CE9B" w14:textId="77777777" w:rsidR="00DE2902" w:rsidRPr="0073389C" w:rsidRDefault="00DE2902" w:rsidP="009B5B97">
      <w:pPr>
        <w:spacing w:before="120" w:after="120" w:line="288" w:lineRule="auto"/>
        <w:jc w:val="both"/>
      </w:pPr>
    </w:p>
    <w:p w14:paraId="7A55CE9C" w14:textId="2445138E"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w:t>
      </w:r>
      <w:r w:rsidR="00736D4F">
        <w:t>musí</w:t>
      </w:r>
      <w:r w:rsidR="00736D4F" w:rsidRPr="0073389C">
        <w:t xml:space="preserve"> </w:t>
      </w:r>
      <w:r w:rsidRPr="0073389C">
        <w:t>prijímateľ požiadať o zmenu začiatku realizácie hlavných aktivít Žiadosťou o zmenu zmluvy ešte pred uplynutím omeškania o menej ako 3 mesiace</w:t>
      </w:r>
      <w:r w:rsidR="00736D4F">
        <w:t xml:space="preserve">, inak sa jedná podstatné porušenie Zmluvy o NFP s možným následkom odstúpenia od zmluvy s vrátením NFP, resp. časti NFP </w:t>
      </w:r>
      <w:r w:rsidRPr="0073389C">
        <w:t xml:space="preserve"> </w:t>
      </w:r>
    </w:p>
    <w:p w14:paraId="7A55CE9D"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7A55CE9E" w14:textId="6D17B68D"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7A55CE9F"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7A55CEA0" w14:textId="77777777" w:rsidR="00AE5A8F" w:rsidRPr="0073389C" w:rsidRDefault="00AE5A8F" w:rsidP="009B5B97">
      <w:pPr>
        <w:pStyle w:val="Nadpis3"/>
        <w:spacing w:line="288" w:lineRule="auto"/>
        <w:ind w:left="567" w:firstLine="0"/>
        <w:rPr>
          <w:lang w:val="sk-SK"/>
        </w:rPr>
      </w:pPr>
      <w:bookmarkStart w:id="38" w:name="_Toc410907854"/>
      <w:bookmarkStart w:id="39" w:name="_Toc440372866"/>
      <w:bookmarkStart w:id="40" w:name="_Toc4576186"/>
      <w:r w:rsidRPr="0073389C">
        <w:rPr>
          <w:lang w:val="sk-SK"/>
        </w:rPr>
        <w:t>Administrácia zmenového konania</w:t>
      </w:r>
      <w:bookmarkEnd w:id="38"/>
      <w:bookmarkEnd w:id="39"/>
      <w:bookmarkEnd w:id="40"/>
    </w:p>
    <w:p w14:paraId="7A55CEA1"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7A55CEA2"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A55CEA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7A55CEA4"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7A55CEA5" w14:textId="38C8FD43"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14:paraId="7A55CEA6" w14:textId="77777777" w:rsidR="00AE5A8F" w:rsidRPr="0073389C" w:rsidRDefault="00AE5A8F" w:rsidP="009B5B97">
      <w:pPr>
        <w:autoSpaceDE w:val="0"/>
        <w:autoSpaceDN w:val="0"/>
        <w:adjustRightInd w:val="0"/>
        <w:spacing w:before="120" w:after="120" w:line="288" w:lineRule="auto"/>
        <w:jc w:val="both"/>
      </w:pPr>
      <w:r w:rsidRPr="0073389C">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14:paraId="7A55CEA7"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7A55CEA8"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7A55CEA9"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7A55CEAA"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7A55CEAB" w14:textId="77777777" w:rsidR="00332C62" w:rsidRPr="0073389C" w:rsidRDefault="00332C62" w:rsidP="00F47300">
      <w:pPr>
        <w:pStyle w:val="Bulletslevel2"/>
        <w:spacing w:after="120" w:line="288" w:lineRule="auto"/>
        <w:ind w:left="567" w:hanging="283"/>
        <w:rPr>
          <w:lang w:val="sk-SK"/>
        </w:rPr>
      </w:pPr>
      <w:r w:rsidRPr="0073389C">
        <w:rPr>
          <w:lang w:val="sk-SK"/>
        </w:rPr>
        <w:lastRenderedPageBreak/>
        <w:t>dopad zmeny na dosiahnutie stanovených cieľov a monitorovacích ukazovateľov;</w:t>
      </w:r>
    </w:p>
    <w:p w14:paraId="7A55CEAC"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7A55CEAD" w14:textId="6E1178FE"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14:paraId="7A55CEAE" w14:textId="769C7B40"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o úplnosti, resp. pravdivosti/právoplatnosti predložených dokumentov, vyzve </w:t>
      </w:r>
      <w:r w:rsidR="00943DD7">
        <w:rPr>
          <w:rFonts w:cs="Arial"/>
          <w:szCs w:val="19"/>
        </w:rPr>
        <w:t>PM OIP</w:t>
      </w:r>
      <w:r w:rsidR="00943DD7" w:rsidRPr="003E46C4">
        <w:rPr>
          <w:rFonts w:cs="Arial"/>
          <w:szCs w:val="19"/>
        </w:rPr>
        <w:t xml:space="preserve"> 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14:paraId="7A55CEAF" w14:textId="6C313AB0"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7A55CEB0" w14:textId="77777777"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zmenu projektu z dôvodu nesplnenia kritérií formálnej správnosti nemá vplyv na právo prijímateľa opätovne predložiť upravený resp. doplnený návrh na zmenu. </w:t>
      </w:r>
    </w:p>
    <w:p w14:paraId="7A55CEB1"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A55CEB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7A55CEB3" w14:textId="06A05FC1"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A55CEB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A55CEB5" w14:textId="700AD1BB"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7A55CEB6"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7A55CEB7"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A55CEB8"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0E3D3D5D" w14:textId="77777777" w:rsidR="00AD5432" w:rsidRDefault="00AE5A8F" w:rsidP="00AD5432">
      <w:pPr>
        <w:autoSpaceDE w:val="0"/>
        <w:autoSpaceDN w:val="0"/>
        <w:adjustRightInd w:val="0"/>
        <w:spacing w:before="120" w:line="288" w:lineRule="auto"/>
        <w:jc w:val="both"/>
        <w:rPr>
          <w:rFonts w:cs="Arial"/>
          <w:szCs w:val="19"/>
        </w:rPr>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14:paraId="6751F1B1" w14:textId="68BA49E8" w:rsidR="00AD5432" w:rsidRDefault="00AD5432" w:rsidP="00AD5432">
      <w:pPr>
        <w:autoSpaceDE w:val="0"/>
        <w:autoSpaceDN w:val="0"/>
        <w:adjustRightInd w:val="0"/>
        <w:spacing w:before="120" w:line="288" w:lineRule="auto"/>
        <w:jc w:val="both"/>
        <w:rPr>
          <w:rFonts w:cs="Arial"/>
          <w:szCs w:val="19"/>
        </w:rPr>
      </w:pPr>
      <w:r>
        <w:rPr>
          <w:rFonts w:cs="Arial"/>
          <w:szCs w:val="19"/>
        </w:rPr>
        <w:t>Po ukončení procedúry 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Pr>
          <w:rFonts w:cs="Arial"/>
          <w:szCs w:val="19"/>
        </w:rPr>
        <w:t xml:space="preserve">Písomné potvrdenie uvedenej skutočnosti </w:t>
      </w:r>
      <w:r w:rsidR="00C2640A">
        <w:rPr>
          <w:rFonts w:cs="Arial"/>
          <w:szCs w:val="19"/>
        </w:rPr>
        <w:t xml:space="preserve"> prijímateľovi </w:t>
      </w:r>
      <w:r>
        <w:rPr>
          <w:rFonts w:cs="Arial"/>
          <w:szCs w:val="19"/>
        </w:rPr>
        <w:t xml:space="preserve">nasleduje listom obvykle do 14 pracovných dní. V prípade vypracovania dodatku k zmluve sa oznámenie o schválení zmeny zasiela listom najneskôr spolu s návrhom na uzavretie dodatku k zmluve/ v prípade vykonania aktualizácie príloh rozhodnutia o schválení ŽoNFP sa oznámenie o schválení zmeny zasiela listom najneskôr spolu s aktualizovanými prílohami rozhodnutia. </w:t>
      </w:r>
    </w:p>
    <w:p w14:paraId="7A55CEB9" w14:textId="77777777" w:rsidR="00AE5A8F" w:rsidRPr="0073389C" w:rsidRDefault="00AE5A8F" w:rsidP="009B5B97">
      <w:pPr>
        <w:autoSpaceDE w:val="0"/>
        <w:autoSpaceDN w:val="0"/>
        <w:adjustRightInd w:val="0"/>
        <w:spacing w:before="120" w:after="120" w:line="288" w:lineRule="auto"/>
        <w:jc w:val="both"/>
      </w:pPr>
    </w:p>
    <w:p w14:paraId="7A55CEBA" w14:textId="1EA878FC" w:rsidR="00AE5A8F" w:rsidRPr="0073389C" w:rsidRDefault="00AE5A8F" w:rsidP="009B5B97">
      <w:pPr>
        <w:autoSpaceDE w:val="0"/>
        <w:autoSpaceDN w:val="0"/>
        <w:adjustRightInd w:val="0"/>
        <w:spacing w:before="120" w:after="120" w:line="288" w:lineRule="auto"/>
        <w:jc w:val="both"/>
      </w:pPr>
      <w:r w:rsidRPr="0073389C">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w:t>
      </w:r>
      <w:r w:rsidR="00AD5432">
        <w:t> </w:t>
      </w:r>
      <w:r w:rsidRPr="0073389C">
        <w:t>zmluve</w:t>
      </w:r>
      <w:r w:rsidR="00AD5432">
        <w:t>.</w:t>
      </w:r>
      <w:r w:rsidRPr="0073389C">
        <w:t xml:space="preserve"> </w:t>
      </w:r>
    </w:p>
    <w:p w14:paraId="7A55CEBB" w14:textId="24424DE1" w:rsidR="004E3753" w:rsidRDefault="00D11C1D" w:rsidP="009B5B97">
      <w:pPr>
        <w:autoSpaceDE w:val="0"/>
        <w:autoSpaceDN w:val="0"/>
        <w:adjustRightInd w:val="0"/>
        <w:spacing w:before="120" w:after="120" w:line="288" w:lineRule="auto"/>
        <w:jc w:val="both"/>
      </w:pPr>
      <w:bookmarkStart w:id="41" w:name="_Toc410031665"/>
      <w:bookmarkStart w:id="42" w:name="_Toc410907855"/>
      <w:r w:rsidRPr="0073389C">
        <w:lastRenderedPageBreak/>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14:paraId="067414FA" w14:textId="7398038E" w:rsidR="00E7204E" w:rsidRPr="0073389C" w:rsidRDefault="00E7204E" w:rsidP="00E7204E">
      <w:pPr>
        <w:autoSpaceDE w:val="0"/>
        <w:autoSpaceDN w:val="0"/>
        <w:adjustRightInd w:val="0"/>
        <w:spacing w:before="120" w:after="120" w:line="288" w:lineRule="auto"/>
        <w:jc w:val="both"/>
      </w:pPr>
      <w:r>
        <w:t xml:space="preserve">Ak podáva prijímateľ  žiadosť o zmenu zmluvy pre projekt, ktorý sa realizuje v spolupráci s partnerom a </w:t>
      </w:r>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r>
        <w:t xml:space="preserve"> podmieniť uzavretie dodatku k Zmluve o NFP predložením </w:t>
      </w:r>
      <w:r w:rsidR="00270716">
        <w:t xml:space="preserve">návrhu </w:t>
      </w:r>
      <w:r>
        <w:t xml:space="preserve">súladného dodatku </w:t>
      </w:r>
      <w:r w:rsidR="00270716">
        <w:t>p</w:t>
      </w:r>
      <w:r>
        <w:t>rijímateľa s</w:t>
      </w:r>
      <w:r w:rsidR="00270716">
        <w:t> p</w:t>
      </w:r>
      <w:r>
        <w:t>artnerom</w:t>
      </w:r>
      <w:r w:rsidR="00270716">
        <w:t xml:space="preserve"> podpísan</w:t>
      </w:r>
      <w:r w:rsidR="00A37465">
        <w:t>ého</w:t>
      </w:r>
      <w:r w:rsidR="00270716">
        <w:t xml:space="preserve"> zo strany partnera</w:t>
      </w:r>
      <w:r w:rsidR="008F0AB5">
        <w:t>.</w:t>
      </w:r>
    </w:p>
    <w:p w14:paraId="7A55CEBC" w14:textId="043ED833"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ŽoNFP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2E84398F" w14:textId="472DF660"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14:paraId="7A55CEBD" w14:textId="03FA16B1" w:rsidR="00563905" w:rsidRDefault="00563905" w:rsidP="009B5B97">
      <w:pPr>
        <w:autoSpaceDE w:val="0"/>
        <w:autoSpaceDN w:val="0"/>
        <w:adjustRightInd w:val="0"/>
        <w:spacing w:before="120" w:after="120" w:line="288" w:lineRule="auto"/>
        <w:jc w:val="both"/>
      </w:pPr>
    </w:p>
    <w:p w14:paraId="2501F28D" w14:textId="77777777" w:rsidR="00E34A10" w:rsidRDefault="00E34A10" w:rsidP="009B5B97">
      <w:pPr>
        <w:autoSpaceDE w:val="0"/>
        <w:autoSpaceDN w:val="0"/>
        <w:adjustRightInd w:val="0"/>
        <w:spacing w:before="120" w:after="120" w:line="288" w:lineRule="auto"/>
        <w:jc w:val="both"/>
      </w:pPr>
    </w:p>
    <w:p w14:paraId="7D90ADD8" w14:textId="5535F729" w:rsidR="00E34A10" w:rsidRDefault="00E34A10" w:rsidP="008F3E68">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3F022723" w14:textId="77777777" w:rsidR="00E34A10" w:rsidRPr="00E34A10" w:rsidRDefault="00E34A10" w:rsidP="00E34A10"/>
    <w:p w14:paraId="7A55CEC1" w14:textId="77777777" w:rsidR="00AE5A8F" w:rsidRPr="0073389C" w:rsidRDefault="00AE5A8F" w:rsidP="00E61650">
      <w:pPr>
        <w:pStyle w:val="Nadpis3"/>
        <w:spacing w:line="288" w:lineRule="auto"/>
        <w:ind w:left="567" w:firstLine="0"/>
        <w:jc w:val="both"/>
        <w:rPr>
          <w:lang w:val="sk-SK"/>
        </w:rPr>
      </w:pPr>
      <w:bookmarkStart w:id="43" w:name="_Toc440372867"/>
      <w:bookmarkStart w:id="44" w:name="_Toc4576187"/>
      <w:r w:rsidRPr="0073389C">
        <w:rPr>
          <w:lang w:val="sk-SK"/>
        </w:rPr>
        <w:t>Ukončenie zmluvného vzťahu</w:t>
      </w:r>
      <w:bookmarkEnd w:id="41"/>
      <w:bookmarkEnd w:id="42"/>
      <w:bookmarkEnd w:id="43"/>
      <w:bookmarkEnd w:id="44"/>
    </w:p>
    <w:p w14:paraId="7A55CEC2" w14:textId="77777777" w:rsidR="00AE5A8F" w:rsidRPr="0073389C" w:rsidRDefault="00AE5A8F" w:rsidP="00E61650">
      <w:pPr>
        <w:spacing w:before="120" w:after="120" w:line="288" w:lineRule="auto"/>
        <w:jc w:val="both"/>
      </w:pPr>
      <w:r w:rsidRPr="0073389C">
        <w:t xml:space="preserve">K ukončeniu zmluvného vzťahu dochádza: </w:t>
      </w:r>
    </w:p>
    <w:p w14:paraId="7A55CE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7A55CEC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7A55CEC5"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7A55CEC6"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7A55CEC7"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7A55CEC8"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7A55CEC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7A55CECA" w14:textId="6707CED3"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w:t>
      </w:r>
      <w:r w:rsidRPr="0073389C">
        <w:lastRenderedPageBreak/>
        <w:t xml:space="preserve">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2737C282" w14:textId="6BF1AD44"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7A55CECB" w14:textId="4740F049"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A55CECC"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A55CECD" w14:textId="17980C9D"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7A55CECE" w14:textId="77777777" w:rsidR="005E6319" w:rsidRPr="0073389C" w:rsidRDefault="00AE5A8F" w:rsidP="00284048">
      <w:pPr>
        <w:pStyle w:val="Nadpis2"/>
        <w:spacing w:line="288" w:lineRule="auto"/>
        <w:ind w:left="426"/>
        <w:rPr>
          <w:lang w:val="sk-SK"/>
        </w:rPr>
      </w:pPr>
      <w:bookmarkStart w:id="45" w:name="_Toc410907856"/>
      <w:bookmarkStart w:id="46" w:name="_Toc440372868"/>
      <w:bookmarkStart w:id="47" w:name="_Toc4576188"/>
      <w:r w:rsidRPr="0073389C">
        <w:rPr>
          <w:lang w:val="sk-SK"/>
        </w:rPr>
        <w:t>Finančné riadenie</w:t>
      </w:r>
      <w:bookmarkEnd w:id="45"/>
      <w:bookmarkEnd w:id="46"/>
      <w:bookmarkEnd w:id="47"/>
    </w:p>
    <w:p w14:paraId="7A55CECF" w14:textId="68AC7E74"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7A55CED0" w14:textId="77777777" w:rsidR="00563905" w:rsidRPr="0073389C" w:rsidRDefault="00563905" w:rsidP="00E61650">
      <w:pPr>
        <w:spacing w:before="120" w:after="120" w:line="288" w:lineRule="auto"/>
        <w:jc w:val="both"/>
      </w:pPr>
    </w:p>
    <w:p w14:paraId="7A55CED1" w14:textId="77777777" w:rsidR="00AE5A8F" w:rsidRPr="0073389C" w:rsidRDefault="00AE5A8F" w:rsidP="00E61650">
      <w:pPr>
        <w:pStyle w:val="Nadpis3"/>
        <w:spacing w:line="288" w:lineRule="auto"/>
        <w:ind w:left="567" w:firstLine="0"/>
        <w:rPr>
          <w:lang w:val="sk-SK"/>
        </w:rPr>
      </w:pPr>
      <w:bookmarkStart w:id="48" w:name="_Toc410907857"/>
      <w:bookmarkStart w:id="49" w:name="_Toc440372869"/>
      <w:bookmarkStart w:id="50" w:name="_Toc4576189"/>
      <w:r w:rsidRPr="0073389C">
        <w:rPr>
          <w:lang w:val="sk-SK"/>
        </w:rPr>
        <w:t>Vedenie účtovníct</w:t>
      </w:r>
      <w:r w:rsidR="004A616F" w:rsidRPr="0073389C">
        <w:rPr>
          <w:lang w:val="sk-SK"/>
        </w:rPr>
        <w:t>va</w:t>
      </w:r>
      <w:bookmarkEnd w:id="48"/>
      <w:bookmarkEnd w:id="49"/>
      <w:bookmarkEnd w:id="50"/>
    </w:p>
    <w:p w14:paraId="7A55CED2"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A55CED3" w14:textId="03866751"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7A55CED4"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7A55CED5"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7A55CED6"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7A55CED7"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7A55CED8" w14:textId="563645DF"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7A55CED9"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lastRenderedPageBreak/>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7A55CE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7A55CEDB" w14:textId="2038EDA6"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7A55CEDC"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14"/>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7A55CEDD"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A55CEDF" w14:textId="4C9B385C"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w:t>
      </w:r>
      <w:r w:rsidR="00C13C2D" w:rsidRPr="0073389C">
        <w:rPr>
          <w:rFonts w:ascii="Arial" w:hAnsi="Arial" w:cs="Arial"/>
          <w:sz w:val="19"/>
          <w:szCs w:val="19"/>
          <w:lang w:val="sk-SK" w:eastAsia="en-AU"/>
        </w:rPr>
        <w:t>E</w:t>
      </w:r>
      <w:r w:rsidR="00C13C2D">
        <w:rPr>
          <w:rFonts w:ascii="Arial" w:hAnsi="Arial" w:cs="Arial"/>
          <w:sz w:val="19"/>
          <w:szCs w:val="19"/>
          <w:lang w:val="sk-SK" w:eastAsia="en-AU"/>
        </w:rPr>
        <w:t>Ú</w:t>
      </w:r>
      <w:r w:rsidRPr="0073389C">
        <w:rPr>
          <w:rFonts w:ascii="Arial" w:hAnsi="Arial" w:cs="Arial"/>
          <w:sz w:val="19"/>
          <w:szCs w:val="19"/>
          <w:lang w:val="sk-SK" w:eastAsia="en-AU"/>
        </w:rPr>
        <w:t xml:space="preserve">,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7A55CEE0" w14:textId="759C816F"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7A55CEE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7A55CEE2" w14:textId="03BAA609"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05B69CB1" w14:textId="04A725B9" w:rsidR="009A1EBF" w:rsidRDefault="009A1EBF" w:rsidP="00E61650">
      <w:pPr>
        <w:pStyle w:val="Zkladntext"/>
        <w:spacing w:before="120" w:after="120" w:line="288" w:lineRule="auto"/>
        <w:rPr>
          <w:rFonts w:ascii="Arial" w:hAnsi="Arial" w:cs="Arial"/>
          <w:sz w:val="19"/>
          <w:szCs w:val="19"/>
          <w:lang w:val="sk-SK" w:eastAsia="en-AU"/>
        </w:rPr>
      </w:pPr>
      <w:r w:rsidRPr="009A1EBF">
        <w:rPr>
          <w:rFonts w:ascii="Arial" w:hAnsi="Arial" w:cs="Arial"/>
          <w:sz w:val="19"/>
          <w:szCs w:val="19"/>
          <w:lang w:val="sk-SK" w:eastAsia="en-AU"/>
        </w:rPr>
        <w:t xml:space="preserve">Prijímateľ predložením  ZoP s príznakom  záverečná automaticky deklaruje, že  uhradil všetky </w:t>
      </w:r>
      <w:r w:rsidR="00DA0734">
        <w:rPr>
          <w:rFonts w:ascii="Arial" w:hAnsi="Arial" w:cs="Arial"/>
          <w:sz w:val="19"/>
          <w:szCs w:val="19"/>
          <w:lang w:val="sk-SK" w:eastAsia="en-AU"/>
        </w:rPr>
        <w:t>o</w:t>
      </w:r>
      <w:r w:rsidRPr="009A1EBF">
        <w:rPr>
          <w:rFonts w:ascii="Arial" w:hAnsi="Arial" w:cs="Arial"/>
          <w:sz w:val="19"/>
          <w:szCs w:val="19"/>
          <w:lang w:val="sk-SK" w:eastAsia="en-AU"/>
        </w:rPr>
        <w:t>právnené výdavky a tieto sú premietnuté do účtovníctva Prijímateľa v zmysle príslušných právnych predpisov SR a podmienok stanovených v rozhodnutí o schválení žiadosti o NFP.</w:t>
      </w:r>
      <w:r>
        <w:rPr>
          <w:rFonts w:ascii="Arial" w:hAnsi="Arial" w:cs="Arial"/>
          <w:sz w:val="19"/>
          <w:szCs w:val="19"/>
          <w:lang w:val="sk-SK" w:eastAsia="en-AU"/>
        </w:rPr>
        <w:t xml:space="preserve"> </w:t>
      </w:r>
    </w:p>
    <w:p w14:paraId="7A55CEE3" w14:textId="2D5111A1"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7A55CEE4" w14:textId="77777777" w:rsidR="00031457" w:rsidRPr="0073389C" w:rsidRDefault="00031457" w:rsidP="00E61650">
      <w:pPr>
        <w:spacing w:before="120" w:after="120" w:line="288" w:lineRule="auto"/>
        <w:jc w:val="both"/>
      </w:pPr>
    </w:p>
    <w:p w14:paraId="7A55CEE5"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51" w:name="_Toc440372870"/>
      <w:bookmarkStart w:id="52" w:name="_Toc410907858"/>
      <w:bookmarkStart w:id="53" w:name="_Toc4576190"/>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51"/>
      <w:bookmarkEnd w:id="53"/>
      <w:r w:rsidR="0039421B" w:rsidRPr="0073389C">
        <w:rPr>
          <w:lang w:val="sk-SK"/>
        </w:rPr>
        <w:t xml:space="preserve"> </w:t>
      </w:r>
    </w:p>
    <w:p w14:paraId="7A55CEE6"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 xml:space="preserve">je povinný identifikáciu takýchto účtov oznámiť </w:t>
      </w:r>
      <w:r w:rsidRPr="0073389C">
        <w:lastRenderedPageBreak/>
        <w:t>písomne formou listu (vrátane overenej kópie zmluvy o účte prijímateľa</w:t>
      </w:r>
      <w:r w:rsidR="0039421B" w:rsidRPr="0073389C">
        <w:rPr>
          <w:rStyle w:val="Odkaznapoznmkupodiarou"/>
          <w:sz w:val="19"/>
        </w:rPr>
        <w:footnoteReference w:id="15"/>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7A55CEE7"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01CB37AB" w14:textId="669B0C20"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6C23515E" w14:textId="716949A0"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762B0689" w14:textId="04EFF491" w:rsidR="00521CFB" w:rsidRDefault="008D2E36" w:rsidP="005B7173">
      <w:pPr>
        <w:pStyle w:val="Odsekzoznamu"/>
        <w:numPr>
          <w:ilvl w:val="0"/>
          <w:numId w:val="76"/>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60659DD1" w14:textId="79CE02C0" w:rsidR="008D2E36" w:rsidRDefault="008D2E36" w:rsidP="00BB4058">
      <w:pPr>
        <w:autoSpaceDE w:val="0"/>
        <w:autoSpaceDN w:val="0"/>
        <w:adjustRightInd w:val="0"/>
        <w:spacing w:before="120" w:after="120" w:line="288" w:lineRule="auto"/>
        <w:jc w:val="both"/>
      </w:pPr>
      <w:r>
        <w:t xml:space="preserve">prijímateľ zo súkromného sektora </w:t>
      </w:r>
      <w:r w:rsidRPr="00BB4058">
        <w:rPr>
          <w:rFonts w:cs="Arial"/>
          <w:szCs w:val="16"/>
        </w:rPr>
        <w:t>je v prípade, ak prostriedky EÚ a </w:t>
      </w:r>
      <w:r w:rsidR="00E900CE" w:rsidRPr="00BB4058">
        <w:rPr>
          <w:rFonts w:cs="Arial"/>
          <w:szCs w:val="16"/>
        </w:rPr>
        <w:t>ŠR</w:t>
      </w:r>
      <w:r w:rsidRPr="00BB4058">
        <w:rPr>
          <w:rFonts w:cs="Arial"/>
          <w:szCs w:val="16"/>
        </w:rPr>
        <w:t xml:space="preserve"> na spolufinancovanie určené na financovanie projektu sú poskytované iba systémom refundácie, </w:t>
      </w:r>
      <w:r w:rsidR="00611E51" w:rsidRPr="00BB4058">
        <w:rPr>
          <w:rFonts w:cs="Arial"/>
          <w:szCs w:val="16"/>
        </w:rPr>
        <w:t xml:space="preserve">povinný </w:t>
      </w:r>
      <w:r w:rsidRPr="00BB4058">
        <w:rPr>
          <w:rFonts w:cs="Arial"/>
          <w:szCs w:val="16"/>
        </w:rPr>
        <w:t>prijímať ich na jeden účet vedený v komerčnej banke.</w:t>
      </w:r>
      <w:r w:rsidR="00190006" w:rsidRPr="000623F2">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r w:rsidR="003F3CEE" w:rsidRPr="00BB4058">
        <w:rPr>
          <w:rFonts w:cs="Arial"/>
          <w:szCs w:val="19"/>
        </w:rPr>
        <w:t xml:space="preserve"> </w:t>
      </w:r>
      <w:r w:rsidRPr="00BB4058">
        <w:rPr>
          <w:rFonts w:cs="Arial"/>
          <w:szCs w:val="16"/>
        </w:rPr>
        <w:t>V prípade, ak prostriedky EÚ a </w:t>
      </w:r>
      <w:r w:rsidR="00E900CE" w:rsidRPr="00BB4058">
        <w:rPr>
          <w:rFonts w:cs="Arial"/>
          <w:szCs w:val="16"/>
        </w:rPr>
        <w:t>ŠR</w:t>
      </w:r>
      <w:r w:rsidRPr="00BB4058">
        <w:rPr>
          <w:rFonts w:cs="Arial"/>
          <w:szCs w:val="16"/>
        </w:rPr>
        <w:t xml:space="preserve"> na spolufinancovanie poskytnuté systémom predfinancovania, resp. zálohovej platby sú úročené, prijímate</w:t>
      </w:r>
      <w:r w:rsidR="006255F4" w:rsidRPr="00BB4058">
        <w:rPr>
          <w:rFonts w:cs="Arial"/>
          <w:szCs w:val="16"/>
        </w:rPr>
        <w:t>ľ</w:t>
      </w:r>
      <w:r w:rsidRPr="00BB4058">
        <w:rPr>
          <w:rFonts w:cs="Arial"/>
          <w:szCs w:val="16"/>
        </w:rPr>
        <w:t xml:space="preserve"> </w:t>
      </w:r>
      <w:r w:rsidR="006255F4" w:rsidRPr="00BB4058">
        <w:rPr>
          <w:rFonts w:cs="Arial"/>
          <w:szCs w:val="16"/>
        </w:rPr>
        <w:t>je</w:t>
      </w:r>
      <w:r w:rsidRPr="00BB4058">
        <w:rPr>
          <w:rFonts w:cs="Arial"/>
          <w:szCs w:val="16"/>
        </w:rPr>
        <w:t xml:space="preserve"> povinn</w:t>
      </w:r>
      <w:r w:rsidR="006255F4" w:rsidRPr="00BB4058">
        <w:rPr>
          <w:rFonts w:cs="Arial"/>
          <w:szCs w:val="16"/>
        </w:rPr>
        <w:t>ý</w:t>
      </w:r>
      <w:r w:rsidRPr="00BB4058">
        <w:rPr>
          <w:rFonts w:cs="Arial"/>
          <w:szCs w:val="16"/>
        </w:rPr>
        <w:t xml:space="preserve"> otvoriť si osobitný účet</w:t>
      </w:r>
      <w:r>
        <w:rPr>
          <w:rStyle w:val="Odkaznapoznmkupodiarou"/>
          <w:rFonts w:cs="Arial"/>
          <w:szCs w:val="16"/>
        </w:rPr>
        <w:footnoteReference w:id="16"/>
      </w:r>
      <w:r w:rsidRPr="00BB4058">
        <w:rPr>
          <w:rFonts w:cs="Arial"/>
          <w:szCs w:val="16"/>
        </w:rPr>
        <w:t xml:space="preserve"> na projekt. Vlastné zdroje prijímateľa na realizáciu projektu (ak relevantné) 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sidRPr="00BB4058">
        <w:rPr>
          <w:rFonts w:cs="Arial"/>
          <w:szCs w:val="16"/>
        </w:rPr>
        <w:t>poskytovateľovi</w:t>
      </w:r>
      <w:r w:rsidRPr="00BB4058">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sidRPr="00BB4058">
        <w:rPr>
          <w:rFonts w:cs="Arial"/>
          <w:szCs w:val="16"/>
        </w:rPr>
        <w:t>ŠR</w:t>
      </w:r>
      <w:r w:rsidRPr="00BB4058">
        <w:rPr>
          <w:rFonts w:cs="Arial"/>
          <w:szCs w:val="16"/>
        </w:rPr>
        <w:t xml:space="preserve"> na spolufinancovanie odviesť do príjmov štátneho rozpočtu na príjmový účet platobnej jednotky jedenkrát ročne. Odvod výnosov prijímateľ potvrdí predložením výpisu z osobitného účtu.</w:t>
      </w:r>
    </w:p>
    <w:p w14:paraId="684F251B" w14:textId="3705DEB3"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7A55CEED" w14:textId="1DA1C8CC"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17"/>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xml:space="preserve">.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w:t>
      </w:r>
      <w:r w:rsidRPr="0073389C">
        <w:lastRenderedPageBreak/>
        <w:t>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7A55CE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7A55CEEF"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7A55CEF0"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7A55CEF1" w14:textId="773D3A49" w:rsidR="00931F23" w:rsidRPr="008D2E36"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p>
    <w:p w14:paraId="7A55CEF2" w14:textId="1A92D732" w:rsidR="00931F23" w:rsidRPr="008D2E36"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14:paraId="7A55CEF3" w14:textId="1EF541B2"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18"/>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7A55CEF4" w14:textId="3296F870"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7A55CEF5" w14:textId="64C5A0E6"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A55CEF6" w14:textId="0CBA8AF3"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w:t>
      </w:r>
      <w:r w:rsidRPr="0073389C">
        <w:lastRenderedPageBreak/>
        <w:t xml:space="preserve">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19"/>
      </w:r>
      <w:r w:rsidRPr="0073389C">
        <w:t>.</w:t>
      </w:r>
    </w:p>
    <w:p w14:paraId="7A55CEF7" w14:textId="711532E3"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7CD95216" w14:textId="77777777" w:rsidR="003F3CEE" w:rsidRDefault="003F3CEE" w:rsidP="003F3CEE">
      <w:pPr>
        <w:rPr>
          <w:rFonts w:cs="Arial"/>
          <w:b/>
          <w:szCs w:val="19"/>
        </w:rPr>
      </w:pPr>
      <w:r w:rsidRPr="00B74DAF">
        <w:rPr>
          <w:rFonts w:cs="Arial"/>
          <w:b/>
          <w:szCs w:val="19"/>
        </w:rPr>
        <w:t>Vy</w:t>
      </w:r>
      <w:r>
        <w:rPr>
          <w:rFonts w:cs="Arial"/>
          <w:b/>
          <w:szCs w:val="19"/>
        </w:rPr>
        <w:t>š</w:t>
      </w:r>
      <w:r w:rsidRPr="00B74DAF">
        <w:rPr>
          <w:rFonts w:cs="Arial"/>
          <w:b/>
          <w:szCs w:val="19"/>
        </w:rPr>
        <w:t>ší územný celok</w:t>
      </w:r>
      <w:r>
        <w:rPr>
          <w:rFonts w:cs="Arial"/>
          <w:b/>
          <w:szCs w:val="19"/>
        </w:rPr>
        <w:t xml:space="preserve"> resp.  obec</w:t>
      </w:r>
    </w:p>
    <w:p w14:paraId="6AFDA7F6" w14:textId="77777777" w:rsidR="003F3CEE" w:rsidRPr="00B74DAF" w:rsidRDefault="003F3CEE" w:rsidP="003F3CEE">
      <w:pPr>
        <w:rPr>
          <w:rFonts w:cs="Arial"/>
          <w:b/>
          <w:szCs w:val="19"/>
        </w:rPr>
      </w:pPr>
    </w:p>
    <w:p w14:paraId="382EFF91" w14:textId="77777777" w:rsidR="003F3CEE"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využitia systému refundácie môže prijímateľ realizovať úhrady oprávnených výdavkov aj z iných účtov otvorených prijímateľom pri dodržaní podmienky existencie jedného účtu na príjem prostriedkov EÚ a štátneho rozpočtu na spolufinancovanie. Prijímateľ je povinný oznámiť </w:t>
      </w:r>
      <w:r>
        <w:rPr>
          <w:rFonts w:cs="Arial"/>
          <w:szCs w:val="19"/>
        </w:rPr>
        <w:t>poskytovateľovi identifikáciu takýchto účtov. V</w:t>
      </w:r>
      <w:r w:rsidRPr="00B74DAF">
        <w:rPr>
          <w:rFonts w:cs="Arial"/>
          <w:szCs w:val="19"/>
        </w:rPr>
        <w:t> prípade, ak prostriedky EÚ a štátneho rozpočtu na spolufinancovanie sú poskytované systémom refundácie, sú úroky vzniknuté na</w:t>
      </w:r>
      <w:r>
        <w:rPr>
          <w:rFonts w:cs="Arial"/>
          <w:szCs w:val="19"/>
        </w:rPr>
        <w:t xml:space="preserve"> tomto účte príjmom prijímateľa.</w:t>
      </w:r>
    </w:p>
    <w:p w14:paraId="7E0F34F7" w14:textId="77777777" w:rsidR="003F3CEE" w:rsidRPr="00B74DAF"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ak prostriedky EÚ a štátneho rozpočtu na spolufinancovanie poskytnuté systémom predfinancovania, resp.</w:t>
      </w:r>
      <w:r>
        <w:rPr>
          <w:rFonts w:cs="Arial"/>
          <w:szCs w:val="19"/>
        </w:rPr>
        <w:t xml:space="preserve"> </w:t>
      </w:r>
      <w:r w:rsidRPr="00B74DAF">
        <w:rPr>
          <w:rFonts w:cs="Arial"/>
          <w:szCs w:val="19"/>
        </w:rPr>
        <w:t xml:space="preserve">zálohovej platby sú úročené, prijímateľ je povinný otvoriť si osobitný </w:t>
      </w:r>
      <w:r>
        <w:rPr>
          <w:rFonts w:cs="Arial"/>
          <w:szCs w:val="19"/>
        </w:rPr>
        <w:t>účet</w:t>
      </w:r>
      <w:r w:rsidRPr="00B74DAF">
        <w:rPr>
          <w:rFonts w:cs="Arial"/>
          <w:szCs w:val="19"/>
        </w:rPr>
        <w:t xml:space="preserve"> na projekt. Vlastné zdroje prijímateľa na realizáciu projektu môžu prechádzať cez osobitný účet. V prípade, ak vlastné zdroje prijímateľa prechádzajú cez osobitný účet, prijímateľ je povinný vložiť vlastné zdroje na spolufinancovanie najneskôr pred vykonaním </w:t>
      </w:r>
      <w:r>
        <w:rPr>
          <w:rFonts w:cs="Arial"/>
          <w:szCs w:val="19"/>
        </w:rPr>
        <w:t xml:space="preserve">úhrady záväzku </w:t>
      </w:r>
      <w:r w:rsidRPr="00B74DAF">
        <w:rPr>
          <w:rFonts w:cs="Arial"/>
          <w:szCs w:val="19"/>
        </w:rPr>
        <w:t>na osobitný účet prijímateľa a predložiť riadiacemu orgánu výpis z osobitného účtu ako potvrdenie o prevode vlastných zdrojov. V prípade, ak vlastné zdroje prijímateľa neprechádzajú cez osobitný účet, prijímateľ je povinný ku každému uhradenému výdavku predložiť riadiacemu orgánu výpis z iného účtu otvoreného prijímateľom o úhrade vlastných zdrojov prijímateľa. Prijímateľ je povinný výnosy za prostriedky EÚ a štátneho rozpočtu na spolufinancovanie vzniknuté na osobitnom účte odviesť do príjmov štátneho rozpočtu na príjmový účet platobnej jednotky jedenkrát ročne. Odvod výnosov prijímateľ potvrdí predl</w:t>
      </w:r>
      <w:r>
        <w:rPr>
          <w:rFonts w:cs="Arial"/>
          <w:szCs w:val="19"/>
        </w:rPr>
        <w:t>ožením výpisu z osobitného účtu.</w:t>
      </w:r>
    </w:p>
    <w:p w14:paraId="286FD906" w14:textId="77777777" w:rsidR="003F3CEE" w:rsidRDefault="003F3CEE" w:rsidP="003F3CEE">
      <w:pPr>
        <w:autoSpaceDE w:val="0"/>
        <w:autoSpaceDN w:val="0"/>
        <w:adjustRightInd w:val="0"/>
        <w:jc w:val="both"/>
        <w:rPr>
          <w:rFonts w:cs="Arial"/>
          <w:szCs w:val="19"/>
        </w:rPr>
      </w:pPr>
      <w:r>
        <w:rPr>
          <w:rFonts w:cs="Arial"/>
          <w:szCs w:val="19"/>
        </w:rPr>
        <w:t>V</w:t>
      </w:r>
      <w:r w:rsidRPr="00B74DAF">
        <w:rPr>
          <w:rFonts w:cs="Arial"/>
          <w:szCs w:val="19"/>
        </w:rPr>
        <w:t xml:space="preserve"> prípade využitia systému zálohovej platby môžu byť špecifické výdavky realizované aj z iného účtu otvoreného prijímateľom. Prijímateľ je povinný </w:t>
      </w:r>
      <w:r>
        <w:rPr>
          <w:rFonts w:cs="Arial"/>
          <w:szCs w:val="19"/>
        </w:rPr>
        <w:t xml:space="preserve">Poskytovateľovi </w:t>
      </w:r>
      <w:r w:rsidRPr="00B74DAF">
        <w:rPr>
          <w:rFonts w:cs="Arial"/>
          <w:szCs w:val="19"/>
        </w:rPr>
        <w:t>identifikáciu takéhoto účtu. Tieto výdavky nesmú byť hradené z osobitného účtu zriadeného na realizáciu iných programov zahraničnej pomoci (napr. projektov Finančného mechanizmu Európskeho hospodárskeho priestoru, Nórskeho finančného mechanizmu alebo iných projektov financovaných zo ŠF, KF a ENRF). Prijímateľ po pripísaní prostriedkov zálohovej platby prevádza prostriedky EÚ a štátneho rozpočtu na spolufinancovanie na úhradu špecifických výdavkov jedným z nasledovných spôsobov:</w:t>
      </w:r>
    </w:p>
    <w:p w14:paraId="65E5873B" w14:textId="77777777" w:rsidR="003F3CEE" w:rsidRDefault="003F3CEE" w:rsidP="003F3CEE">
      <w:pPr>
        <w:autoSpaceDE w:val="0"/>
        <w:autoSpaceDN w:val="0"/>
        <w:adjustRightInd w:val="0"/>
        <w:jc w:val="both"/>
        <w:rPr>
          <w:rFonts w:cs="Arial"/>
          <w:szCs w:val="19"/>
        </w:rPr>
      </w:pPr>
    </w:p>
    <w:p w14:paraId="3181CA49" w14:textId="77777777" w:rsidR="003F3CEE" w:rsidRDefault="003F3CEE" w:rsidP="005B7173">
      <w:pPr>
        <w:pStyle w:val="Odsekzoznamu"/>
        <w:numPr>
          <w:ilvl w:val="0"/>
          <w:numId w:val="108"/>
        </w:numPr>
        <w:tabs>
          <w:tab w:val="num" w:pos="567"/>
        </w:tabs>
        <w:autoSpaceDE w:val="0"/>
        <w:autoSpaceDN w:val="0"/>
        <w:adjustRightInd w:val="0"/>
        <w:ind w:left="284"/>
        <w:jc w:val="both"/>
        <w:rPr>
          <w:rFonts w:cs="Arial"/>
          <w:szCs w:val="19"/>
        </w:rPr>
      </w:pPr>
      <w:r w:rsidRPr="00D877AF">
        <w:rPr>
          <w:rFonts w:cs="Arial"/>
          <w:szCs w:val="19"/>
        </w:rPr>
        <w:t xml:space="preserve">z osobitného účtu prevedie alikvotný podiel špecifického výdavku na iný účet otvorený prijímateľom a následne realizuje úhradu záväzku. Prijímateľ predloží </w:t>
      </w:r>
      <w:r>
        <w:rPr>
          <w:rFonts w:cs="Arial"/>
          <w:szCs w:val="19"/>
        </w:rPr>
        <w:t>Poskytovateľovi</w:t>
      </w:r>
      <w:r w:rsidRPr="00D877AF">
        <w:rPr>
          <w:rFonts w:cs="Arial"/>
          <w:szCs w:val="19"/>
        </w:rPr>
        <w:t xml:space="preserve"> výpis z iného účtu otvoreného prijímateľom potvrdzujúci úhradu záväzku a výpis z osobitného účtu potvrdzujúci použitie prostriedkov z poskytnutej zálohovej platby,</w:t>
      </w:r>
    </w:p>
    <w:p w14:paraId="5B3A22EB" w14:textId="77777777" w:rsidR="003F3CEE" w:rsidRPr="00D877AF" w:rsidRDefault="003F3CEE" w:rsidP="003F3CEE">
      <w:pPr>
        <w:pStyle w:val="Odsekzoznamu"/>
        <w:tabs>
          <w:tab w:val="num" w:pos="567"/>
        </w:tabs>
        <w:autoSpaceDE w:val="0"/>
        <w:autoSpaceDN w:val="0"/>
        <w:adjustRightInd w:val="0"/>
        <w:ind w:left="284"/>
        <w:jc w:val="both"/>
        <w:rPr>
          <w:rFonts w:cs="Arial"/>
          <w:szCs w:val="19"/>
        </w:rPr>
      </w:pPr>
    </w:p>
    <w:p w14:paraId="605A6763" w14:textId="77777777" w:rsidR="003F3CEE" w:rsidRPr="00D877AF" w:rsidRDefault="003F3CEE" w:rsidP="005B7173">
      <w:pPr>
        <w:pStyle w:val="Odsekzoznamu"/>
        <w:numPr>
          <w:ilvl w:val="0"/>
          <w:numId w:val="108"/>
        </w:numPr>
        <w:tabs>
          <w:tab w:val="num" w:pos="567"/>
        </w:tabs>
        <w:autoSpaceDE w:val="0"/>
        <w:autoSpaceDN w:val="0"/>
        <w:adjustRightInd w:val="0"/>
        <w:spacing w:afterLines="20" w:after="48"/>
        <w:ind w:left="284"/>
        <w:jc w:val="both"/>
        <w:rPr>
          <w:rFonts w:cs="Arial"/>
          <w:szCs w:val="19"/>
        </w:rPr>
      </w:pPr>
      <w:r w:rsidRPr="00D877AF">
        <w:rPr>
          <w:rFonts w:cs="Arial"/>
          <w:szCs w:val="19"/>
        </w:rPr>
        <w:t>minimálne raz mesačne prevedie prostriedky z osobitného účtu na iný účet otvorený prijímateľom, z ktorého priebežne realizuje úhrady špecifických výdavkov.</w:t>
      </w:r>
      <w:r>
        <w:rPr>
          <w:rFonts w:cs="Arial"/>
          <w:szCs w:val="19"/>
        </w:rPr>
        <w:t xml:space="preserve"> </w:t>
      </w:r>
      <w:r w:rsidRPr="00D877AF">
        <w:rPr>
          <w:rFonts w:cs="Arial"/>
          <w:szCs w:val="19"/>
        </w:rPr>
        <w:t>Prijímateľ prevedie sumu vo výške oprávnených výdavkov vzniknutých počas predchádzajúceho kalendárneho mesiaca najneskôr do 5 pracovných dní od ukončenia p</w:t>
      </w:r>
      <w:r>
        <w:rPr>
          <w:rFonts w:cs="Arial"/>
          <w:szCs w:val="19"/>
        </w:rPr>
        <w:t>redmetného kalendárneho mesiaca.</w:t>
      </w:r>
    </w:p>
    <w:p w14:paraId="073D2EE3" w14:textId="77777777" w:rsidR="003F3CEE" w:rsidRDefault="003F3CEE" w:rsidP="003F3CEE">
      <w:pPr>
        <w:autoSpaceDE w:val="0"/>
        <w:autoSpaceDN w:val="0"/>
        <w:adjustRightInd w:val="0"/>
        <w:spacing w:afterLines="20" w:after="48"/>
        <w:ind w:left="284"/>
        <w:jc w:val="both"/>
        <w:rPr>
          <w:rFonts w:cs="Arial"/>
          <w:szCs w:val="19"/>
        </w:rPr>
      </w:pPr>
    </w:p>
    <w:p w14:paraId="513C7FD9" w14:textId="77777777" w:rsidR="003F3CEE" w:rsidRDefault="003F3CEE" w:rsidP="003F3CEE">
      <w:pPr>
        <w:autoSpaceDE w:val="0"/>
        <w:autoSpaceDN w:val="0"/>
        <w:adjustRightInd w:val="0"/>
        <w:spacing w:afterLines="20" w:after="48"/>
        <w:jc w:val="both"/>
        <w:rPr>
          <w:rFonts w:cs="Arial"/>
          <w:szCs w:val="19"/>
        </w:rPr>
      </w:pPr>
      <w:r w:rsidRPr="00B74DAF">
        <w:rPr>
          <w:rFonts w:cs="Arial"/>
          <w:szCs w:val="19"/>
        </w:rPr>
        <w:t>V prípade, ak je prijímateľom VÚC</w:t>
      </w:r>
      <w:r>
        <w:rPr>
          <w:rFonts w:cs="Arial"/>
          <w:szCs w:val="19"/>
        </w:rPr>
        <w:t xml:space="preserve"> resp. obec</w:t>
      </w:r>
      <w:r w:rsidRPr="00B74DAF">
        <w:rPr>
          <w:rFonts w:cs="Arial"/>
          <w:szCs w:val="19"/>
        </w:rPr>
        <w:t xml:space="preserve"> a projekt realizuje rozpočtová alebo príspevková organizácia v zriaďovateľskej pôsobnosti prijímateľa, úhrada oprávnených výdavkov môže byť realizovaná aj z účtov tohto subjektu pri dodržaní podmienky existencie účtu prijímateľa určeného na príjem prostriedkov EÚ a štátneho rozpočtu na spolufinancovanie. Zároveň subjekt v zriaďovateľskej pôsobnosti prijímateľa je povinný realizovať oprávnené výdavky prostredníctvom rozpočtu.</w:t>
      </w:r>
      <w:r>
        <w:rPr>
          <w:rFonts w:cs="Arial"/>
          <w:szCs w:val="19"/>
        </w:rPr>
        <w:t xml:space="preserve"> </w:t>
      </w:r>
      <w:r w:rsidRPr="00B74DAF">
        <w:rPr>
          <w:rFonts w:cs="Arial"/>
          <w:szCs w:val="19"/>
        </w:rPr>
        <w:t xml:space="preserve">Prijímateľ je povinný bezodkladne oznámiť </w:t>
      </w:r>
      <w:r>
        <w:rPr>
          <w:rFonts w:cs="Arial"/>
          <w:szCs w:val="19"/>
        </w:rPr>
        <w:t>poskytovateľovi</w:t>
      </w:r>
      <w:r w:rsidRPr="00B74DAF">
        <w:rPr>
          <w:rFonts w:cs="Arial"/>
          <w:szCs w:val="19"/>
        </w:rPr>
        <w:t xml:space="preserve"> identifikáciu účtov, z ktorých realizuje úhradu oprávnených výdavkov za podmienky dodržania pravidiel vzťahujúcich sa na špecifické výdavky a úroky.</w:t>
      </w:r>
    </w:p>
    <w:p w14:paraId="54D82EB1" w14:textId="338F25CD" w:rsidR="008D2E36" w:rsidRPr="003A1E7D" w:rsidRDefault="008D2E36" w:rsidP="00E135DC">
      <w:bookmarkStart w:id="54" w:name="_Toc440372871"/>
      <w:r w:rsidRPr="00E135DC">
        <w:rPr>
          <w:b/>
        </w:rPr>
        <w:t>Platby vo vzťahu prijímateľ – dodávateľ/zhotoviteľ</w:t>
      </w:r>
      <w:bookmarkEnd w:id="54"/>
    </w:p>
    <w:p w14:paraId="3B9744BE" w14:textId="33262A13" w:rsidR="008D2E36" w:rsidRPr="0073389C" w:rsidRDefault="008D2E36" w:rsidP="008D2E36">
      <w:pPr>
        <w:autoSpaceDE w:val="0"/>
        <w:autoSpaceDN w:val="0"/>
        <w:adjustRightInd w:val="0"/>
        <w:spacing w:before="120" w:after="120" w:line="288" w:lineRule="auto"/>
        <w:jc w:val="both"/>
      </w:pPr>
      <w:r w:rsidRPr="0073389C">
        <w:lastRenderedPageBreak/>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3534FE79" w14:textId="7141C32F"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7A55CEF8" w14:textId="77777777" w:rsidR="00E61650" w:rsidRPr="0073389C" w:rsidRDefault="00E61650" w:rsidP="00E61650">
      <w:pPr>
        <w:autoSpaceDE w:val="0"/>
        <w:autoSpaceDN w:val="0"/>
        <w:adjustRightInd w:val="0"/>
        <w:spacing w:before="120" w:after="120" w:line="288" w:lineRule="auto"/>
        <w:jc w:val="both"/>
      </w:pPr>
    </w:p>
    <w:p w14:paraId="7A55CEF9" w14:textId="77777777" w:rsidR="00AE5A8F" w:rsidRPr="0073389C" w:rsidRDefault="00AE5A8F" w:rsidP="00E61650">
      <w:pPr>
        <w:pStyle w:val="Nadpis3"/>
        <w:spacing w:line="288" w:lineRule="auto"/>
        <w:ind w:left="567" w:firstLine="0"/>
        <w:rPr>
          <w:lang w:val="sk-SK"/>
        </w:rPr>
      </w:pPr>
      <w:bookmarkStart w:id="55" w:name="_Toc440372872"/>
      <w:bookmarkStart w:id="56" w:name="_Toc4576191"/>
      <w:r w:rsidRPr="0073389C">
        <w:rPr>
          <w:lang w:val="sk-SK"/>
        </w:rPr>
        <w:t>Oprávnenosť výdavkov</w:t>
      </w:r>
      <w:bookmarkEnd w:id="52"/>
      <w:bookmarkEnd w:id="55"/>
      <w:bookmarkEnd w:id="56"/>
    </w:p>
    <w:p w14:paraId="7A55CEFA"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A55CEFB"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7A55CEFC" w14:textId="2D9D18A4"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A55CEFD"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7A55CEFE" w14:textId="214EF2A5"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7A55CEFF" w14:textId="55898E6E"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20"/>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7A55CF00" w14:textId="77777777" w:rsidR="0014042C" w:rsidRPr="0073389C" w:rsidRDefault="00AE5A8F" w:rsidP="00DE2902">
      <w:pPr>
        <w:spacing w:before="360" w:after="120" w:line="288" w:lineRule="auto"/>
        <w:jc w:val="both"/>
        <w:rPr>
          <w:b/>
        </w:rPr>
      </w:pPr>
      <w:r w:rsidRPr="0073389C">
        <w:rPr>
          <w:b/>
        </w:rPr>
        <w:t xml:space="preserve">Priame výdavky </w:t>
      </w:r>
    </w:p>
    <w:p w14:paraId="7A55CF01" w14:textId="066FBAAA"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7A55CF02" w14:textId="20E7BA1B"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21"/>
      </w:r>
      <w:r w:rsidR="000F5FC0" w:rsidRPr="0073389C">
        <w:t>.</w:t>
      </w:r>
      <w:r w:rsidRPr="0073389C">
        <w:t xml:space="preserve"> </w:t>
      </w:r>
    </w:p>
    <w:p w14:paraId="7A55CF03"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7A55CF04" w14:textId="5E4DABE2"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lastRenderedPageBreak/>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7A55CF05" w14:textId="0B633181"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7A55CF06" w14:textId="37FA74E8"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7A55CF07"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7A55CF08"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7A55CF09"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7A55CF0A" w14:textId="731AAF58"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7A55CF0B" w14:textId="7D51605D" w:rsidR="0080116A" w:rsidRPr="00B00E0D" w:rsidRDefault="0080116A" w:rsidP="00B00E0D">
      <w:pPr>
        <w:spacing w:before="360" w:after="120" w:line="288" w:lineRule="auto"/>
        <w:jc w:val="both"/>
        <w:rPr>
          <w:b/>
        </w:rPr>
      </w:pPr>
      <w:r w:rsidRPr="00B00E0D">
        <w:rPr>
          <w:b/>
        </w:rPr>
        <w:t>Nepriame výdavky</w:t>
      </w:r>
    </w:p>
    <w:p w14:paraId="7A55CF0C" w14:textId="439A763D"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22"/>
      </w:r>
      <w:r w:rsidRPr="0073389C">
        <w:rPr>
          <w:szCs w:val="19"/>
          <w:lang w:val="sk-SK"/>
        </w:rPr>
        <w:t>, fax, internet, upratovanie, nákup spotrebného materiálu, mzdové výdavky obslužných zamestnancov.</w:t>
      </w:r>
    </w:p>
    <w:p w14:paraId="7A55CF0D" w14:textId="3E8943FE"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7A55CF0E" w14:textId="2E8D1162" w:rsidR="004B173C" w:rsidRPr="0073389C" w:rsidRDefault="004B173C" w:rsidP="00E61650">
      <w:pPr>
        <w:spacing w:before="120" w:after="120" w:line="288" w:lineRule="auto"/>
        <w:jc w:val="both"/>
      </w:pPr>
      <w:r w:rsidRPr="0073389C">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7A55CF0F" w14:textId="77777777" w:rsidR="0061250D" w:rsidRPr="0073389C" w:rsidRDefault="0061250D" w:rsidP="00E61650">
      <w:pPr>
        <w:spacing w:before="120" w:after="120" w:line="288" w:lineRule="auto"/>
        <w:jc w:val="both"/>
      </w:pPr>
      <w:r w:rsidRPr="0073389C">
        <w:lastRenderedPageBreak/>
        <w:t>Prijímateľ vypočíta pomerné výdavky za uvedené výdavky napríklad pomocou nižšie uvedených</w:t>
      </w:r>
      <w:r w:rsidR="00E45383" w:rsidRPr="0073389C">
        <w:t xml:space="preserve"> </w:t>
      </w:r>
      <w:r w:rsidRPr="0073389C">
        <w:t>metód:</w:t>
      </w:r>
    </w:p>
    <w:p w14:paraId="7A55CF10" w14:textId="440672CB"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14:paraId="7A55CF11" w14:textId="23270A5A"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14:paraId="7A55CF12"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A55CF13" w14:textId="538D276D"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7A55CF14"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7499AB82" w14:textId="1689D6F4" w:rsidR="004F5296" w:rsidRPr="0073389C" w:rsidRDefault="00AE5A8F" w:rsidP="00E61650">
      <w:pPr>
        <w:spacing w:before="120" w:after="120" w:line="288" w:lineRule="auto"/>
        <w:jc w:val="both"/>
        <w:rPr>
          <w:b/>
        </w:rPr>
      </w:pPr>
      <w:r w:rsidRPr="0073389C">
        <w:rPr>
          <w:b/>
        </w:rPr>
        <w:t>Oprávnené výdavky</w:t>
      </w:r>
    </w:p>
    <w:p w14:paraId="7A55CF16" w14:textId="7FCB4A8A"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7A55CF17" w14:textId="77777777" w:rsidR="00AE5A8F" w:rsidRPr="0073389C" w:rsidRDefault="00AE5A8F" w:rsidP="00E61650">
      <w:pPr>
        <w:spacing w:before="120" w:after="120" w:line="288" w:lineRule="auto"/>
        <w:jc w:val="both"/>
      </w:pPr>
      <w:r w:rsidRPr="0073389C">
        <w:t>Výdavok je oprávnený, ak spĺňa všetky nasledujúce podmienky:</w:t>
      </w:r>
    </w:p>
    <w:p w14:paraId="7A55CF18" w14:textId="4107FF32"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A55CF1A" w14:textId="12A644D4"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7A55CF1B"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7A55CF1C"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7A55CF1D" w14:textId="6AD5EF9D"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23"/>
      </w:r>
      <w:r w:rsidRPr="0073389C">
        <w:t xml:space="preserve"> (s výnimkou odpisov);</w:t>
      </w:r>
    </w:p>
    <w:p w14:paraId="7A55CF1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lastRenderedPageBreak/>
        <w:t>je vynaložený v súlade s platnými všeobecne záväznými právnymi predpismi (napr. zákon o rozpočtových pravidlách, ZVO, zákon o štátnej pomoci, zákon o cenách, Zákonník práce, Občiansky zákonník);</w:t>
      </w:r>
    </w:p>
    <w:p w14:paraId="7A55CF1F" w14:textId="0EF3F1B3"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p>
    <w:p w14:paraId="7A55CF20" w14:textId="19045A94"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 xml:space="preserve">sa </w:t>
      </w:r>
      <w:r w:rsidR="00BD3255">
        <w:rPr>
          <w:sz w:val="18"/>
          <w:szCs w:val="18"/>
        </w:rPr>
        <w:t>účinno</w:t>
      </w:r>
      <w:r w:rsidR="00BD3255" w:rsidRPr="008F2822">
        <w:rPr>
          <w:sz w:val="18"/>
          <w:szCs w:val="18"/>
        </w:rPr>
        <w:t>sťou</w:t>
      </w:r>
      <w:r w:rsidR="00687044" w:rsidRPr="008F2822">
        <w:rPr>
          <w:sz w:val="18"/>
          <w:szCs w:val="18"/>
        </w:rPr>
        <w:t xml:space="preserve">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7A55CF2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A55CF2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7A55CF23"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A55CF24" w14:textId="15C68515"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7A55CF2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7A55CF26" w14:textId="03167E6F"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7A55CF27" w14:textId="77777777" w:rsidR="00AE5A8F" w:rsidRPr="0073389C" w:rsidRDefault="00AE5A8F" w:rsidP="00E61650">
      <w:pPr>
        <w:spacing w:before="120" w:after="120" w:line="288" w:lineRule="auto"/>
        <w:jc w:val="both"/>
        <w:rPr>
          <w:b/>
        </w:rPr>
      </w:pPr>
      <w:r w:rsidRPr="0073389C">
        <w:rPr>
          <w:b/>
        </w:rPr>
        <w:t>Neoprávnené výdavky</w:t>
      </w:r>
    </w:p>
    <w:p w14:paraId="7A55CF28" w14:textId="3F8C1FB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7A55CF29" w14:textId="289687A4"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7A55CF2A" w14:textId="3C2862E9"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24"/>
      </w:r>
      <w:r w:rsidRPr="0073389C">
        <w:t>, nehnuteľností a</w:t>
      </w:r>
      <w:r w:rsidR="00BE6444">
        <w:t> </w:t>
      </w:r>
      <w:r w:rsidRPr="0073389C">
        <w:t>pozemkov</w:t>
      </w:r>
      <w:r w:rsidR="00BE6444">
        <w:t>;</w:t>
      </w:r>
    </w:p>
    <w:p w14:paraId="7A55CF2B" w14:textId="0151C164"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 xml:space="preserve">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w:t>
      </w:r>
      <w:r w:rsidRPr="0073389C">
        <w:rPr>
          <w:rFonts w:ascii="Arial" w:hAnsi="Arial" w:cs="Arial"/>
          <w:sz w:val="19"/>
          <w:szCs w:val="19"/>
          <w:lang w:val="sk-SK" w:eastAsia="en-US"/>
        </w:rPr>
        <w:lastRenderedPageBreak/>
        <w:t>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25"/>
      </w:r>
      <w:r w:rsidRPr="0073389C">
        <w:rPr>
          <w:rFonts w:ascii="Arial" w:hAnsi="Arial" w:cs="Arial"/>
          <w:sz w:val="19"/>
          <w:szCs w:val="19"/>
          <w:lang w:val="sk-SK" w:eastAsia="en-US"/>
        </w:rPr>
        <w:t xml:space="preserve">. </w:t>
      </w:r>
    </w:p>
    <w:p w14:paraId="7A55CF2C" w14:textId="6E4A8656"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7A55CF2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7A55CF2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7A55CF2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7A55CF3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A55CF3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7A55CF32"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7A55CF3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7A55CF3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7A55CF3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7A55CF36"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7A55CF3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7A55CF3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7A55CF3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09E551A8" w14:textId="4C13424D" w:rsidR="00200770"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59BC68B8" w14:textId="77777777" w:rsidR="00987382" w:rsidRPr="00200770" w:rsidRDefault="00AE5A8F" w:rsidP="00852446">
      <w:pPr>
        <w:pStyle w:val="Odsekzoznamu"/>
        <w:numPr>
          <w:ilvl w:val="0"/>
          <w:numId w:val="7"/>
        </w:numPr>
        <w:spacing w:before="120" w:after="120" w:line="288" w:lineRule="auto"/>
        <w:ind w:left="567" w:hanging="283"/>
        <w:contextualSpacing w:val="0"/>
        <w:jc w:val="both"/>
        <w:rPr>
          <w:rFonts w:ascii="Times New Roman" w:hAnsi="Times New Roman"/>
          <w:sz w:val="24"/>
          <w:lang w:eastAsia="sk-SK"/>
        </w:rPr>
      </w:pPr>
      <w:r w:rsidRPr="003900AB">
        <w:t xml:space="preserve">výdavok </w:t>
      </w:r>
      <w:r w:rsidR="00E734FF" w:rsidRPr="003900AB">
        <w:t>vzniknutý úhradou finančných prostriedkov zo strany prijímateľa/partnera dodávateľovi</w:t>
      </w:r>
      <w:r w:rsidR="00866C54" w:rsidRPr="003900AB">
        <w:t>/ poskytovateľovi</w:t>
      </w:r>
      <w:r w:rsidR="00E734FF" w:rsidRPr="00D83979">
        <w:t xml:space="preserve"> plnenia</w:t>
      </w:r>
      <w:r w:rsidRPr="00D83979">
        <w:t xml:space="preserve"> </w:t>
      </w:r>
      <w:r w:rsidR="00E734FF" w:rsidRPr="00D83979">
        <w:t>za </w:t>
      </w:r>
      <w:r w:rsidRPr="00D83979">
        <w:t>nevyúčtované zálohové platby</w:t>
      </w:r>
      <w:r w:rsidR="00866C54" w:rsidRPr="00D83979">
        <w:t>,</w:t>
      </w:r>
      <w:r w:rsidRPr="00D83979">
        <w:t xml:space="preserve"> poskytnuté preddavky </w:t>
      </w:r>
      <w:r w:rsidR="00866C54" w:rsidRPr="00D83979">
        <w:t>alebo </w:t>
      </w:r>
      <w:r w:rsidRPr="00D83979">
        <w:t>výdavky, pri ktorých vzniká náklad budúceho obdobia (tieto sú oprávnené až v momente vzniku nákladu bežného obdobia)</w:t>
      </w:r>
      <w:r w:rsidR="00E734FF" w:rsidRPr="00B6346F">
        <w:t>, ak RO pre OP EVS neurčí vo v</w:t>
      </w:r>
      <w:r w:rsidR="00E734FF" w:rsidRPr="003900AB">
        <w:t>zťahu k charakteru, použitiu alebo</w:t>
      </w:r>
      <w:r w:rsidR="00866C54" w:rsidRPr="003900AB">
        <w:t> </w:t>
      </w:r>
      <w:r w:rsidR="00E734FF" w:rsidRPr="003900AB">
        <w:t>konkrétnemu subjektu a účelu plnenia inak</w:t>
      </w:r>
      <w:r w:rsidR="007F17A2" w:rsidRPr="003900AB">
        <w:t xml:space="preserve"> (t.j. že </w:t>
      </w:r>
      <w:r w:rsidR="00917C09" w:rsidRPr="003900AB">
        <w:t xml:space="preserve">RO pre OP EVS </w:t>
      </w:r>
      <w:r w:rsidR="007F17A2" w:rsidRPr="003900AB">
        <w:t>bude považovať zrealizovanie preddavku za podmienečne oprávnený výdavok</w:t>
      </w:r>
      <w:r w:rsidR="00863D7C" w:rsidRPr="003900AB">
        <w:t xml:space="preserve"> až do momentu jeho úplného zúčtovania</w:t>
      </w:r>
      <w:r w:rsidR="00777423" w:rsidRPr="003900AB">
        <w:t xml:space="preserve"> prijímateľovi/partnerovi a následne poskytovateľovi</w:t>
      </w:r>
      <w:r w:rsidR="007F17A2" w:rsidRPr="003900AB">
        <w:t>)</w:t>
      </w:r>
      <w:r w:rsidR="00E734FF" w:rsidRPr="003900AB">
        <w:t xml:space="preserve"> vo výzve/vyzvaní alebo na základe individuálneho písomného</w:t>
      </w:r>
      <w:r w:rsidR="00866C54" w:rsidRPr="003900AB">
        <w:t xml:space="preserve"> (e-mailového)</w:t>
      </w:r>
      <w:r w:rsidR="00E734FF" w:rsidRPr="003900AB">
        <w:t xml:space="preserve"> stanoviska RO</w:t>
      </w:r>
      <w:r w:rsidR="007F17A2" w:rsidRPr="003900AB">
        <w:t> </w:t>
      </w:r>
      <w:r w:rsidR="00E734FF" w:rsidRPr="003900AB">
        <w:t>pre OP EVS</w:t>
      </w:r>
      <w:r w:rsidR="00987382">
        <w:rPr>
          <w:vertAlign w:val="superscript"/>
        </w:rPr>
        <w:footnoteReference w:id="26"/>
      </w:r>
      <w:r w:rsidR="00987382" w:rsidRPr="00200770">
        <w:rPr>
          <w:rFonts w:ascii="Times New Roman" w:hAnsi="Times New Roman"/>
          <w:sz w:val="24"/>
          <w:lang w:eastAsia="sk-SK"/>
        </w:rPr>
        <w:t xml:space="preserve"> </w:t>
      </w:r>
    </w:p>
    <w:p w14:paraId="33E21276" w14:textId="0E82262C" w:rsidR="00E734FF" w:rsidRPr="003900AB" w:rsidRDefault="00E734FF" w:rsidP="008D155B">
      <w:pPr>
        <w:pStyle w:val="Odsekzoznamu"/>
        <w:numPr>
          <w:ilvl w:val="0"/>
          <w:numId w:val="7"/>
        </w:numPr>
        <w:spacing w:before="120" w:after="120" w:line="288" w:lineRule="auto"/>
        <w:ind w:left="567" w:hanging="283"/>
        <w:contextualSpacing w:val="0"/>
        <w:jc w:val="both"/>
      </w:pPr>
      <w:r w:rsidRPr="003900AB">
        <w:t xml:space="preserve"> vo vzťahu ku konkrétnemu prijímateľovi/partnerovi</w:t>
      </w:r>
      <w:r w:rsidR="007F17A2" w:rsidRPr="003900AB">
        <w:t>,</w:t>
      </w:r>
      <w:r w:rsidRPr="003900AB">
        <w:t xml:space="preserve"> </w:t>
      </w:r>
      <w:r w:rsidR="007F17A2" w:rsidRPr="003900AB">
        <w:t>s určením podmienok</w:t>
      </w:r>
      <w:r w:rsidR="00937019" w:rsidRPr="003900AB">
        <w:t>,</w:t>
      </w:r>
      <w:r w:rsidR="007F17A2" w:rsidRPr="003900AB">
        <w:t xml:space="preserve"> za ktorých je možné preddavkové platby realizovať a splnení nasledujúcich rámcových požiadaviek</w:t>
      </w:r>
      <w:r w:rsidRPr="003900AB">
        <w:t>:</w:t>
      </w:r>
    </w:p>
    <w:p w14:paraId="045254C4" w14:textId="68F20284" w:rsidR="00866C54" w:rsidRPr="003900AB" w:rsidRDefault="00866C54" w:rsidP="005B7173">
      <w:pPr>
        <w:pStyle w:val="Odsekzoznamu"/>
        <w:numPr>
          <w:ilvl w:val="0"/>
          <w:numId w:val="103"/>
        </w:numPr>
        <w:spacing w:before="120" w:after="120" w:line="288" w:lineRule="auto"/>
        <w:jc w:val="both"/>
      </w:pPr>
      <w:r w:rsidRPr="003900AB">
        <w:lastRenderedPageBreak/>
        <w:t>úhrada preddavkovej platby, t.j. reálny úbytok finančných prostriedkov na strane prijímateľa</w:t>
      </w:r>
      <w:r w:rsidR="007F17A2" w:rsidRPr="003900AB">
        <w:t>/partnera</w:t>
      </w:r>
      <w:r w:rsidRPr="003900AB">
        <w:t xml:space="preserve"> musí byť realizovaná v období oprávnenosti výdavkov a v súlade s oprávneným obdobím pre výdavky stanovené vo výzve/vyzvaní a v zmluve o poskytnutí NFP,</w:t>
      </w:r>
    </w:p>
    <w:p w14:paraId="658A9434" w14:textId="16523A73" w:rsidR="00866C54" w:rsidRPr="00D83979" w:rsidRDefault="00866C54" w:rsidP="005B7173">
      <w:pPr>
        <w:pStyle w:val="Odsekzoznamu"/>
        <w:numPr>
          <w:ilvl w:val="0"/>
          <w:numId w:val="103"/>
        </w:numPr>
        <w:spacing w:before="120" w:after="120" w:line="288" w:lineRule="auto"/>
        <w:jc w:val="both"/>
      </w:pPr>
      <w:r w:rsidRPr="00CB33A3">
        <w:t>využitie preddavkových platieb musí byť v súlade s podmienkami verejného obstarávania a rovnako musí by</w:t>
      </w:r>
      <w:r w:rsidRPr="00D83979">
        <w:t>ť v súlade s podmienkami zmluvy uzavretej medzi prijímateľom a dodávateľom/poskytovateľom a bežnou obchodnou praxou</w:t>
      </w:r>
      <w:r w:rsidRPr="00BD3255">
        <w:rPr>
          <w:vertAlign w:val="superscript"/>
        </w:rPr>
        <w:footnoteReference w:id="27"/>
      </w:r>
      <w:r w:rsidRPr="00D83979">
        <w:rPr>
          <w:vertAlign w:val="superscript"/>
        </w:rPr>
        <w:t xml:space="preserve">. </w:t>
      </w:r>
      <w:r w:rsidRPr="00D83979">
        <w:t>Možnosť poskytovania preddavkových platieb preto musí byť súčasťou pôvodnej zmluvy uzavretej medzi prijímateľom a dodávateľom, ktorá bola výsledkom verejného obstarávania, nakoľko poskytovanie preddavkových platieb v prípade dodatku k pôvodnej zmluve by predstavovalo zmenu ekonomickej rovnováhy a preto je takýto dodatok neprípustný,</w:t>
      </w:r>
    </w:p>
    <w:p w14:paraId="10648727" w14:textId="24C40633" w:rsidR="00866C54" w:rsidRPr="00B6346F" w:rsidRDefault="00866C54" w:rsidP="005B7173">
      <w:pPr>
        <w:pStyle w:val="Odsekzoznamu"/>
        <w:numPr>
          <w:ilvl w:val="0"/>
          <w:numId w:val="103"/>
        </w:numPr>
        <w:spacing w:before="120" w:after="120" w:line="288" w:lineRule="auto"/>
        <w:jc w:val="both"/>
      </w:pPr>
      <w:r w:rsidRPr="00B6346F">
        <w:t>dodávateľ/poskytovateľ,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vystaviť zúčtovaciu faktúru pri reálnom dodaní tovaru/služieb/stavebných prác,</w:t>
      </w:r>
    </w:p>
    <w:p w14:paraId="7BA1AB19" w14:textId="38D1CC75" w:rsidR="00866C54" w:rsidRPr="00D83979" w:rsidRDefault="00866C54" w:rsidP="005B7173">
      <w:pPr>
        <w:pStyle w:val="Odsekzoznamu"/>
        <w:numPr>
          <w:ilvl w:val="0"/>
          <w:numId w:val="103"/>
        </w:numPr>
        <w:spacing w:before="120" w:after="120" w:line="288" w:lineRule="auto"/>
        <w:jc w:val="both"/>
      </w:pPr>
      <w:r w:rsidRPr="00283586">
        <w:t>predmet plnenia (teda tovary, služby, stavebné práce), ktorý bol uhradený na základe preddavkovej platby musí byť skutočne dodaný v čase realizácie projektu, najneskôr do 12 mesiacov od poskytnutia preddavkovej platby dodávateľovi</w:t>
      </w:r>
      <w:r w:rsidRPr="00BD3255">
        <w:rPr>
          <w:vertAlign w:val="superscript"/>
        </w:rPr>
        <w:footnoteReference w:id="28"/>
      </w:r>
      <w:r w:rsidR="006710DE" w:rsidRPr="00BD3255">
        <w:rPr>
          <w:vertAlign w:val="superscript"/>
        </w:rPr>
        <w:t>.</w:t>
      </w:r>
      <w:r w:rsidR="006710DE">
        <w:t xml:space="preserve"> Uvedené neplatí pre </w:t>
      </w:r>
      <w:r w:rsidR="006710DE" w:rsidRPr="006B1076">
        <w:rPr>
          <w:rFonts w:cs="Arial"/>
          <w:color w:val="000000"/>
          <w:sz w:val="18"/>
          <w:szCs w:val="18"/>
        </w:rPr>
        <w:t xml:space="preserve">preddavkové platby </w:t>
      </w:r>
      <w:r w:rsidR="006710DE">
        <w:rPr>
          <w:rFonts w:cs="Arial"/>
          <w:color w:val="000000"/>
          <w:sz w:val="18"/>
          <w:szCs w:val="18"/>
        </w:rPr>
        <w:t>uplatňované</w:t>
      </w:r>
      <w:r w:rsidR="006710DE" w:rsidRPr="006B1076">
        <w:rPr>
          <w:rFonts w:cs="Arial"/>
          <w:color w:val="000000"/>
          <w:sz w:val="18"/>
          <w:szCs w:val="18"/>
        </w:rPr>
        <w:t xml:space="preserve"> v prípade využitia systému zálohových platieb</w:t>
      </w:r>
      <w:r w:rsidR="006710DE">
        <w:rPr>
          <w:rFonts w:cs="Arial"/>
          <w:color w:val="000000"/>
          <w:sz w:val="18"/>
          <w:szCs w:val="18"/>
        </w:rPr>
        <w:t>, kde je p</w:t>
      </w:r>
      <w:r w:rsidR="006710DE" w:rsidRPr="006710DE">
        <w:rPr>
          <w:rFonts w:cs="Arial"/>
          <w:color w:val="000000"/>
          <w:sz w:val="18"/>
          <w:szCs w:val="18"/>
        </w:rPr>
        <w:t>rijímateľ</w:t>
      </w:r>
      <w:r w:rsidR="006710DE">
        <w:rPr>
          <w:rFonts w:cs="Arial"/>
          <w:color w:val="000000"/>
          <w:sz w:val="18"/>
          <w:szCs w:val="18"/>
        </w:rPr>
        <w:t xml:space="preserve"> </w:t>
      </w:r>
      <w:r w:rsidR="006710DE" w:rsidRPr="006710DE">
        <w:rPr>
          <w:rFonts w:cs="Arial"/>
          <w:color w:val="000000"/>
          <w:sz w:val="18"/>
          <w:szCs w:val="18"/>
        </w:rPr>
        <w:t>povinný poskytnutú zálohovú platbu priebežne zúčtovávať do 9 mesiacov odo dňa pripísania finančných prostriedkov na účte prijímateľa, resp. odo dňa aktivácie rozpočtového opatrenia</w:t>
      </w:r>
      <w:r w:rsidR="006710DE">
        <w:rPr>
          <w:rFonts w:cs="Arial"/>
          <w:color w:val="000000"/>
          <w:sz w:val="18"/>
          <w:szCs w:val="18"/>
        </w:rPr>
        <w:t>.</w:t>
      </w:r>
    </w:p>
    <w:p w14:paraId="042DC650" w14:textId="255D9490" w:rsidR="00866C54" w:rsidRPr="00283586" w:rsidRDefault="007F17A2" w:rsidP="005B7173">
      <w:pPr>
        <w:pStyle w:val="Odsekzoznamu"/>
        <w:numPr>
          <w:ilvl w:val="0"/>
          <w:numId w:val="103"/>
        </w:numPr>
        <w:spacing w:before="120" w:after="120" w:line="288" w:lineRule="auto"/>
        <w:jc w:val="both"/>
      </w:pPr>
      <w:r w:rsidRPr="00D83979">
        <w:t>p</w:t>
      </w:r>
      <w:r w:rsidR="00866C54" w:rsidRPr="00D83979">
        <w:t>rijímateľ</w:t>
      </w:r>
      <w:r w:rsidRPr="00D83979">
        <w:t xml:space="preserve"> (v relevantných prípadoch aj za partnera)</w:t>
      </w:r>
      <w:r w:rsidR="00866C54" w:rsidRPr="00D83979">
        <w:t xml:space="preserve"> predkladá riadiacemu orgánu zúčtovanie preddav</w:t>
      </w:r>
      <w:r w:rsidRPr="00D83979">
        <w:t xml:space="preserve">kovej platby na príslušnom formulári (viď. príloha č. </w:t>
      </w:r>
      <w:r w:rsidR="00877685" w:rsidRPr="00B6346F">
        <w:t>41</w:t>
      </w:r>
      <w:r w:rsidRPr="00B6346F">
        <w:t xml:space="preserve">) </w:t>
      </w:r>
      <w:r w:rsidR="00866C54" w:rsidRPr="00881E11">
        <w:t>spolu s ďalšími relevantnými prílohami</w:t>
      </w:r>
      <w:r w:rsidRPr="00283586">
        <w:t xml:space="preserve"> preukazujúcimi dodanie plnenia</w:t>
      </w:r>
      <w:r w:rsidR="00866C54" w:rsidRPr="00283586">
        <w:t>;</w:t>
      </w:r>
    </w:p>
    <w:p w14:paraId="6B1D91A6" w14:textId="6952CE9C" w:rsidR="00866C54" w:rsidRPr="0073290B" w:rsidRDefault="007F17A2" w:rsidP="005B7173">
      <w:pPr>
        <w:pStyle w:val="Odsekzoznamu"/>
        <w:numPr>
          <w:ilvl w:val="0"/>
          <w:numId w:val="103"/>
        </w:numPr>
        <w:spacing w:before="120" w:after="120" w:line="288" w:lineRule="auto"/>
        <w:jc w:val="both"/>
      </w:pPr>
      <w:r w:rsidRPr="0073290B">
        <w:t>o</w:t>
      </w:r>
      <w:r w:rsidR="00866C54" w:rsidRPr="0073290B">
        <w:t>verenie dodania predmetu plnenia zabezpečí RO</w:t>
      </w:r>
      <w:r w:rsidR="00833A5F" w:rsidRPr="0073290B">
        <w:t xml:space="preserve"> pre OP EVS</w:t>
      </w:r>
      <w:r w:rsidR="00866C54" w:rsidRPr="0073290B">
        <w:t xml:space="preserve"> v rámci výkonu kontroly projektu v súlade s kapitolou </w:t>
      </w:r>
      <w:r w:rsidR="003342EC" w:rsidRPr="0073290B">
        <w:t>PpP</w:t>
      </w:r>
      <w:r w:rsidR="00676BCF" w:rsidRPr="0073290B">
        <w:t xml:space="preserve"> č. 3.2 „Finančná kontrola na mieste“</w:t>
      </w:r>
      <w:r w:rsidR="00866C54" w:rsidRPr="0073290B">
        <w:t>;</w:t>
      </w:r>
    </w:p>
    <w:p w14:paraId="68697C0C" w14:textId="60BB991D" w:rsidR="00866C54" w:rsidRPr="0073290B" w:rsidRDefault="007F17A2" w:rsidP="005B7173">
      <w:pPr>
        <w:pStyle w:val="Odsekzoznamu"/>
        <w:numPr>
          <w:ilvl w:val="0"/>
          <w:numId w:val="103"/>
        </w:numPr>
        <w:spacing w:before="120" w:after="120" w:line="288" w:lineRule="auto"/>
        <w:jc w:val="both"/>
      </w:pPr>
      <w:r w:rsidRPr="0073290B">
        <w:t>v</w:t>
      </w:r>
      <w:r w:rsidR="00866C54" w:rsidRPr="0073290B">
        <w:t>ýdavok spĺňa všetky ostatné podmienky oprávnenosti výdavkov a zmluvy o poskytnutí NFP;</w:t>
      </w:r>
    </w:p>
    <w:p w14:paraId="20BA0771" w14:textId="19779D4B" w:rsidR="00D83979" w:rsidRDefault="00866C54" w:rsidP="005B7173">
      <w:pPr>
        <w:pStyle w:val="Odsekzoznamu"/>
        <w:numPr>
          <w:ilvl w:val="0"/>
          <w:numId w:val="103"/>
        </w:numPr>
        <w:spacing w:before="120" w:after="120" w:line="288" w:lineRule="auto"/>
        <w:jc w:val="both"/>
        <w:rPr>
          <w:rFonts w:cs="Arial"/>
          <w:color w:val="000000"/>
          <w:sz w:val="18"/>
          <w:szCs w:val="18"/>
        </w:rPr>
      </w:pPr>
      <w:r w:rsidRPr="00CB33A3">
        <w:t>RO</w:t>
      </w:r>
      <w:r w:rsidR="007F17A2" w:rsidRPr="00CB33A3">
        <w:t xml:space="preserve"> pre OP EVS</w:t>
      </w:r>
      <w:r w:rsidRPr="00CB33A3">
        <w:t xml:space="preserve"> v prípade povolenia možnosti využitia preddavkových platieb definuje aj maximálny limit pre výšku preddavkovej platby, ktorý môže byť rozdielny v závislosti od predmetu plnenia a ďalších špecifík, a prípadné ďalšie pravidlá pre o</w:t>
      </w:r>
      <w:r w:rsidRPr="00D83979">
        <w:t>verenie plnenia v rámci využitia preddavkových platieb, pri dodržaní podmienok stanovených Systémom riadenia EŠIF</w:t>
      </w:r>
      <w:r w:rsidR="00CB33A3">
        <w:t xml:space="preserve"> a Systémom </w:t>
      </w:r>
      <w:r w:rsidR="00CB33A3" w:rsidRPr="00CB33A3">
        <w:t>finančného riadenia štrukturálnych fondov, Kohézneho fondu a Európskeho námorného a rybárskeho fondu na programové obdobie 2014 – 2020</w:t>
      </w:r>
      <w:r w:rsidR="00AE5A8F" w:rsidRPr="00CB33A3">
        <w:t>;</w:t>
      </w:r>
      <w:r w:rsidR="00C179F4">
        <w:t xml:space="preserve"> </w:t>
      </w:r>
      <w:r w:rsidR="006B1076" w:rsidRPr="006B1076">
        <w:rPr>
          <w:rFonts w:cs="Arial"/>
          <w:color w:val="000000"/>
          <w:sz w:val="18"/>
          <w:szCs w:val="18"/>
        </w:rPr>
        <w:t xml:space="preserve">preddavkové platby je možné uplatňovať v prípade využitia systému zálohových platieb a systému predfinancovania, resp. ich kombinácie s refundáciou, pričom platí, </w:t>
      </w:r>
      <w:r w:rsidR="006B1076">
        <w:rPr>
          <w:rFonts w:cs="Arial"/>
          <w:color w:val="000000"/>
          <w:sz w:val="18"/>
          <w:szCs w:val="18"/>
        </w:rPr>
        <w:t>že</w:t>
      </w:r>
      <w:r w:rsidR="006B1076" w:rsidRPr="006B1076">
        <w:rPr>
          <w:rFonts w:cs="Arial"/>
          <w:color w:val="000000"/>
          <w:sz w:val="18"/>
          <w:szCs w:val="18"/>
        </w:rPr>
        <w:t xml:space="preserve"> prijímateľ výdavky za </w:t>
      </w:r>
      <w:r w:rsidR="006B1076">
        <w:rPr>
          <w:rFonts w:cs="Arial"/>
          <w:color w:val="000000"/>
          <w:sz w:val="18"/>
          <w:szCs w:val="18"/>
        </w:rPr>
        <w:t xml:space="preserve">preddavkové platby nepredkladá v rámci žiadosti o platbu - </w:t>
      </w:r>
      <w:r w:rsidR="006B1076" w:rsidRPr="006B1076">
        <w:rPr>
          <w:rFonts w:cs="Arial"/>
          <w:color w:val="000000"/>
          <w:sz w:val="18"/>
          <w:szCs w:val="18"/>
        </w:rPr>
        <w:t>priebežná platba</w:t>
      </w:r>
      <w:r w:rsidR="00D83979" w:rsidRPr="006B1076">
        <w:rPr>
          <w:rFonts w:cs="Arial"/>
          <w:color w:val="000000"/>
          <w:sz w:val="18"/>
          <w:szCs w:val="18"/>
        </w:rPr>
        <w:t>;</w:t>
      </w:r>
    </w:p>
    <w:p w14:paraId="1CCC3375" w14:textId="31B84667" w:rsidR="00D83979" w:rsidRDefault="0058636F" w:rsidP="005B7173">
      <w:pPr>
        <w:pStyle w:val="Odsekzoznamu"/>
        <w:numPr>
          <w:ilvl w:val="0"/>
          <w:numId w:val="103"/>
        </w:numPr>
        <w:spacing w:before="120" w:after="120" w:line="288" w:lineRule="auto"/>
        <w:jc w:val="both"/>
      </w:pPr>
      <w:r w:rsidRPr="0058636F">
        <w:t xml:space="preserve">po dodaní predmetu plnenia </w:t>
      </w:r>
      <w:r w:rsidR="00D83979" w:rsidRPr="00D83979">
        <w:t>prijímateľ zahrnie účtovné doklady, na základe ktorých bola, resp. bude preddavková platba uhradená, do žiadosti o platbu (poskytnutie / zúčtovanie predfinancovania, resp. zúčtovanie zálohovej platby). Pri využívaní preddavkových platieb prijímateľ nie je povinný predkladať samostatné žiadosti o platbu obsahujúce výlučne účtovné doklady, na základe ktorých bola, resp. bude preddavková platba uhradená, pri dodržaní podmienky, že žiadosť o platbu sa predkladá len na jeden z uvedených systémov financovania;</w:t>
      </w:r>
    </w:p>
    <w:p w14:paraId="6091D1FA" w14:textId="2C073143" w:rsidR="00AD59C9" w:rsidRPr="00881E11" w:rsidRDefault="00AD59C9" w:rsidP="005B7173">
      <w:pPr>
        <w:pStyle w:val="Odsekzoznamu"/>
        <w:numPr>
          <w:ilvl w:val="0"/>
          <w:numId w:val="103"/>
        </w:numPr>
        <w:spacing w:before="120" w:after="120" w:line="288" w:lineRule="auto"/>
        <w:jc w:val="both"/>
      </w:pPr>
      <w:r w:rsidRPr="00881E11">
        <w:t>prípadný preplatok vzniknutý zo zú</w:t>
      </w:r>
      <w:r w:rsidRPr="00283586">
        <w:t>čtovania preddavkovej platby je prijímateľ povinný vrátiť RO pre OP EVS najneskôr spolu s predložením doplňujúcich údajov k preukázaniu dodania predmetu plnenia. Vysporiadanie identifikovaných nezrovnalostí z preddavkových platieb nie je týmto odsekom dotk</w:t>
      </w:r>
      <w:r w:rsidRPr="00881E11">
        <w:t>nuté;</w:t>
      </w:r>
    </w:p>
    <w:p w14:paraId="29B3B56D" w14:textId="7336BDA6" w:rsidR="00AD59C9" w:rsidRPr="00881E11" w:rsidRDefault="00AD59C9" w:rsidP="005B7173">
      <w:pPr>
        <w:pStyle w:val="Odsekzoznamu"/>
        <w:numPr>
          <w:ilvl w:val="0"/>
          <w:numId w:val="103"/>
        </w:numPr>
        <w:spacing w:before="120" w:after="120" w:line="288" w:lineRule="auto"/>
        <w:jc w:val="both"/>
      </w:pPr>
      <w:r w:rsidRPr="00881E11">
        <w:t xml:space="preserve">prípadný nedoplatok vzniknutý zo zúčtovania preddavkovej platby posudzuje RO pre OP EVS z hľadiska splnenia podmienok oprávnenosti výdavkov a na základe daného posúdenia rozhodne o jeho oprávnenosti alebo neoprávnenosti. </w:t>
      </w:r>
    </w:p>
    <w:p w14:paraId="7A55CF3C" w14:textId="4CE067FB" w:rsidR="00993A6C" w:rsidRPr="00881E11" w:rsidRDefault="00AE5A8F" w:rsidP="008D155B">
      <w:pPr>
        <w:pStyle w:val="Odsekzoznamu"/>
        <w:numPr>
          <w:ilvl w:val="0"/>
          <w:numId w:val="7"/>
        </w:numPr>
        <w:spacing w:before="120" w:after="120" w:line="288" w:lineRule="auto"/>
        <w:ind w:left="567" w:hanging="283"/>
        <w:contextualSpacing w:val="0"/>
        <w:jc w:val="both"/>
      </w:pPr>
      <w:r w:rsidRPr="00881E11">
        <w:lastRenderedPageBreak/>
        <w:t xml:space="preserve">nepriame výdavky, ktoré prekročia </w:t>
      </w:r>
      <w:r w:rsidR="00A90DB6" w:rsidRPr="00881E11">
        <w:t>výzvou</w:t>
      </w:r>
      <w:r w:rsidR="00C8683A" w:rsidRPr="00881E11">
        <w:t>/vyzvaním</w:t>
      </w:r>
      <w:r w:rsidR="00A90DB6" w:rsidRPr="00881E11">
        <w:t xml:space="preserve"> </w:t>
      </w:r>
      <w:r w:rsidR="008F7E85" w:rsidRPr="00881E11">
        <w:t>stanovený percentuálny pomer</w:t>
      </w:r>
      <w:r w:rsidRPr="00881E11">
        <w:t xml:space="preserve"> </w:t>
      </w:r>
      <w:r w:rsidR="007F3A23" w:rsidRPr="00881E11">
        <w:t xml:space="preserve">z </w:t>
      </w:r>
      <w:r w:rsidRPr="00881E11">
        <w:t>celkových oprávnených priamych výdavkov na projekt;</w:t>
      </w:r>
    </w:p>
    <w:p w14:paraId="7A55CF3D"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výdavok, ktorý bol uplatnený voči poskytovateľovi na základe zmenených prvotných dokumentov (napr. prezenčná listina, pracovné výkazy a pod.);</w:t>
      </w:r>
    </w:p>
    <w:p w14:paraId="7A55CF3E"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2B0810">
        <w:t>OP</w:t>
      </w:r>
      <w:r w:rsidRPr="002B0810">
        <w:t>);</w:t>
      </w:r>
    </w:p>
    <w:p w14:paraId="7A55CF40" w14:textId="763275C8"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kladný rozdiel medzi reálne vzniknutými nákladmi prijímateľa/užívateľa</w:t>
      </w:r>
      <w:r w:rsidR="00AC24B5" w:rsidRPr="002B0810">
        <w:t xml:space="preserve"> </w:t>
      </w:r>
      <w:r w:rsidRPr="002B0810">
        <w:t>a</w:t>
      </w:r>
      <w:r w:rsidR="00AC24B5" w:rsidRPr="002B0810">
        <w:t xml:space="preserve"> </w:t>
      </w:r>
      <w:r w:rsidRPr="002B0810">
        <w:t>poskytnutými príspevkami/dotáciami z verejných zdrojov, aj kumulovane;</w:t>
      </w:r>
    </w:p>
    <w:p w14:paraId="49EBDAAF" w14:textId="0A85F400" w:rsidR="004F28ED" w:rsidRPr="002B0810" w:rsidRDefault="00D150FE" w:rsidP="00D150FE">
      <w:pPr>
        <w:pStyle w:val="Odsekzoznamu"/>
        <w:numPr>
          <w:ilvl w:val="0"/>
          <w:numId w:val="7"/>
        </w:numPr>
        <w:spacing w:before="120" w:after="120" w:line="288" w:lineRule="auto"/>
        <w:ind w:left="567" w:hanging="283"/>
        <w:contextualSpacing w:val="0"/>
        <w:jc w:val="both"/>
        <w:rPr>
          <w:szCs w:val="19"/>
        </w:rPr>
      </w:pPr>
      <w:r w:rsidRPr="002B0810">
        <w:rPr>
          <w:szCs w:val="19"/>
        </w:rPr>
        <w:t>priame dane</w:t>
      </w:r>
      <w:r w:rsidR="004F28ED" w:rsidRPr="002B0810">
        <w:rPr>
          <w:rStyle w:val="Odkaznapoznmkupodiarou"/>
          <w:szCs w:val="19"/>
        </w:rPr>
        <w:footnoteReference w:id="29"/>
      </w:r>
      <w:r w:rsidRPr="002B0810">
        <w:rPr>
          <w:szCs w:val="19"/>
        </w:rPr>
        <w:t xml:space="preserve"> (napr. daň z nehnuteľnosti, daň z motorových vozidiel a pod.)</w:t>
      </w:r>
      <w:r w:rsidR="004F28ED" w:rsidRPr="002B0810">
        <w:rPr>
          <w:szCs w:val="19"/>
        </w:rPr>
        <w:t>;</w:t>
      </w:r>
    </w:p>
    <w:p w14:paraId="17155B91"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finančný prenájom a operatívny nájom;</w:t>
      </w:r>
    </w:p>
    <w:p w14:paraId="296687A5"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opravu a údržbu;</w:t>
      </w:r>
    </w:p>
    <w:p w14:paraId="298BE921" w14:textId="77777777" w:rsidR="00EA4707"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obstaranie motorového vozidla</w:t>
      </w:r>
      <w:r w:rsidR="00EA4707" w:rsidRPr="002B0810">
        <w:rPr>
          <w:szCs w:val="19"/>
        </w:rPr>
        <w:t>;</w:t>
      </w:r>
    </w:p>
    <w:p w14:paraId="0AC1A36E" w14:textId="08DD839A" w:rsidR="00D150FE" w:rsidRPr="002B0810" w:rsidRDefault="00EA4707"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tvorbu sociálneho fondu.</w:t>
      </w:r>
    </w:p>
    <w:p w14:paraId="3F28CDA2" w14:textId="77777777" w:rsidR="00D150FE" w:rsidRPr="0073389C" w:rsidRDefault="00D150FE" w:rsidP="00992076">
      <w:pPr>
        <w:spacing w:before="120" w:after="120" w:line="288" w:lineRule="auto"/>
        <w:jc w:val="both"/>
      </w:pPr>
    </w:p>
    <w:p w14:paraId="7A55CF41" w14:textId="78B4407E"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31942872" w14:textId="4B2A776A"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367CA2A8" w14:textId="018FEF0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7A55CF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7A55CF43" w14:textId="4DD81324"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7A55CF44" w14:textId="0631E9B6" w:rsidR="00ED03C8"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p>
    <w:p w14:paraId="0946A93F" w14:textId="77777777" w:rsidR="006A2DA0" w:rsidRDefault="006A2DA0" w:rsidP="006A2DA0">
      <w:pPr>
        <w:autoSpaceDE w:val="0"/>
        <w:autoSpaceDN w:val="0"/>
        <w:adjustRightInd w:val="0"/>
        <w:spacing w:before="120" w:after="120" w:line="288" w:lineRule="auto"/>
        <w:jc w:val="both"/>
      </w:pPr>
      <w:r w:rsidRPr="00033E1E">
        <w:lastRenderedPageBreak/>
        <w:t>V odôvodnených prípadoch</w:t>
      </w:r>
      <w:r w:rsidRPr="00BD3255">
        <w:rPr>
          <w:vertAlign w:val="superscript"/>
        </w:rPr>
        <w:footnoteReference w:id="30"/>
      </w:r>
      <w:r w:rsidRPr="00033E1E">
        <w:t xml:space="preserve"> </w:t>
      </w:r>
      <w:r>
        <w:t xml:space="preserve">aj po schválení žiadosti o NFP </w:t>
      </w:r>
      <w:r w:rsidRPr="00033E1E">
        <w:t xml:space="preserve">pre národné projekty (podľa § 26 zákona č. 292/2014 Z. z.) môže </w:t>
      </w:r>
      <w:r>
        <w:t>na základe zmenového konania prijímateľ</w:t>
      </w:r>
      <w:r w:rsidRPr="00033E1E">
        <w:t xml:space="preserve"> </w:t>
      </w:r>
      <w:r>
        <w:t xml:space="preserve"> v rámci</w:t>
      </w:r>
      <w:r w:rsidRPr="00033E1E">
        <w:t xml:space="preserve"> rozpočtu zohľadniť očakávaný rast mzdových výdavkov</w:t>
      </w:r>
      <w:r>
        <w:t xml:space="preserve"> a to buď</w:t>
      </w:r>
      <w:r w:rsidRPr="00033E1E">
        <w:t xml:space="preserve"> na základe štatistického indexu (databáza STATdat. Štatistického úradu SR) určeného pre </w:t>
      </w:r>
      <w:r>
        <w:t xml:space="preserve">zodpovedajúce </w:t>
      </w:r>
      <w:r w:rsidRPr="00033E1E">
        <w:t>odvetvie za ostatné tri kalendárne roky</w:t>
      </w:r>
      <w:r w:rsidRPr="00BD3255">
        <w:rPr>
          <w:vertAlign w:val="superscript"/>
        </w:rPr>
        <w:footnoteReference w:id="31"/>
      </w:r>
      <w:r>
        <w:t xml:space="preserve"> alebo na základe legislatívne určeného rastu miezd za jednotlivé obdobia (resp. kalendárne roky). </w:t>
      </w:r>
    </w:p>
    <w:p w14:paraId="76D78CCE" w14:textId="09F7898F" w:rsidR="006A2DA0" w:rsidRDefault="006A2DA0" w:rsidP="006A2DA0">
      <w:pPr>
        <w:autoSpaceDE w:val="0"/>
        <w:autoSpaceDN w:val="0"/>
        <w:adjustRightInd w:val="0"/>
        <w:spacing w:before="120" w:after="120" w:line="288" w:lineRule="auto"/>
        <w:jc w:val="both"/>
      </w:pPr>
      <w:r>
        <w:t>Prijímateľ je povinný pri aplikácii rastu miezd zohľadňovať údaje v predloženej analýze mzdovej politiky v žiadosti o NFP. V príslušnej rozpočtovej položke prijímateľ uvedie ako jednotku „Projekt“ s celkovou sumou výdavkov za príslušnú rozpočtovú položku, s tým že komentár k rozpočtu bude obsahovať za jednotlivé obdobia aj údaje o výške maximálnej jednotkovej ceny práce</w:t>
      </w:r>
      <w:r w:rsidR="005B3164">
        <w:t xml:space="preserve"> (hodinovej alebo</w:t>
      </w:r>
      <w:r w:rsidR="003C688A">
        <w:t xml:space="preserve"> funkčného platu</w:t>
      </w:r>
      <w:r w:rsidR="005B3164">
        <w:t>)</w:t>
      </w:r>
      <w:r>
        <w:t xml:space="preserve">, ktorá musí byť v súlade s Usmernením RO pre OP EVS č. 5. </w:t>
      </w:r>
    </w:p>
    <w:p w14:paraId="4FF93A25" w14:textId="1ADEDBDE" w:rsidR="00373163" w:rsidRDefault="006A2DA0" w:rsidP="00EA00BD">
      <w:pPr>
        <w:jc w:val="both"/>
        <w:rPr>
          <w:rFonts w:ascii="Times New Roman" w:hAnsi="Times New Roman"/>
          <w:sz w:val="24"/>
          <w:lang w:eastAsia="sk-SK"/>
        </w:rPr>
      </w:pPr>
      <w:r>
        <w:t xml:space="preserve">V rámci </w:t>
      </w:r>
      <w:r w:rsidRPr="0029658C">
        <w:t>národn</w:t>
      </w:r>
      <w:r>
        <w:t>ých</w:t>
      </w:r>
      <w:r w:rsidRPr="0029658C">
        <w:t xml:space="preserve"> projekt</w:t>
      </w:r>
      <w:r>
        <w:t>ov</w:t>
      </w:r>
      <w:r w:rsidRPr="0029658C">
        <w:t xml:space="preserve"> (podľa § 26 zákona č. 292/2014 Z. z.) môže </w:t>
      </w:r>
      <w:r>
        <w:t>na základe zmenového konania prijímateľ</w:t>
      </w:r>
      <w:r w:rsidRPr="0029658C">
        <w:t xml:space="preserve"> </w:t>
      </w:r>
      <w:r>
        <w:t>v rámci</w:t>
      </w:r>
      <w:r w:rsidRPr="0029658C">
        <w:t xml:space="preserve"> rozpočtu zohľadniť</w:t>
      </w:r>
      <w:r>
        <w:t xml:space="preserve"> kolísanie maximálnej jednotkovej ceny v roku</w:t>
      </w:r>
      <w:r w:rsidRPr="00BD3255">
        <w:rPr>
          <w:vertAlign w:val="superscript"/>
        </w:rPr>
        <w:footnoteReference w:id="32"/>
      </w:r>
      <w:r>
        <w:t xml:space="preserve">, t.j. celkovej ceny práce za zamestnanca – pri štátnych zamestnancoch </w:t>
      </w:r>
      <w:r w:rsidR="00F54F85" w:rsidRPr="00F54F85">
        <w:t>(resp. všetkých štátnych zamestnancov, ktorých pracovný pomer vzniká na základe osobitného predpisu mimo Zákonníka práce)</w:t>
      </w:r>
      <w:r w:rsidR="00F54F85">
        <w:t xml:space="preserve"> </w:t>
      </w:r>
      <w:r>
        <w:t xml:space="preserve">alebo zamestnancoch </w:t>
      </w:r>
      <w:r w:rsidRPr="000767C2">
        <w:t>vykon</w:t>
      </w:r>
      <w:r>
        <w:t>ávajúcich</w:t>
      </w:r>
      <w:r w:rsidRPr="00033E1E">
        <w:t xml:space="preserve"> práce vo verejnom záujme</w:t>
      </w:r>
      <w:r>
        <w:t xml:space="preserve"> a to tak, že prijímateľ zohľadní údaje v predloženej analýze mzdovej politiky v žiadosti o NFP a v rozpočtovej položke uvedie ako jednotku „Projekt“ s celkovou sumou výdavkov za príslušnú rozpočtovú položku, s tým že komentár k rozpočtu bude obsahovať </w:t>
      </w:r>
      <w:r w:rsidR="00A675F0">
        <w:t xml:space="preserve">informáciu </w:t>
      </w:r>
      <w:r>
        <w:t>o výške maximáln</w:t>
      </w:r>
      <w:r w:rsidR="00F54F85">
        <w:t>om funkčnom plate resp. jeho ekvivalentu</w:t>
      </w:r>
      <w:r>
        <w:t xml:space="preserve"> </w:t>
      </w:r>
      <w:r w:rsidR="00A675F0">
        <w:t>uplatniteľnej</w:t>
      </w:r>
      <w:r w:rsidR="00A675F0">
        <w:rPr>
          <w:rStyle w:val="Odkaznapoznmkupodiarou"/>
        </w:rPr>
        <w:footnoteReference w:id="33"/>
      </w:r>
      <w:r>
        <w:t xml:space="preserve"> v</w:t>
      </w:r>
      <w:r w:rsidR="00A675F0">
        <w:t> sledovanom</w:t>
      </w:r>
      <w:r>
        <w:t xml:space="preserve"> období</w:t>
      </w:r>
      <w:r w:rsidR="00F54F85">
        <w:t xml:space="preserve"> </w:t>
      </w:r>
      <w:r w:rsidR="00F54F85" w:rsidRPr="00F54F85">
        <w:t>(napr. kalendárnom roku)</w:t>
      </w:r>
      <w:r>
        <w:t>, ktorá musí byť v súlade s Usmernením RO pre OP EVS č</w:t>
      </w:r>
      <w:r w:rsidR="00A675F0">
        <w:t>. </w:t>
      </w:r>
      <w:r>
        <w:t>5</w:t>
      </w:r>
      <w:r w:rsidR="00373163">
        <w:t>, zároveň prijímateľ uvedie aj indikatívnu informáciu o celkovej výške pracovného fondu, ktorého sa týka rozpočtová položka</w:t>
      </w:r>
      <w:r>
        <w:t>.</w:t>
      </w:r>
      <w:r w:rsidR="00373163">
        <w:rPr>
          <w:rFonts w:ascii="Times New Roman" w:hAnsi="Times New Roman"/>
          <w:sz w:val="24"/>
          <w:lang w:eastAsia="sk-SK"/>
        </w:rPr>
        <w:t xml:space="preserve"> </w:t>
      </w:r>
    </w:p>
    <w:p w14:paraId="459C6B45" w14:textId="57451A68" w:rsidR="006A2DA0" w:rsidRPr="0073389C" w:rsidRDefault="00F54F85" w:rsidP="006A2DA0">
      <w:pPr>
        <w:autoSpaceDE w:val="0"/>
        <w:autoSpaceDN w:val="0"/>
        <w:adjustRightInd w:val="0"/>
        <w:spacing w:before="120" w:after="120" w:line="288" w:lineRule="auto"/>
        <w:jc w:val="both"/>
      </w:pPr>
      <w:r w:rsidRPr="001D0C1E">
        <w:t xml:space="preserve">Zmenu </w:t>
      </w:r>
      <w:r>
        <w:t xml:space="preserve">projektu ohľadom aplikácie </w:t>
      </w:r>
      <w:r w:rsidRPr="00033E1E">
        <w:t>očakávan</w:t>
      </w:r>
      <w:r>
        <w:t>ého</w:t>
      </w:r>
      <w:r w:rsidRPr="00033E1E">
        <w:t xml:space="preserve"> rast</w:t>
      </w:r>
      <w:r>
        <w:t>u</w:t>
      </w:r>
      <w:r w:rsidRPr="00033E1E">
        <w:t xml:space="preserve"> mzdových výdavkov</w:t>
      </w:r>
      <w:r>
        <w:t xml:space="preserve"> alebo aj aplikácie funkčných platov, resp. ich ekvivalentu môže prijímateľ vykonať pre výdavky, ktoré vzniknú v období od 1. januára 2019 a neskôr. Uvedená zmena projektu je</w:t>
      </w:r>
      <w:r w:rsidRPr="001D0C1E">
        <w:t xml:space="preserve"> významnejšou zmenou podliehajúc</w:t>
      </w:r>
      <w:r>
        <w:t>ou</w:t>
      </w:r>
      <w:r w:rsidRPr="001D0C1E">
        <w:t xml:space="preserve"> zmenovému konaniu</w:t>
      </w:r>
      <w:r>
        <w:t>.</w:t>
      </w:r>
      <w:r w:rsidRPr="001D0C1E">
        <w:t xml:space="preserve"> </w:t>
      </w:r>
      <w:r>
        <w:t>Poskytovateľ môže, ak sa tak rozhodne v konkrétnom prípade, konať v zmenovom konaní o zmene ex-post. Predmetom zmeny projektu nemôže byť úhrada neoprávnených častí miezd vznikajúca z titulu aplikácie jednotkovej hodinovej ceny práce vzniknutých pred realizáciou zmeny rozpočtových položiek na funkčný plat, resp. jeho ekvivalent.</w:t>
      </w:r>
    </w:p>
    <w:p w14:paraId="7A55CF45" w14:textId="71F2ED23"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056A2">
        <w:t>)</w:t>
      </w:r>
      <w:r w:rsidRPr="0073389C">
        <w:t>.</w:t>
      </w:r>
    </w:p>
    <w:p w14:paraId="7A55CF48" w14:textId="4EECCD36" w:rsidR="00AE5A8F" w:rsidRPr="0073389C"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w:t>
      </w:r>
      <w:r w:rsidR="006A2DA0" w:rsidRPr="00BD3255">
        <w:rPr>
          <w:vertAlign w:val="superscript"/>
        </w:rPr>
        <w:footnoteReference w:id="34"/>
      </w:r>
      <w:r w:rsidR="00DE095C" w:rsidRPr="00323A97">
        <w:t xml:space="preserve">, aby bolo možné odkontrolovať vykonanú prácu na </w:t>
      </w:r>
      <w:r w:rsidR="00DE095C" w:rsidRPr="00323A97">
        <w:lastRenderedPageBreak/>
        <w:t>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7A55CF49" w14:textId="25088A8A"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6BB26CAE" w14:textId="34140B61" w:rsidR="00526ADB" w:rsidRDefault="00526ADB" w:rsidP="0099542E">
      <w:pPr>
        <w:autoSpaceDE w:val="0"/>
        <w:autoSpaceDN w:val="0"/>
        <w:adjustRightInd w:val="0"/>
        <w:spacing w:before="120" w:after="120" w:line="288" w:lineRule="auto"/>
        <w:jc w:val="both"/>
      </w:pPr>
      <w:r>
        <w:t>V prípade pracovnoprávneho vzťahu zamestnanca, ktorý je aj štatutárnym orgánom alebo členom štatutárneho orgánu, dohodne podmienky výkonu práce v pracovnej zmluve alebo v dohode mimopracovného pomeru orgán alebo právnická osoba, ktorá ho ako štatutárny orgán ustanovila. Žiadateľ/prijímateľ je povinný predložiť doklad preukazujúci akým spôsobom a ako boli tieto podmienky dohodnuté (napr. zápisnica, záznam podpísaný štatutárnym orgánom a požadovaným počtom osôb tvoriacich orgán, ktorý štatutárny orgán ustanovil), ako aj to, akým spôsobom a kým bude schvaľovaná vykonaná práca. Z dôvodu zachovania kontrolného prostredia je pre splnenie kritéria oprávnenosti potrebné, aby bol zachovaný prvok závislej práce, a teda splnenie najmä podmienky, že osoba ktorá pracovnú činnosť vykonáva nebola tou istou osobou, ktorá aj kontroluje na úrovni žiadateľa/prijímateľa vykonávanie tejto činnosti</w:t>
      </w:r>
      <w:r>
        <w:rPr>
          <w:rStyle w:val="Odkaznapoznmkupodiarou"/>
        </w:rPr>
        <w:footnoteReference w:id="35"/>
      </w:r>
      <w:r>
        <w:t xml:space="preserve">. </w:t>
      </w:r>
    </w:p>
    <w:p w14:paraId="10FFE7EE" w14:textId="37003498" w:rsidR="00526ADB" w:rsidRDefault="00526ADB" w:rsidP="0099542E">
      <w:pPr>
        <w:autoSpaceDE w:val="0"/>
        <w:autoSpaceDN w:val="0"/>
        <w:adjustRightInd w:val="0"/>
        <w:spacing w:before="120" w:after="120" w:line="288" w:lineRule="auto"/>
        <w:jc w:val="both"/>
      </w:pPr>
      <w:r>
        <w:t xml:space="preserve">Ak je pracovnoprávny vzťah uzatvorený tou istou osobou ako zamestnancom aj ako zamestnávateľom, najmä v prípadoch, ak je uvedená osoba jediným štatutárnym orgánom, pričom zároveň táto osoba predstavuje aj najvyšší orgán právnickej osoby (napr. spoločnosť s ručením obmedzeným s jediným spoločníkom, ktorý je zároveň aj jediným konateľom a tento spoločník vykonáva aj pôsobnosť valného zhromaždenia), výdavky na mzdu/odmenu vyplývajúce z uvedeného pracovnoprávneho vzťahu sú neoprávnené. </w:t>
      </w:r>
    </w:p>
    <w:p w14:paraId="12FA93D3" w14:textId="4C79C206" w:rsidR="00526ADB" w:rsidRPr="00EA00BD" w:rsidRDefault="00526ADB" w:rsidP="00526ADB">
      <w:pPr>
        <w:autoSpaceDE w:val="0"/>
        <w:autoSpaceDN w:val="0"/>
        <w:adjustRightInd w:val="0"/>
        <w:spacing w:before="120" w:after="120" w:line="288" w:lineRule="auto"/>
        <w:jc w:val="both"/>
        <w:rPr>
          <w:b/>
        </w:rPr>
      </w:pPr>
      <w:r w:rsidRPr="0073389C">
        <w:t xml:space="preserve">Ak štatutárny orgán prijímateľa, resp. </w:t>
      </w:r>
      <w:r w:rsidR="0068003C">
        <w:t>splnomocnená osoba na výkon činností štatutárneho orgánu</w:t>
      </w:r>
      <w:r w:rsidR="004A3293">
        <w:t xml:space="preserve"> </w:t>
      </w:r>
      <w:r w:rsidRPr="0073389C">
        <w:t xml:space="preserve">vykonáva popri činnosti </w:t>
      </w:r>
      <w:r w:rsidR="00C40EBA">
        <w:t>štatutárneho orgánu</w:t>
      </w:r>
      <w:r w:rsidR="00C40EBA" w:rsidRPr="0073389C">
        <w:t xml:space="preserve"> organizáci</w:t>
      </w:r>
      <w:r w:rsidR="00C40EBA">
        <w:t>e</w:t>
      </w:r>
      <w:r w:rsidR="00C40EBA" w:rsidRPr="0073389C">
        <w:t xml:space="preserve"> </w:t>
      </w:r>
      <w:r w:rsidRPr="0073389C">
        <w:t xml:space="preserve">aj činnosti pre projekt, refundované budú iba výdavky </w:t>
      </w:r>
      <w:r w:rsidRPr="0073389C">
        <w:rPr>
          <w:b/>
        </w:rPr>
        <w:t xml:space="preserve">pomerne </w:t>
      </w:r>
      <w:r w:rsidRPr="0073389C">
        <w:t>podľa skutočne odpracovaného času na projekte</w:t>
      </w:r>
      <w:r w:rsidRPr="0073389C">
        <w:rPr>
          <w:b/>
        </w:rPr>
        <w:t xml:space="preserve">, avšak max. </w:t>
      </w:r>
      <w:r w:rsidR="0068003C">
        <w:rPr>
          <w:b/>
        </w:rPr>
        <w:t xml:space="preserve">do </w:t>
      </w:r>
      <w:r w:rsidRPr="0073389C">
        <w:rPr>
          <w:b/>
        </w:rPr>
        <w:t xml:space="preserve">50 % z celkového pracovného </w:t>
      </w:r>
      <w:r>
        <w:rPr>
          <w:b/>
        </w:rPr>
        <w:t>fondu</w:t>
      </w:r>
      <w:r w:rsidRPr="0073389C">
        <w:rPr>
          <w:b/>
        </w:rPr>
        <w:t xml:space="preserve"> v danom mesiaci</w:t>
      </w:r>
      <w:r>
        <w:rPr>
          <w:b/>
        </w:rPr>
        <w:t xml:space="preserve"> vo vzťahu k 100%–nému pracovnému úväzku</w:t>
      </w:r>
      <w:r w:rsidR="00B42C95">
        <w:rPr>
          <w:b/>
        </w:rPr>
        <w:t xml:space="preserve"> zamestnanca</w:t>
      </w:r>
      <w:r>
        <w:rPr>
          <w:b/>
        </w:rPr>
        <w:t>, ktorý zastáva pozíciu štatutárneho orgánu</w:t>
      </w:r>
      <w:r w:rsidR="0068003C">
        <w:rPr>
          <w:b/>
        </w:rPr>
        <w:t xml:space="preserve"> alebo </w:t>
      </w:r>
      <w:r w:rsidR="0068003C" w:rsidRPr="00EA00BD">
        <w:rPr>
          <w:b/>
        </w:rPr>
        <w:t>splnomocnená osoba na výkon činností štatutárneho orgánu</w:t>
      </w:r>
      <w:r w:rsidRPr="00EA00BD">
        <w:rPr>
          <w:b/>
        </w:rPr>
        <w:t xml:space="preserve">. </w:t>
      </w:r>
      <w:r w:rsidR="00C40EBA">
        <w:rPr>
          <w:b/>
        </w:rPr>
        <w:t>Uvedené platí aj v prípade, že štatutárny orgán alebo splnomocnená osoba nemá špecifický pracovný úväzok n</w:t>
      </w:r>
      <w:r w:rsidR="004A3293">
        <w:rPr>
          <w:b/>
        </w:rPr>
        <w:t>a</w:t>
      </w:r>
      <w:r w:rsidR="00C40EBA">
        <w:rPr>
          <w:b/>
        </w:rPr>
        <w:t xml:space="preserve"> výkon činnosti štatutárneho orgánu a to napr. v prípade, že štatutárny orgán je ustanovený do funkcie menovaním bez nároku na odmenu a napr. bez určenia pracovného času </w:t>
      </w:r>
      <w:r w:rsidR="00C40EBA" w:rsidRPr="00EA00BD">
        <w:t>(týmto je stanovené</w:t>
      </w:r>
      <w:r w:rsidR="004A3293" w:rsidRPr="00EA00BD">
        <w:t>,</w:t>
      </w:r>
      <w:r w:rsidR="00C40EBA" w:rsidRPr="00EA00BD">
        <w:t xml:space="preserve"> že minimálne polovica riadneho pracovného fondu v mesiaci v rámci zodpovedajúcemu 100%-nému pracovného úväzku je venovaná činnostiam súvisiacim s riadením organizácie)</w:t>
      </w:r>
      <w:r w:rsidR="00C40EBA">
        <w:rPr>
          <w:b/>
        </w:rPr>
        <w:t>.</w:t>
      </w:r>
      <w:r w:rsidR="004A3293">
        <w:rPr>
          <w:b/>
        </w:rPr>
        <w:t xml:space="preserve"> Rovnako uvedené platí aj v prípadoch, že na účel riadenia organizácie má štatutárny orgán alebo splnomocnená osoba uzatvorený kratší pracovný úväzok ako taký, ktorý zodpovedá minimálne 50%-nému pracovnému úväzku</w:t>
      </w:r>
      <w:r w:rsidR="005851FA">
        <w:rPr>
          <w:rStyle w:val="Odkaznapoznmkupodiarou"/>
          <w:b/>
        </w:rPr>
        <w:footnoteReference w:id="36"/>
      </w:r>
      <w:r w:rsidR="004A3293">
        <w:rPr>
          <w:b/>
        </w:rPr>
        <w:t>.</w:t>
      </w:r>
    </w:p>
    <w:p w14:paraId="60FF55D5" w14:textId="14A1AD3A" w:rsidR="0068003C" w:rsidRPr="00B42C95" w:rsidRDefault="004A3293" w:rsidP="00526ADB">
      <w:pPr>
        <w:autoSpaceDE w:val="0"/>
        <w:autoSpaceDN w:val="0"/>
        <w:adjustRightInd w:val="0"/>
        <w:spacing w:before="120" w:after="120" w:line="288" w:lineRule="auto"/>
        <w:jc w:val="both"/>
      </w:pPr>
      <w:r>
        <w:lastRenderedPageBreak/>
        <w:t xml:space="preserve">Ak </w:t>
      </w:r>
      <w:r w:rsidR="0068003C" w:rsidRPr="0073389C">
        <w:t>vedúci riadiaci pracovník</w:t>
      </w:r>
      <w:r>
        <w:t xml:space="preserve"> alebo vedúci zamestnanec prijímateľa</w:t>
      </w:r>
      <w:r w:rsidRPr="0073389C">
        <w:t xml:space="preserve"> vykonáva popri </w:t>
      </w:r>
      <w:r>
        <w:t>riadiacej činnosti v</w:t>
      </w:r>
      <w:r w:rsidR="00B42C95">
        <w:t> </w:t>
      </w:r>
      <w:r w:rsidRPr="0073389C">
        <w:t>organizáci</w:t>
      </w:r>
      <w:r>
        <w:t>i</w:t>
      </w:r>
      <w:r w:rsidRPr="0073389C">
        <w:t xml:space="preserve"> aj činnosti pre projekt, refundované budú iba výdavky </w:t>
      </w:r>
      <w:r w:rsidRPr="0073389C">
        <w:rPr>
          <w:b/>
        </w:rPr>
        <w:t xml:space="preserve">pomerne </w:t>
      </w:r>
      <w:r w:rsidRPr="0073389C">
        <w:t>podľa skutočne odpracovaného času na projekte</w:t>
      </w:r>
      <w:r w:rsidRPr="00EA00BD">
        <w:t>,</w:t>
      </w:r>
      <w:r w:rsidRPr="0073389C">
        <w:rPr>
          <w:b/>
        </w:rPr>
        <w:t xml:space="preserve"> avšak max. </w:t>
      </w:r>
      <w:r>
        <w:rPr>
          <w:b/>
        </w:rPr>
        <w:t xml:space="preserve">do </w:t>
      </w:r>
      <w:r w:rsidR="00B42C95">
        <w:rPr>
          <w:b/>
        </w:rPr>
        <w:t>8</w:t>
      </w:r>
      <w:r w:rsidRPr="0073389C">
        <w:rPr>
          <w:b/>
        </w:rPr>
        <w:t xml:space="preserve">0 % z celkového pracovného </w:t>
      </w:r>
      <w:r>
        <w:rPr>
          <w:b/>
        </w:rPr>
        <w:t>fondu</w:t>
      </w:r>
      <w:r w:rsidR="00B42C95">
        <w:rPr>
          <w:rStyle w:val="Odkaznapoznmkupodiarou"/>
          <w:b/>
        </w:rPr>
        <w:footnoteReference w:id="37"/>
      </w:r>
      <w:r w:rsidRPr="0073389C">
        <w:rPr>
          <w:b/>
        </w:rPr>
        <w:t xml:space="preserve"> v danom mesiaci</w:t>
      </w:r>
      <w:r>
        <w:rPr>
          <w:b/>
        </w:rPr>
        <w:t xml:space="preserve"> vo vzťahu k</w:t>
      </w:r>
      <w:r w:rsidR="00B42C95">
        <w:rPr>
          <w:b/>
        </w:rPr>
        <w:t> </w:t>
      </w:r>
      <w:r>
        <w:rPr>
          <w:b/>
        </w:rPr>
        <w:t>100%–nému pracovnému úväzku</w:t>
      </w:r>
      <w:r w:rsidR="00B42C95">
        <w:rPr>
          <w:b/>
        </w:rPr>
        <w:t xml:space="preserve"> zamestnanca</w:t>
      </w:r>
      <w:r>
        <w:rPr>
          <w:b/>
        </w:rPr>
        <w:t xml:space="preserve">, ktorý zastáva pozíciu </w:t>
      </w:r>
      <w:r w:rsidR="00B42C95">
        <w:rPr>
          <w:b/>
        </w:rPr>
        <w:t>riadiaceho pracoviska</w:t>
      </w:r>
      <w:r>
        <w:rPr>
          <w:b/>
        </w:rPr>
        <w:t xml:space="preserve"> alebo</w:t>
      </w:r>
      <w:r w:rsidR="00B42C95">
        <w:rPr>
          <w:b/>
        </w:rPr>
        <w:t> vedúceho zamestnanca</w:t>
      </w:r>
      <w:r w:rsidRPr="00080492">
        <w:rPr>
          <w:b/>
        </w:rPr>
        <w:t>.</w:t>
      </w:r>
      <w:r w:rsidR="00B42C95">
        <w:rPr>
          <w:b/>
        </w:rPr>
        <w:t xml:space="preserve"> V uvedených prípadoch treba zohľadniť pomer riadených zamestnancov a ich zapojenie do odborných oprávnených činností v projekte vo vzťahu k riadiacemu pracovníkovi alebo vedúcemu zamestnancovi </w:t>
      </w:r>
      <w:r w:rsidR="00B42C95" w:rsidRPr="00EA00BD">
        <w:t>(</w:t>
      </w:r>
      <w:r w:rsidR="00D615B9">
        <w:t>napr.</w:t>
      </w:r>
      <w:r w:rsidR="00B42C95" w:rsidRPr="00EA00BD">
        <w:t xml:space="preserve"> ak 2/3 riadených zamestnancov nie sú zapojení do projektu alebo vykonávajú iné ako oprávnené činnosti</w:t>
      </w:r>
      <w:r w:rsidR="00B42C95">
        <w:t xml:space="preserve"> pre projekt, nemôže byť potom riadiaci pracovní</w:t>
      </w:r>
      <w:r w:rsidR="00D615B9">
        <w:t>k</w:t>
      </w:r>
      <w:r w:rsidR="00B42C95">
        <w:t xml:space="preserve"> alebo vedúci zamestnanec financovaný v maximálnej </w:t>
      </w:r>
      <w:r w:rsidR="00D615B9">
        <w:t>intenzite podľa tohto pravidla).</w:t>
      </w:r>
    </w:p>
    <w:p w14:paraId="78851AF5" w14:textId="77777777" w:rsidR="00694363" w:rsidRDefault="00AE5A8F" w:rsidP="0067438F">
      <w:pPr>
        <w:autoSpaceDE w:val="0"/>
        <w:autoSpaceDN w:val="0"/>
        <w:adjustRightInd w:val="0"/>
        <w:spacing w:before="120" w:after="120" w:line="288" w:lineRule="auto"/>
        <w:jc w:val="both"/>
      </w:pPr>
      <w:r w:rsidRPr="0073389C">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14:paraId="7A55CF4C" w14:textId="727E19CA"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7A55CF4D" w14:textId="6823EFCA"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38"/>
      </w:r>
      <w:r w:rsidRPr="00965E93">
        <w:t>.</w:t>
      </w:r>
    </w:p>
    <w:p w14:paraId="7A55CF50" w14:textId="2FEF6E04"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7A55CF51" w14:textId="5C2A64A4"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7A55CF52"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7A55CF53" w14:textId="6AB040F5"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39"/>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7A55CF54" w14:textId="7F07D3E8" w:rsidR="00ED03C8" w:rsidRPr="0073389C" w:rsidRDefault="00ED03C8" w:rsidP="0067438F">
      <w:pPr>
        <w:pStyle w:val="Zoznamsodrkami2"/>
        <w:numPr>
          <w:ilvl w:val="0"/>
          <w:numId w:val="0"/>
        </w:numPr>
        <w:spacing w:before="120" w:after="120" w:line="288" w:lineRule="auto"/>
        <w:ind w:left="567"/>
        <w:contextualSpacing w:val="0"/>
        <w:jc w:val="both"/>
      </w:pPr>
      <w:r w:rsidRPr="0073389C">
        <w:lastRenderedPageBreak/>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40"/>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41"/>
      </w:r>
      <w:r w:rsidR="00694363" w:rsidRPr="0073389C">
        <w:t>),</w:t>
      </w:r>
      <w:r w:rsidRPr="0073389C">
        <w:t xml:space="preserve"> ako aj povinné odvody</w:t>
      </w:r>
      <w:r w:rsidRPr="0073389C">
        <w:rPr>
          <w:rStyle w:val="Odkaznapoznmkupodiarou"/>
          <w:sz w:val="19"/>
        </w:rPr>
        <w:footnoteReference w:id="42"/>
      </w:r>
      <w:r w:rsidRPr="0073389C">
        <w:t xml:space="preserve"> za zamestnávateľa; </w:t>
      </w:r>
    </w:p>
    <w:p w14:paraId="7A55CF5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7A55CF5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7A55CF5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7A55CF58"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7A55CF5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7A55CF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7A55CF5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A55CF5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7A55CF5D"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7A55CF5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5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7A55CF6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7A55CF6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7A55CF63" w14:textId="7A9256C8"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7A55CF6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7A55CF6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7A55CF6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A55CF68" w14:textId="77777777" w:rsidR="00ED03C8" w:rsidRPr="0073389C" w:rsidRDefault="00ED03C8" w:rsidP="00ED03C8">
      <w:pPr>
        <w:pStyle w:val="Zoznamsodrkami2"/>
        <w:numPr>
          <w:ilvl w:val="0"/>
          <w:numId w:val="0"/>
        </w:numPr>
        <w:ind w:left="426" w:hanging="426"/>
        <w:contextualSpacing w:val="0"/>
        <w:jc w:val="both"/>
      </w:pPr>
    </w:p>
    <w:p w14:paraId="7A55CF6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7750D09D" w14:textId="7A3C2B09"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43"/>
      </w:r>
      <w:r w:rsidRPr="0073389C">
        <w:t xml:space="preserve">, resp. odmeny na základe dohôd o </w:t>
      </w:r>
      <w:r w:rsidR="0035150F" w:rsidRPr="0073389C">
        <w:t>prác</w:t>
      </w:r>
      <w:r w:rsidR="0035150F">
        <w:t>ach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44"/>
      </w:r>
      <w:r w:rsidRPr="0073389C">
        <w:t>), ako aj povinné odvody za zamestnávateľa</w:t>
      </w:r>
      <w:r w:rsidRPr="0073389C">
        <w:rPr>
          <w:rStyle w:val="Odkaznapoznmkupodiarou"/>
          <w:sz w:val="19"/>
        </w:rPr>
        <w:footnoteReference w:id="45"/>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7A55CF6A" w14:textId="5B18361C"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7A55CF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7A55CF6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7A55CF6E" w14:textId="0A912CA5"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7A55CF6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7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A55CF71" w14:textId="3A1FA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7A55CF72" w14:textId="1E63BE73"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7A55CF7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74" w14:textId="5D2175C2"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7A55CF7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7A55CF76" w14:textId="67AF82D1"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8723973"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A55CF78" w14:textId="07A5E518"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A55CF7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1F0212CB"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6D346B8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7A55CF7D"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7A55CF7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7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7A55CF80"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1"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7A55CF82"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7A55CF83"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7A55CF84" w14:textId="347997BB"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7A55CF8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87" w14:textId="065A78C8"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7A55CF8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9" w14:textId="57D837E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7A55CF8A"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8B" w14:textId="1CE6131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7A55CF8C"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7A55CF8D"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7A55CF8E" w14:textId="77777777" w:rsidR="000D5577" w:rsidRPr="0073389C" w:rsidRDefault="000D5577" w:rsidP="00ED03C8">
      <w:pPr>
        <w:autoSpaceDE w:val="0"/>
        <w:autoSpaceDN w:val="0"/>
        <w:adjustRightInd w:val="0"/>
        <w:spacing w:line="288" w:lineRule="auto"/>
        <w:jc w:val="both"/>
      </w:pPr>
    </w:p>
    <w:p w14:paraId="7A55CF8F" w14:textId="77777777" w:rsidR="000D5577" w:rsidRPr="0073389C" w:rsidRDefault="000D5577" w:rsidP="000D5577">
      <w:pPr>
        <w:jc w:val="right"/>
      </w:pPr>
    </w:p>
    <w:p w14:paraId="7A55CF9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7A55CF9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7A55CF9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7A55CF9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9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7A55CF9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7A55CF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9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7A55CF9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9D" w14:textId="68247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7A55CF9E" w14:textId="5A9B66BB"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7A55CF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A0" w14:textId="16C0F664"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296,74/1 500*528 = 104,45 EUR</w:t>
      </w:r>
    </w:p>
    <w:p w14:paraId="7A55CFA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7A55CFA3" w14:textId="77777777" w:rsidR="000D5577" w:rsidRPr="0073389C" w:rsidRDefault="000D5577" w:rsidP="000D5577">
      <w:pPr>
        <w:jc w:val="right"/>
      </w:pPr>
    </w:p>
    <w:p w14:paraId="7A55CFA6" w14:textId="53E1EC8A"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7A55CFA7" w14:textId="3626D9C3"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19218724" w14:textId="6E8FA69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46"/>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569EA09C" w14:textId="1B204F1D"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5682C5E8" w14:textId="4DBA7062"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47"/>
      </w:r>
      <w:r w:rsidRPr="009B4AEF">
        <w:rPr>
          <w:rFonts w:cs="Arial"/>
          <w:color w:val="000000"/>
          <w:szCs w:val="19"/>
          <w:lang w:eastAsia="en-AU"/>
        </w:rPr>
        <w:t xml:space="preserve"> je oprávnená maximálne do výšky 30% súčtu funkčných platov/miezd uvedených v platových dekrétoch (bez odmien)</w:t>
      </w:r>
      <w:r w:rsidR="00DC2DD6">
        <w:rPr>
          <w:rStyle w:val="Odkaznapoznmkupodiarou"/>
          <w:rFonts w:cs="Arial"/>
          <w:color w:val="000000"/>
          <w:szCs w:val="19"/>
          <w:lang w:eastAsia="en-AU"/>
        </w:rPr>
        <w:footnoteReference w:id="48"/>
      </w:r>
      <w:r w:rsidRPr="009B4AEF">
        <w:rPr>
          <w:rFonts w:cs="Arial"/>
          <w:color w:val="000000"/>
          <w:szCs w:val="19"/>
          <w:lang w:eastAsia="en-AU"/>
        </w:rPr>
        <w:t xml:space="preserve"> za predchádzajúcich 6 mesiacov (vrátane mesiaca, keď je odmena priznaná)</w:t>
      </w:r>
      <w:r w:rsidRPr="009B4AEF">
        <w:rPr>
          <w:rStyle w:val="Odkaznapoznmkupodiarou"/>
          <w:rFonts w:cs="Arial"/>
          <w:color w:val="000000"/>
          <w:sz w:val="19"/>
          <w:szCs w:val="19"/>
          <w:lang w:eastAsia="en-AU"/>
        </w:rPr>
        <w:footnoteReference w:id="49"/>
      </w:r>
      <w:r w:rsidRPr="009B4AEF">
        <w:rPr>
          <w:rFonts w:cs="Arial"/>
          <w:color w:val="000000"/>
          <w:szCs w:val="19"/>
          <w:lang w:eastAsia="en-AU"/>
        </w:rPr>
        <w:t xml:space="preserve"> za kalendárny rok príslušného zamestnanca, pričom kumulovaná výška priznaných odmien</w:t>
      </w:r>
      <w:r w:rsidRPr="009B4AEF">
        <w:rPr>
          <w:rStyle w:val="Odkaznapoznmkupodiarou"/>
          <w:rFonts w:cs="Arial"/>
          <w:color w:val="000000"/>
          <w:sz w:val="19"/>
          <w:szCs w:val="19"/>
          <w:lang w:eastAsia="en-AU"/>
        </w:rPr>
        <w:footnoteReference w:id="50"/>
      </w:r>
      <w:r w:rsidRPr="009B4AEF">
        <w:rPr>
          <w:rFonts w:cs="Arial"/>
          <w:color w:val="000000"/>
          <w:szCs w:val="19"/>
          <w:lang w:eastAsia="en-AU"/>
        </w:rPr>
        <w:t xml:space="preserve"> za kalendárny rok je oprávnená maximálne do výšky 30% súčtu funkčných platov/miezd uvedených v platových dekrétoch (bez odmien) za kalendárny rok príslušného zamestnanca; </w:t>
      </w:r>
    </w:p>
    <w:p w14:paraId="7A55CFA8" w14:textId="2AA5EC20" w:rsidR="006E114F" w:rsidRPr="0073389C" w:rsidRDefault="009B4AEF" w:rsidP="005B7173">
      <w:pPr>
        <w:pStyle w:val="Zkladntext"/>
        <w:numPr>
          <w:ilvl w:val="0"/>
          <w:numId w:val="93"/>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7A55CFA9" w14:textId="759F908F"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14:paraId="7A55CFAA" w14:textId="717397C5" w:rsidR="006E114F" w:rsidRPr="0073389C" w:rsidRDefault="006E114F" w:rsidP="0067438F">
      <w:pPr>
        <w:autoSpaceDE w:val="0"/>
        <w:autoSpaceDN w:val="0"/>
        <w:adjustRightInd w:val="0"/>
        <w:spacing w:before="120" w:after="120" w:line="288" w:lineRule="auto"/>
        <w:jc w:val="both"/>
      </w:pPr>
      <w:r w:rsidRPr="00043A75">
        <w:rPr>
          <w:b/>
        </w:rPr>
        <w:lastRenderedPageBreak/>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51"/>
      </w:r>
      <w:r w:rsidRPr="0073389C">
        <w:t>.</w:t>
      </w:r>
    </w:p>
    <w:p w14:paraId="7A55CFAB" w14:textId="52D4466C"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A55CFAC" w14:textId="41A4E6DF"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7A55CFAD" w14:textId="0178730A"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7A55CFAE" w14:textId="7E2345C9"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7A55CFAF" w14:textId="0B675196"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7A55CFB0" w14:textId="4B3EFAE1"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r w:rsidR="00C315AD">
        <w:t xml:space="preserve">20 </w:t>
      </w:r>
      <w:r w:rsidR="000E4CA4">
        <w:t>tejto kapitoly</w:t>
      </w:r>
      <w:r w:rsidR="00CC7DDB">
        <w:t>.</w:t>
      </w:r>
    </w:p>
    <w:p w14:paraId="4F9F34D1" w14:textId="77777777" w:rsidR="00D91343" w:rsidRPr="0073389C" w:rsidRDefault="00D91343" w:rsidP="0067438F">
      <w:pPr>
        <w:spacing w:before="120" w:after="120" w:line="288" w:lineRule="auto"/>
        <w:jc w:val="both"/>
      </w:pPr>
    </w:p>
    <w:p w14:paraId="7A55CFB1" w14:textId="349E877C"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52"/>
      </w:r>
    </w:p>
    <w:p w14:paraId="7A55CFB2" w14:textId="4187B8DE"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7A55CFB3" w14:textId="19577736"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7A55CF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lastRenderedPageBreak/>
        <w:t>Ak zamestnancovi/osobe počas pracovnej cesty vznikli výdavky, za ktoré musel priamo zaplatiť, prijímateľ musí zdokladovať, že ich tomuto zamestnancovi/osobe skutočne vyplatil.</w:t>
      </w:r>
    </w:p>
    <w:p w14:paraId="7A55CFB5"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7A55CFB6"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7A55CFB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7A55CFB8" w14:textId="04E2073A"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7A55CFB9"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7A55CFBA" w14:textId="2B85E02E"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pričom ak má zamestnanec/osoba vyslaná na pracovnú cestu zabezpečené stravné uvedeným spôsobom, nepatrí mu náhrada za stravné (v zmysle § 1 ods. 4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7A55CFBB" w14:textId="6F32E6BC"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7A55CFBC"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A55CFBD" w14:textId="2D6A52B5"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7A55CFBE" w14:textId="30159E08"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14:paraId="7A55CFBF" w14:textId="485C78E4"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A55CFC0" w14:textId="31F4DFD0"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 xml:space="preserve">napr. náklady na použitie taxi služby vynaložené osobou so zdravotným </w:t>
      </w:r>
      <w:r w:rsidR="00B958F0" w:rsidRPr="00C2664E">
        <w:rPr>
          <w:rFonts w:cs="Arial"/>
          <w:szCs w:val="19"/>
        </w:rPr>
        <w:lastRenderedPageBreak/>
        <w:t>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7A55CFC1" w14:textId="3A60631D"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55CFC2" w14:textId="16EC3FF9"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5"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7A55CFC3"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16"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7A55CFC4" w14:textId="1A3AFAB1"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53"/>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7A55CFC5" w14:textId="390BA023"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54"/>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2A314F5B" w14:textId="77777777" w:rsidR="000F684D" w:rsidRPr="0073389C" w:rsidRDefault="000F684D" w:rsidP="000F684D">
      <w:pPr>
        <w:spacing w:line="288" w:lineRule="auto"/>
        <w:jc w:val="both"/>
      </w:pPr>
    </w:p>
    <w:p w14:paraId="4B684809"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55"/>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„per diems“</w:t>
      </w:r>
      <w:r w:rsidRPr="00B13AD8">
        <w:rPr>
          <w:rStyle w:val="Odkaznapoznmkupodiarou"/>
          <w:rFonts w:cs="Arial"/>
          <w:sz w:val="19"/>
          <w:szCs w:val="19"/>
        </w:rPr>
        <w:footnoteReference w:id="56"/>
      </w:r>
      <w:r w:rsidRPr="00B13AD8">
        <w:rPr>
          <w:rFonts w:cs="Arial"/>
          <w:szCs w:val="19"/>
        </w:rPr>
        <w:t>, ktorá zahŕňa výdavky na ubytovanie, stravné a cestovné v SR</w:t>
      </w:r>
      <w:r w:rsidRPr="00B13AD8">
        <w:rPr>
          <w:rStyle w:val="Odkaznapoznmkupodiarou"/>
          <w:rFonts w:cs="Arial"/>
          <w:sz w:val="19"/>
          <w:szCs w:val="19"/>
        </w:rPr>
        <w:footnoteReference w:id="57"/>
      </w:r>
      <w:r w:rsidRPr="00B13AD8">
        <w:rPr>
          <w:rFonts w:cs="Arial"/>
          <w:szCs w:val="19"/>
        </w:rPr>
        <w:t xml:space="preserve">. </w:t>
      </w:r>
    </w:p>
    <w:p w14:paraId="4064042C" w14:textId="5AF4EEC7" w:rsidR="008F3E50" w:rsidRDefault="008F3E50" w:rsidP="000F684D">
      <w:pPr>
        <w:spacing w:line="288" w:lineRule="auto"/>
        <w:jc w:val="both"/>
        <w:rPr>
          <w:rFonts w:cs="Arial"/>
          <w:szCs w:val="19"/>
        </w:rPr>
      </w:pPr>
      <w:r w:rsidRPr="00B13AD8">
        <w:rPr>
          <w:rFonts w:cs="Arial"/>
          <w:szCs w:val="19"/>
        </w:rPr>
        <w:lastRenderedPageBreak/>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58"/>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59"/>
      </w:r>
      <w:r w:rsidRPr="00B13AD8">
        <w:rPr>
          <w:rFonts w:cs="Arial"/>
          <w:szCs w:val="19"/>
        </w:rPr>
        <w:t xml:space="preserve"> za prepravu zahraničného experta do/zo SR je oprávneným výdavkom nad rámec per diems.</w:t>
      </w:r>
    </w:p>
    <w:p w14:paraId="7A55CFC6"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občerstvenie</w:t>
      </w:r>
    </w:p>
    <w:p w14:paraId="5DF05F2A" w14:textId="2987CB6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7783EE35" w14:textId="10ECAF4C" w:rsidR="0050522F" w:rsidRPr="00AA6482" w:rsidRDefault="0050522F" w:rsidP="005B7173">
      <w:pPr>
        <w:pStyle w:val="Odsekzoznamu"/>
        <w:numPr>
          <w:ilvl w:val="0"/>
          <w:numId w:val="78"/>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64123F20" w14:textId="59930496"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7A55CFC8" w14:textId="1963CF1B"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60"/>
      </w:r>
    </w:p>
    <w:p w14:paraId="7A55CFC9" w14:textId="245FD6B1"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61"/>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62"/>
      </w:r>
      <w:r w:rsidR="00032465" w:rsidRPr="00032465" w:rsidDel="00EC028B">
        <w:rPr>
          <w:rFonts w:ascii="Arial" w:hAnsi="Arial" w:cs="Arial"/>
          <w:sz w:val="19"/>
          <w:szCs w:val="19"/>
          <w:lang w:eastAsia="en-US"/>
        </w:rPr>
        <w:t xml:space="preserve"> </w:t>
      </w:r>
    </w:p>
    <w:p w14:paraId="7A55CFCA" w14:textId="4ADFCF1B"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54387E63" w14:textId="04A9008E"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7A55CFE6" w14:textId="4CEDFD9C"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w:t>
      </w:r>
      <w:r w:rsidR="00DA0EED" w:rsidRPr="00BD3255">
        <w:rPr>
          <w:color w:val="000000" w:themeColor="text1"/>
          <w:sz w:val="19"/>
          <w:szCs w:val="19"/>
          <w:lang w:val="sk-SK"/>
        </w:rPr>
        <w:t xml:space="preserve">pravidlám oprávnenosti pre </w:t>
      </w:r>
      <w:r w:rsidR="00DA0EED" w:rsidRPr="00BD3255">
        <w:rPr>
          <w:color w:val="000000"/>
          <w:sz w:val="19"/>
          <w:szCs w:val="19"/>
          <w:lang w:val="sk-SK"/>
        </w:rPr>
        <w:t>najčastejšie sa vyskytujúce skupiny výdavkov</w:t>
      </w:r>
      <w:r w:rsidR="002F183D" w:rsidRPr="00BD3255">
        <w:rPr>
          <w:rFonts w:cs="Arial"/>
          <w:color w:val="auto"/>
          <w:sz w:val="19"/>
          <w:szCs w:val="19"/>
          <w:lang w:val="sk-SK"/>
        </w:rPr>
        <w:t>, ktorý je zverejnený</w:t>
      </w:r>
      <w:r w:rsidR="002F183D" w:rsidRPr="009258CF">
        <w:rPr>
          <w:rFonts w:cs="Arial"/>
          <w:color w:val="auto"/>
          <w:sz w:val="19"/>
          <w:szCs w:val="19"/>
          <w:lang w:val="sk-SK"/>
        </w:rPr>
        <w:t xml:space="preserve"> na webovom sídle</w:t>
      </w:r>
      <w:r w:rsidR="002F183D" w:rsidRPr="009258CF">
        <w:rPr>
          <w:rFonts w:cs="Arial"/>
          <w:color w:val="000000" w:themeColor="text1"/>
          <w:sz w:val="19"/>
          <w:szCs w:val="19"/>
          <w:lang w:val="sk-SK"/>
        </w:rPr>
        <w:t xml:space="preserve"> </w:t>
      </w:r>
      <w:hyperlink r:id="rId17"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5E3D4D88" w14:textId="42080818"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lastRenderedPageBreak/>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41BBECF5" w14:textId="0DE840E5"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63"/>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63C01775" w14:textId="5E50B88B"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sidR="00EB2275">
        <w:rPr>
          <w:rStyle w:val="Odkaznapoznmkupodiarou"/>
          <w:rFonts w:cs="Arial"/>
          <w:b w:val="0"/>
          <w:color w:val="auto"/>
          <w:szCs w:val="19"/>
          <w:lang w:val="sk-SK"/>
        </w:rPr>
        <w:footnoteReference w:id="64"/>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7CC98D80" w14:textId="77777777" w:rsidR="000627E6" w:rsidRPr="0073389C" w:rsidRDefault="000627E6" w:rsidP="00024BF3">
      <w:pPr>
        <w:pStyle w:val="Odsekzoznamu"/>
        <w:spacing w:before="120" w:after="120" w:line="288" w:lineRule="auto"/>
        <w:ind w:left="0"/>
        <w:contextualSpacing w:val="0"/>
        <w:jc w:val="both"/>
      </w:pPr>
    </w:p>
    <w:p w14:paraId="7A55CFE9"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7A55CFE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7A55CFEC"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7A55CFED"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3E1DDC69" w14:textId="77777777" w:rsidR="00636C0F" w:rsidRDefault="00636C0F" w:rsidP="00636C0F">
      <w:pPr>
        <w:pStyle w:val="Odsekzoznamu"/>
        <w:spacing w:before="120" w:after="120" w:line="288" w:lineRule="auto"/>
        <w:ind w:left="426"/>
        <w:contextualSpacing w:val="0"/>
        <w:jc w:val="both"/>
        <w:rPr>
          <w:b/>
        </w:rPr>
      </w:pPr>
    </w:p>
    <w:p w14:paraId="7A55CFEF"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Odpisy hmotného a nehmotného majetku</w:t>
      </w:r>
    </w:p>
    <w:p w14:paraId="7A55CFF0" w14:textId="1E969075"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65"/>
      </w:r>
      <w:r w:rsidRPr="0073389C">
        <w:rPr>
          <w:rFonts w:ascii="Arial" w:hAnsi="Arial" w:cs="Arial"/>
          <w:b/>
          <w:sz w:val="19"/>
          <w:szCs w:val="19"/>
          <w:lang w:val="sk-SK" w:eastAsia="en-US"/>
        </w:rPr>
        <w:t xml:space="preserve">. </w:t>
      </w:r>
    </w:p>
    <w:p w14:paraId="7A55CFF1" w14:textId="1737D6A2"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lastRenderedPageBreak/>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A55CFF2" w14:textId="45D9D096"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71001B3C" w14:textId="49D1BC59"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A55CFF3" w14:textId="39156D22"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66"/>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7A55CFF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7A55CFF5"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7A55CFF6"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67"/>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68"/>
      </w:r>
      <w:r w:rsidRPr="0073389C">
        <w:rPr>
          <w:rFonts w:ascii="Arial" w:hAnsi="Arial" w:cs="Arial"/>
          <w:sz w:val="19"/>
          <w:szCs w:val="19"/>
        </w:rPr>
        <w:t xml:space="preserve">); </w:t>
      </w:r>
    </w:p>
    <w:p w14:paraId="7A55CFF7"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7A55CFF8" w14:textId="113092E0"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7A55CFF9" w14:textId="5023E082"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798AE263" w14:textId="179CFB74"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7A55D02C"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Nákup použitého zariadenia</w:t>
      </w:r>
    </w:p>
    <w:p w14:paraId="7A55D02D"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7A55D02E"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69"/>
      </w:r>
      <w:r w:rsidRPr="0073389C">
        <w:t xml:space="preserve"> použitého zariadenia je nižšia ako výdavky na obdobné nové zariadenie; </w:t>
      </w:r>
    </w:p>
    <w:p w14:paraId="7A55D02F"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7A55D030"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lastRenderedPageBreak/>
        <w:t>oprávneným výdavkom je obstarávacia cena vysúťažená VO, maximálne však do výšky všeobecnej hodnoty zistenej znaleckým posudkom</w:t>
      </w:r>
      <w:r w:rsidRPr="0073389C">
        <w:rPr>
          <w:rStyle w:val="Odkaznapoznmkupodiarou"/>
          <w:sz w:val="19"/>
        </w:rPr>
        <w:footnoteReference w:id="70"/>
      </w:r>
      <w:r w:rsidRPr="0073389C">
        <w:t xml:space="preserve">; </w:t>
      </w:r>
    </w:p>
    <w:p w14:paraId="7A55D03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A55D032"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7A55D033" w14:textId="44AB6F78"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17D7CDA4" w14:textId="7D8C14F4"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7A55D039"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A55D03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71"/>
      </w:r>
      <w:r w:rsidRPr="0073389C">
        <w:rPr>
          <w:rFonts w:cs="Arial"/>
          <w:b w:val="0"/>
          <w:color w:val="auto"/>
          <w:sz w:val="19"/>
          <w:szCs w:val="19"/>
          <w:lang w:val="sk-SK"/>
        </w:rPr>
        <w:t xml:space="preserve"> nie sú oprávnené, ak:</w:t>
      </w:r>
    </w:p>
    <w:p w14:paraId="7A55D03B"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7A55D03C" w14:textId="020CD78B"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7A55D03D" w14:textId="56E0F0A6"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7A55D03E" w14:textId="0E7CE67A"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5E2A6B49" w14:textId="77777777" w:rsidR="00636C0F" w:rsidRDefault="00636C0F" w:rsidP="00636C0F">
      <w:pPr>
        <w:spacing w:before="120" w:after="120" w:line="288" w:lineRule="auto"/>
        <w:ind w:left="426"/>
        <w:jc w:val="both"/>
        <w:rPr>
          <w:b/>
        </w:rPr>
      </w:pPr>
    </w:p>
    <w:p w14:paraId="7A55D03F" w14:textId="77777777" w:rsidR="00263750" w:rsidRPr="0073389C" w:rsidRDefault="00263750" w:rsidP="005B7173">
      <w:pPr>
        <w:numPr>
          <w:ilvl w:val="0"/>
          <w:numId w:val="78"/>
        </w:numPr>
        <w:spacing w:before="120" w:after="120" w:line="288" w:lineRule="auto"/>
        <w:ind w:left="426" w:hanging="426"/>
        <w:jc w:val="both"/>
        <w:rPr>
          <w:b/>
        </w:rPr>
      </w:pPr>
      <w:r w:rsidRPr="0073389C">
        <w:rPr>
          <w:b/>
        </w:rPr>
        <w:t>Externé služby (outsourcing)</w:t>
      </w:r>
    </w:p>
    <w:p w14:paraId="7A55D040"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7A55D041"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376A1509" w14:textId="40DB20D3"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72"/>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7A55D042" w14:textId="350E6DDB"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w:t>
      </w:r>
      <w:r w:rsidRPr="0073389C">
        <w:rPr>
          <w:rFonts w:ascii="Arial" w:hAnsi="Arial" w:cs="Arial"/>
          <w:sz w:val="19"/>
          <w:szCs w:val="19"/>
          <w:lang w:val="sk-SK"/>
        </w:rPr>
        <w:lastRenderedPageBreak/>
        <w:t xml:space="preserve">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7A55D043"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7A55D044"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7A55D04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7A55D046"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7A55D047"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73"/>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7A55D048" w14:textId="32CE0CD4"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74"/>
      </w:r>
    </w:p>
    <w:p w14:paraId="7A55D049" w14:textId="7AD7A2CA"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4D3AAFE1" w14:textId="05994C45"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5F7A2E51" w14:textId="6893F4FA"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6D4FC29F" w14:textId="64B285B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27EA4EDD" w14:textId="1741CF49"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62E04CEC" w14:textId="1AE5BAD3"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51F3F55E" w14:textId="2A0DCBEC"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14:paraId="1718E5C0" w14:textId="7A3CE3D3"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lastRenderedPageBreak/>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7A55D04D" w14:textId="6ACF81E1"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7A55D04E" w14:textId="2FC0A09D"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732A771B" w14:textId="047727E4" w:rsidR="00793D6D" w:rsidRPr="0073389C" w:rsidRDefault="00793D6D" w:rsidP="005B7173">
      <w:pPr>
        <w:pStyle w:val="Odsekzoznamu"/>
        <w:numPr>
          <w:ilvl w:val="0"/>
          <w:numId w:val="78"/>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0B35E403" w14:textId="550F3571" w:rsidR="00172FC1" w:rsidRPr="0099542E" w:rsidRDefault="00172FC1" w:rsidP="0099542E">
      <w:pPr>
        <w:spacing w:before="120" w:after="120" w:line="288" w:lineRule="auto"/>
        <w:jc w:val="both"/>
        <w:rPr>
          <w:rFonts w:cs="Arial"/>
        </w:rPr>
      </w:pPr>
      <w:r w:rsidRPr="00867B4C">
        <w:rPr>
          <w:rFonts w:cs="Arial"/>
        </w:rPr>
        <w:t xml:space="preserve">Nárokovanie ostatných výdavkov projektu </w:t>
      </w:r>
      <w:r w:rsidRPr="00810D35">
        <w:rPr>
          <w:rFonts w:cs="Arial"/>
        </w:rPr>
        <w:t>v rámci</w:t>
      </w:r>
      <w:r w:rsidR="00793D6D" w:rsidRPr="00810D35">
        <w:rPr>
          <w:rFonts w:cs="Arial"/>
        </w:rPr>
        <w:t xml:space="preserve"> paušáln</w:t>
      </w:r>
      <w:r w:rsidR="00096EC5" w:rsidRPr="00810D35">
        <w:rPr>
          <w:rFonts w:cs="Arial"/>
        </w:rPr>
        <w:t xml:space="preserve">ej sadzby </w:t>
      </w:r>
      <w:r w:rsidRPr="00917823">
        <w:rPr>
          <w:rFonts w:cs="Arial"/>
        </w:rPr>
        <w:t>pri</w:t>
      </w:r>
      <w:r w:rsidR="00793D6D" w:rsidRPr="00E56E69">
        <w:rPr>
          <w:rFonts w:cs="Arial"/>
        </w:rPr>
        <w:t xml:space="preserve"> </w:t>
      </w:r>
      <w:r w:rsidRPr="00460378">
        <w:rPr>
          <w:rFonts w:cs="Arial"/>
        </w:rPr>
        <w:t xml:space="preserve">zjednodušenom vykazovaní </w:t>
      </w:r>
      <w:r w:rsidR="00793D6D" w:rsidRPr="00460378">
        <w:rPr>
          <w:rFonts w:cs="Arial"/>
        </w:rPr>
        <w:t>výdavkov (ďalej len „ZVV“) v súlade s §16a „Zjednodušené vykazovanie výdavkov“ zákona o príspevku z EŠIF je</w:t>
      </w:r>
      <w:r w:rsidR="00CB778D" w:rsidRPr="00460378">
        <w:rPr>
          <w:rFonts w:cs="Arial"/>
        </w:rPr>
        <w:t> </w:t>
      </w:r>
      <w:r w:rsidR="00793D6D" w:rsidRPr="00460378">
        <w:rPr>
          <w:rFonts w:cs="Arial"/>
        </w:rPr>
        <w:t>prijímateľ</w:t>
      </w:r>
      <w:r w:rsidR="00CB778D" w:rsidRPr="00460378">
        <w:rPr>
          <w:rFonts w:cs="Arial"/>
        </w:rPr>
        <w:t>/partner</w:t>
      </w:r>
      <w:r w:rsidRPr="00460378">
        <w:rPr>
          <w:rFonts w:cs="Arial"/>
        </w:rPr>
        <w:t xml:space="preserve"> oprávnený deklarovať v ŽoP vo výške v rámci oprávnenej výdavkovej skupiny 903 - Paušálna sadzba na ostatné výdavky projektu (nariadenie 1304/2013, čl. 14 ods. 2) z celkových oprávnených priamych nákladov na zamestnancov v rámci projektu vždy na základe úmerne zodpovedajúcej výšky (t.j. v určenej percentuálnej sadzbe) reálne preukázaných a oprávnených priamych nákladov na zamestnancov počas realizácie projektu</w:t>
      </w:r>
      <w:r w:rsidRPr="008C5D90">
        <w:rPr>
          <w:rFonts w:cs="Arial"/>
        </w:rPr>
        <w:t>, t.j. nárokovanie výdavkovej skupiny 903 - Paušálna sadzba na ostatné výdavky projektu (čl. 14 ods. 2 Nariadenia o ESF) je priamo prepojená na vznik reálne preukázaných oprávnených výdavkov výdavkovej skupiny 521- Mzdové výdavky.</w:t>
      </w:r>
    </w:p>
    <w:p w14:paraId="3C3C9C31" w14:textId="6B88218B" w:rsidR="00B449FC" w:rsidRPr="006F0EBE" w:rsidRDefault="002E2814" w:rsidP="0027405B">
      <w:pPr>
        <w:spacing w:before="120" w:after="120" w:line="288" w:lineRule="auto"/>
        <w:jc w:val="both"/>
        <w:rPr>
          <w:rFonts w:cs="Arial"/>
        </w:rPr>
      </w:pPr>
      <w:r w:rsidRPr="006F0EBE">
        <w:rPr>
          <w:rFonts w:cs="Arial"/>
        </w:rPr>
        <w:t xml:space="preserve">Nárokovateľná výška paušálnej sadzby sa pri priebežnom financovaní výdavkov projektu zaokrúhľuje </w:t>
      </w:r>
      <w:r w:rsidR="00172FC1" w:rsidRPr="006F0EBE">
        <w:rPr>
          <w:rFonts w:cs="Arial"/>
        </w:rPr>
        <w:t>na </w:t>
      </w:r>
      <w:r w:rsidRPr="006F0EBE">
        <w:rPr>
          <w:rFonts w:cs="Arial"/>
        </w:rPr>
        <w:t xml:space="preserve">eurocenty nadol a prípadné nárokovateľné rozdiely </w:t>
      </w:r>
      <w:r w:rsidR="004044A4" w:rsidRPr="006F0EBE">
        <w:rPr>
          <w:rFonts w:cs="Arial"/>
        </w:rPr>
        <w:t xml:space="preserve">výšky paušálnej sadzby </w:t>
      </w:r>
      <w:r w:rsidRPr="006F0EBE">
        <w:rPr>
          <w:rFonts w:cs="Arial"/>
        </w:rPr>
        <w:t xml:space="preserve">vo financovaní </w:t>
      </w:r>
      <w:r w:rsidR="00172FC1" w:rsidRPr="006F0EBE">
        <w:rPr>
          <w:rFonts w:cs="Arial"/>
        </w:rPr>
        <w:t>je </w:t>
      </w:r>
      <w:r w:rsidRPr="006F0EBE">
        <w:rPr>
          <w:rFonts w:cs="Arial"/>
        </w:rPr>
        <w:t xml:space="preserve">prijímateľ/partner oprávnený deklarovať a nárokovať </w:t>
      </w:r>
      <w:r w:rsidR="004044A4" w:rsidRPr="006F0EBE">
        <w:rPr>
          <w:rFonts w:cs="Arial"/>
        </w:rPr>
        <w:t xml:space="preserve">si </w:t>
      </w:r>
      <w:r w:rsidRPr="006F0EBE">
        <w:rPr>
          <w:rFonts w:cs="Arial"/>
        </w:rPr>
        <w:t>v záverečnej žiadosti o platbu.</w:t>
      </w:r>
    </w:p>
    <w:p w14:paraId="47CCCEA7" w14:textId="619DC30D" w:rsidR="00B05D15" w:rsidRDefault="00172FC1" w:rsidP="0099542E">
      <w:pPr>
        <w:spacing w:before="120" w:after="120" w:line="288" w:lineRule="auto"/>
        <w:jc w:val="both"/>
        <w:rPr>
          <w:rFonts w:cs="Arial"/>
        </w:rPr>
      </w:pPr>
      <w:r w:rsidRPr="0099542E">
        <w:rPr>
          <w:rFonts w:cs="Arial"/>
        </w:rPr>
        <w:t xml:space="preserve">Poskytovateľ neoveruje výdavky prijímateľom skutočne vynaložené v rámci realizácie výdavkov z paušálnej sadzby. Poskytovateľ pri výkone kontroly splnenia podmienok oprávnenosti výdavkov overuje najmä dosiahnutie výstupov alebo uskutočnenie procesov, pričom uvedeným konaním nie je dotknuté právo. orgánov kontroly overiť  súlad vykonaných činností súvisiacich s implementáciou paušálnej sadzby </w:t>
      </w:r>
      <w:r w:rsidR="007C1906">
        <w:rPr>
          <w:rFonts w:cs="Arial"/>
        </w:rPr>
        <w:t xml:space="preserve">napríklad </w:t>
      </w:r>
      <w:r w:rsidRPr="0099542E">
        <w:rPr>
          <w:rFonts w:cs="Arial"/>
        </w:rPr>
        <w:t>so zákonom č. 343/2015 Z. z. o verejnom obstarávaní a o zmene a doplnení niektorých zákonov v znení neskorších predpisov, zákonom č. 431/2002 Z. z. o účtovníctve v znení neskorších predpisov a zákonom č.</w:t>
      </w:r>
      <w:r>
        <w:rPr>
          <w:rFonts w:cs="Arial"/>
        </w:rPr>
        <w:t> </w:t>
      </w:r>
      <w:r w:rsidRPr="0099542E">
        <w:rPr>
          <w:rFonts w:cs="Arial"/>
        </w:rPr>
        <w:t>523/2004 Z. z. o rozpočtových pravidlách verejnej správy a o zmene a doplnení niektorých zákonov.</w:t>
      </w:r>
      <w:r w:rsidR="007C1906">
        <w:rPr>
          <w:rFonts w:cs="Arial"/>
        </w:rPr>
        <w:t xml:space="preserve"> </w:t>
      </w:r>
    </w:p>
    <w:p w14:paraId="6AF89AA3" w14:textId="7B9D3E86" w:rsidR="00172FC1" w:rsidRPr="0099542E" w:rsidRDefault="007C1906" w:rsidP="0099542E">
      <w:pPr>
        <w:spacing w:before="120" w:after="120" w:line="288" w:lineRule="auto"/>
        <w:jc w:val="both"/>
        <w:rPr>
          <w:rFonts w:cs="Arial"/>
        </w:rPr>
      </w:pPr>
      <w:r>
        <w:rPr>
          <w:rFonts w:cs="Arial"/>
        </w:rPr>
        <w:t>V</w:t>
      </w:r>
      <w:r w:rsidRPr="007C1906">
        <w:rPr>
          <w:rFonts w:cs="Arial"/>
        </w:rPr>
        <w:t xml:space="preserve"> prípade zistenia porušenia predpisov vo vzťahu k výdavkom spadajúcim pod ZVV, ktoré by podľa Systému finančného riadenia predstavovali nezrovnalosť</w:t>
      </w:r>
      <w:r w:rsidR="00C40ED7">
        <w:rPr>
          <w:rFonts w:cs="Arial"/>
        </w:rPr>
        <w:t>,</w:t>
      </w:r>
      <w:r w:rsidRPr="007C1906">
        <w:rPr>
          <w:rFonts w:cs="Arial"/>
        </w:rPr>
        <w:t xml:space="preserve"> RO oznámi toto porušenie príslušnému národnému orgánu . V týchto prípadoch RO neuplatňuje voči prijímateľom žiadne sankčné mechanizmy, nakoľko uvedené nemá vplyv na oprávnenosť, či výšku oprávnených výdavkov spadajúcich pod ZVV.</w:t>
      </w:r>
    </w:p>
    <w:p w14:paraId="7302BAD3" w14:textId="66DEC2A0" w:rsidR="00172FC1" w:rsidRDefault="00172FC1" w:rsidP="0099542E">
      <w:pPr>
        <w:spacing w:before="120" w:after="120" w:line="288" w:lineRule="auto"/>
        <w:jc w:val="both"/>
        <w:rPr>
          <w:rFonts w:cs="Arial"/>
        </w:rPr>
      </w:pPr>
      <w:r w:rsidRPr="0099542E">
        <w:rPr>
          <w:rFonts w:cs="Arial"/>
        </w:rPr>
        <w:t>Všeobecne pre posúdenie oprávnenosti výdavkovej skupiny 903 - Paušálna sadzba na ostatné výdavky projektu (nariadenie 1304/2013, čl. 14 ods. 2) plat</w:t>
      </w:r>
      <w:r w:rsidR="00415CF0">
        <w:rPr>
          <w:rFonts w:cs="Arial"/>
        </w:rPr>
        <w:t>í</w:t>
      </w:r>
      <w:r w:rsidRPr="0099542E">
        <w:rPr>
          <w:rFonts w:cs="Arial"/>
        </w:rPr>
        <w:t xml:space="preserve"> z vecného hľadiska predovšetkým </w:t>
      </w:r>
      <w:r w:rsidR="008555A8">
        <w:rPr>
          <w:rFonts w:cs="Arial"/>
        </w:rPr>
        <w:t xml:space="preserve">uplatnenie </w:t>
      </w:r>
      <w:r w:rsidRPr="0099542E">
        <w:rPr>
          <w:rFonts w:cs="Arial"/>
        </w:rPr>
        <w:t>postup</w:t>
      </w:r>
      <w:r w:rsidR="008555A8">
        <w:rPr>
          <w:rFonts w:cs="Arial"/>
        </w:rPr>
        <w:t>ov</w:t>
      </w:r>
      <w:r w:rsidRPr="0099542E">
        <w:rPr>
          <w:rFonts w:cs="Arial"/>
        </w:rPr>
        <w:t xml:space="preserve"> podľa článku 13 ods. 4  nariadenia (EÚ) č. 1304/2013</w:t>
      </w:r>
      <w:r w:rsidR="006F0EBE">
        <w:rPr>
          <w:rFonts w:cs="Arial"/>
        </w:rPr>
        <w:t xml:space="preserve"> (t.j. z Nariadenia o ESF je neoprávnený </w:t>
      </w:r>
      <w:r w:rsidR="006F0EBE">
        <w:rPr>
          <w:color w:val="000000"/>
          <w:shd w:val="clear" w:color="auto" w:fill="FFFFFF"/>
        </w:rPr>
        <w:t xml:space="preserve">nákup infraštruktúry, pozemku a nehnuteľnosti a zo Všeobecného nariadenia najmä úroky z dlžných súm a DPH pokiaľ táto je uplatniteľná na odpočet) </w:t>
      </w:r>
      <w:r w:rsidRPr="0099542E">
        <w:rPr>
          <w:rFonts w:cs="Arial"/>
        </w:rPr>
        <w:t>a</w:t>
      </w:r>
      <w:r w:rsidR="006F0EBE">
        <w:rPr>
          <w:rFonts w:cs="Arial"/>
        </w:rPr>
        <w:t> </w:t>
      </w:r>
      <w:r w:rsidRPr="0099542E">
        <w:rPr>
          <w:rFonts w:cs="Arial"/>
        </w:rPr>
        <w:t>z</w:t>
      </w:r>
      <w:r w:rsidR="006F0EBE">
        <w:rPr>
          <w:rFonts w:cs="Arial"/>
        </w:rPr>
        <w:t> </w:t>
      </w:r>
      <w:r w:rsidRPr="0099542E">
        <w:rPr>
          <w:rFonts w:cs="Arial"/>
        </w:rPr>
        <w:t>časového hľadiska predovšetkým postupy podľa článku 65 ods.</w:t>
      </w:r>
      <w:r w:rsidR="006F0EBE">
        <w:rPr>
          <w:rFonts w:cs="Arial"/>
        </w:rPr>
        <w:t> </w:t>
      </w:r>
      <w:r w:rsidRPr="0099542E">
        <w:rPr>
          <w:rFonts w:cs="Arial"/>
        </w:rPr>
        <w:t>2  nariadenia (EÚ) č. 1303/2013 (</w:t>
      </w:r>
      <w:r w:rsidR="006F0EBE">
        <w:rPr>
          <w:rFonts w:cs="Arial"/>
        </w:rPr>
        <w:t xml:space="preserve">t.j. oprávnené obdobie realizácie výdavkov je </w:t>
      </w:r>
      <w:r w:rsidRPr="0099542E">
        <w:rPr>
          <w:rFonts w:cs="Arial"/>
        </w:rPr>
        <w:t>od 1.1.2014 do</w:t>
      </w:r>
      <w:r w:rsidR="006F0EBE">
        <w:rPr>
          <w:rFonts w:cs="Arial"/>
        </w:rPr>
        <w:t> </w:t>
      </w:r>
      <w:r w:rsidRPr="0099542E">
        <w:rPr>
          <w:rFonts w:cs="Arial"/>
        </w:rPr>
        <w:t>31.12.2023).</w:t>
      </w:r>
    </w:p>
    <w:p w14:paraId="69236EB8" w14:textId="56EEED4D" w:rsidR="00172FC1" w:rsidRPr="0027405B" w:rsidRDefault="006F0EBE" w:rsidP="0027405B">
      <w:pPr>
        <w:spacing w:before="120" w:after="120" w:line="288" w:lineRule="auto"/>
        <w:jc w:val="both"/>
        <w:rPr>
          <w:rFonts w:cs="Arial"/>
        </w:rPr>
      </w:pPr>
      <w:r>
        <w:rPr>
          <w:rFonts w:cs="Arial"/>
        </w:rPr>
        <w:t xml:space="preserve">Postupy podľa tejto Príručky pre prijímateľa sa pri realizácii výdavkov v rámci </w:t>
      </w:r>
      <w:r w:rsidRPr="00832620">
        <w:rPr>
          <w:rFonts w:cs="Arial"/>
        </w:rPr>
        <w:t>výdavkovej skupiny 903 - Paušálna sadzba na ostatné výdavky projektu</w:t>
      </w:r>
      <w:r>
        <w:rPr>
          <w:rFonts w:cs="Arial"/>
        </w:rPr>
        <w:t xml:space="preserve"> (paušálna sadzba) uplatňujú iba primerane a Prijímateľ je viazaný najmä dodržiavaním zákonnosti postupov pri ich realizovaní.</w:t>
      </w:r>
    </w:p>
    <w:p w14:paraId="7A55D04F" w14:textId="77777777" w:rsidR="00AE5A8F" w:rsidRPr="0073389C" w:rsidRDefault="00AE5A8F" w:rsidP="005B7173">
      <w:pPr>
        <w:pStyle w:val="Odsekzoznamu"/>
        <w:numPr>
          <w:ilvl w:val="0"/>
          <w:numId w:val="78"/>
        </w:numPr>
        <w:spacing w:before="120" w:after="120" w:line="288" w:lineRule="auto"/>
        <w:ind w:left="426" w:hanging="426"/>
        <w:contextualSpacing w:val="0"/>
        <w:jc w:val="both"/>
        <w:rPr>
          <w:b/>
        </w:rPr>
      </w:pPr>
      <w:r w:rsidRPr="0073389C">
        <w:rPr>
          <w:b/>
        </w:rPr>
        <w:t xml:space="preserve">Hotovostné platby </w:t>
      </w:r>
    </w:p>
    <w:p w14:paraId="7A55D050"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7A55D051" w14:textId="77777777" w:rsidR="00AE5A8F" w:rsidRPr="0073389C" w:rsidRDefault="00AE5A8F" w:rsidP="001F73A1">
      <w:pPr>
        <w:spacing w:before="120" w:after="120" w:line="288" w:lineRule="auto"/>
        <w:jc w:val="both"/>
      </w:pPr>
      <w:r w:rsidRPr="0073389C">
        <w:lastRenderedPageBreak/>
        <w:t xml:space="preserve">Hotovostné platby zahŕňajúce výdavky na obstaranie dlhodobého hmotného a nehmotného majetku, vrátane výdavkov súvisiacich s obstaraním tohto majetku, nie sú oprávnené. </w:t>
      </w:r>
    </w:p>
    <w:p w14:paraId="7A55D052"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A55D05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A55D054"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7A55D05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7A55D056"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7A55D057" w14:textId="1B5EDDC3"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za zriadenie a vedenie účtu alebo účtov a za finančné transakcie na tomto účte; </w:t>
      </w:r>
    </w:p>
    <w:p w14:paraId="7A55D058" w14:textId="216E341E"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p>
    <w:p w14:paraId="7A55D05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75"/>
      </w:r>
      <w:r w:rsidRPr="0073389C">
        <w:rPr>
          <w:rFonts w:ascii="Arial" w:hAnsi="Arial" w:cs="Arial"/>
          <w:sz w:val="19"/>
          <w:szCs w:val="19"/>
        </w:rPr>
        <w:t xml:space="preserve">. </w:t>
      </w:r>
    </w:p>
    <w:p w14:paraId="7A55D05A"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t xml:space="preserve">Poistenie </w:t>
      </w:r>
    </w:p>
    <w:p w14:paraId="1F76574F" w14:textId="35D34E3B"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14:paraId="1A003F54"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A55D05C" w14:textId="424B1A5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7A55D05D" w14:textId="66F89654"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A55D05E" w14:textId="5D93D536"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7A55D05F" w14:textId="792C5D53"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lastRenderedPageBreak/>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7A55D060" w14:textId="7AFE375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7A55D061" w14:textId="66F6F111"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3D46767F" w14:textId="10DC550C"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7A55D06B"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7A55D06C" w14:textId="69F678CF"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7A55D06D"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7A55D06E"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7A55D06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76"/>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7A55D070"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7A55D071" w14:textId="2F3D0068"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7A55D072" w14:textId="188DCEA1"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7A55D073" w14:textId="38A4214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7A55D074" w14:textId="77777777" w:rsidR="00C92A1F" w:rsidRPr="0073389C" w:rsidRDefault="00C92A1F" w:rsidP="001F73A1">
      <w:pPr>
        <w:spacing w:before="120" w:after="120" w:line="288" w:lineRule="auto"/>
        <w:jc w:val="both"/>
      </w:pPr>
      <w:r w:rsidRPr="0073389C">
        <w:lastRenderedPageBreak/>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7A55D075" w14:textId="2560A08B"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w:t>
      </w:r>
      <w:r w:rsidRPr="0073389C" w:rsidDel="00407DCB">
        <w:rPr>
          <w:rFonts w:ascii="Arial" w:hAnsi="Arial" w:cs="Arial"/>
          <w:b/>
          <w:sz w:val="19"/>
          <w:szCs w:val="19"/>
          <w:lang w:val="sk-SK" w:eastAsia="en-US"/>
        </w:rPr>
        <w:t> pracovných výkazoch</w:t>
      </w:r>
    </w:p>
    <w:p w14:paraId="0279BA98" w14:textId="6AC19838" w:rsidR="0092208D" w:rsidRPr="00C90FF6" w:rsidRDefault="00FE5FF4" w:rsidP="0092208D">
      <w:pPr>
        <w:pStyle w:val="Zkladntext"/>
        <w:spacing w:before="120" w:after="120" w:line="288" w:lineRule="auto"/>
        <w:rPr>
          <w:rFonts w:ascii="Arial" w:hAnsi="Arial"/>
          <w:sz w:val="19"/>
          <w:lang w:val="sk-SK" w:eastAsia="en-US"/>
        </w:rPr>
      </w:pPr>
      <w:r>
        <w:rPr>
          <w:rFonts w:ascii="Arial" w:hAnsi="Arial"/>
          <w:sz w:val="19"/>
          <w:lang w:val="sk-SK" w:eastAsia="en-US"/>
        </w:rPr>
        <w:t>O</w:t>
      </w:r>
      <w:r w:rsidR="00C44D39">
        <w:rPr>
          <w:rFonts w:ascii="Arial" w:hAnsi="Arial"/>
          <w:sz w:val="19"/>
          <w:lang w:val="sk-SK" w:eastAsia="en-US"/>
        </w:rPr>
        <w:t>právnené</w:t>
      </w:r>
      <w:r w:rsidR="0092208D" w:rsidRPr="0092208D">
        <w:rPr>
          <w:rFonts w:ascii="Arial" w:hAnsi="Arial"/>
          <w:sz w:val="19"/>
          <w:lang w:val="sk-SK" w:eastAsia="en-US"/>
        </w:rPr>
        <w:t xml:space="preserve"> činností pracovníka na projektoch OP EVS za dané obdobie </w:t>
      </w:r>
      <w:r w:rsidR="00C44D39">
        <w:rPr>
          <w:rFonts w:ascii="Arial" w:hAnsi="Arial"/>
          <w:sz w:val="19"/>
          <w:lang w:val="sk-SK" w:eastAsia="en-US"/>
        </w:rPr>
        <w:t>sú</w:t>
      </w:r>
      <w:r w:rsidR="0092208D" w:rsidRPr="00C90FF6">
        <w:rPr>
          <w:rFonts w:ascii="Arial" w:hAnsi="Arial"/>
          <w:sz w:val="19"/>
          <w:lang w:val="sk-SK" w:eastAsia="en-US"/>
        </w:rPr>
        <w:t xml:space="preserve"> </w:t>
      </w:r>
      <w:r w:rsidR="0092208D" w:rsidRPr="0092208D">
        <w:rPr>
          <w:rFonts w:ascii="Arial" w:hAnsi="Arial"/>
          <w:sz w:val="19"/>
          <w:lang w:val="sk-SK" w:eastAsia="en-US"/>
        </w:rPr>
        <w:t>čin</w:t>
      </w:r>
      <w:r w:rsidR="0092208D">
        <w:rPr>
          <w:rFonts w:ascii="Arial" w:hAnsi="Arial"/>
          <w:sz w:val="19"/>
          <w:lang w:val="sk-SK" w:eastAsia="en-US"/>
        </w:rPr>
        <w:t>nos</w:t>
      </w:r>
      <w:r w:rsidR="00C44D39">
        <w:rPr>
          <w:rFonts w:ascii="Arial" w:hAnsi="Arial"/>
          <w:sz w:val="19"/>
          <w:lang w:val="sk-SK" w:eastAsia="en-US"/>
        </w:rPr>
        <w:t>ti</w:t>
      </w:r>
      <w:r w:rsidR="0092208D">
        <w:rPr>
          <w:rFonts w:ascii="Arial" w:hAnsi="Arial"/>
          <w:sz w:val="19"/>
          <w:lang w:val="sk-SK" w:eastAsia="en-US"/>
        </w:rPr>
        <w:t xml:space="preserve"> v súlade s opisom </w:t>
      </w:r>
      <w:r w:rsidR="0084082D">
        <w:rPr>
          <w:rFonts w:ascii="Arial" w:hAnsi="Arial"/>
          <w:sz w:val="19"/>
          <w:lang w:val="sk-SK" w:eastAsia="en-US"/>
        </w:rPr>
        <w:t xml:space="preserve">a rozpočtom </w:t>
      </w:r>
      <w:r w:rsidR="0092208D">
        <w:rPr>
          <w:rFonts w:ascii="Arial" w:hAnsi="Arial"/>
          <w:sz w:val="19"/>
          <w:lang w:val="sk-SK" w:eastAsia="en-US"/>
        </w:rPr>
        <w:t>projektu</w:t>
      </w:r>
      <w:r w:rsidR="00216A38">
        <w:rPr>
          <w:rFonts w:ascii="Arial" w:hAnsi="Arial"/>
          <w:sz w:val="19"/>
          <w:lang w:val="sk-SK" w:eastAsia="en-US"/>
        </w:rPr>
        <w:t>,</w:t>
      </w:r>
      <w:r w:rsidR="0092208D">
        <w:rPr>
          <w:rFonts w:ascii="Arial" w:hAnsi="Arial"/>
          <w:sz w:val="19"/>
          <w:lang w:val="sk-SK" w:eastAsia="en-US"/>
        </w:rPr>
        <w:t xml:space="preserve"> najmä </w:t>
      </w:r>
      <w:r w:rsidR="002E5882">
        <w:rPr>
          <w:rFonts w:ascii="Arial" w:hAnsi="Arial"/>
          <w:sz w:val="19"/>
          <w:lang w:val="sk-SK" w:eastAsia="en-US"/>
        </w:rPr>
        <w:t xml:space="preserve">každá činnosť vo väzbe na </w:t>
      </w:r>
      <w:r w:rsidR="00283B0A">
        <w:rPr>
          <w:rFonts w:ascii="Arial" w:hAnsi="Arial"/>
          <w:sz w:val="19"/>
          <w:lang w:val="sk-SK" w:eastAsia="en-US"/>
        </w:rPr>
        <w:t xml:space="preserve">spracovanie </w:t>
      </w:r>
      <w:r w:rsidR="002E5882">
        <w:rPr>
          <w:rFonts w:ascii="Arial" w:hAnsi="Arial"/>
          <w:sz w:val="19"/>
          <w:lang w:val="sk-SK" w:eastAsia="en-US"/>
        </w:rPr>
        <w:t>konkrétn</w:t>
      </w:r>
      <w:r w:rsidR="00283B0A">
        <w:rPr>
          <w:rFonts w:ascii="Arial" w:hAnsi="Arial"/>
          <w:sz w:val="19"/>
          <w:lang w:val="sk-SK" w:eastAsia="en-US"/>
        </w:rPr>
        <w:t>eho dokumentu alebo</w:t>
      </w:r>
      <w:r w:rsidR="002E5882">
        <w:rPr>
          <w:rFonts w:ascii="Arial" w:hAnsi="Arial"/>
          <w:sz w:val="19"/>
          <w:lang w:val="sk-SK" w:eastAsia="en-US"/>
        </w:rPr>
        <w:t xml:space="preserve"> výstup</w:t>
      </w:r>
      <w:r w:rsidR="00283B0A">
        <w:rPr>
          <w:rFonts w:ascii="Arial" w:hAnsi="Arial"/>
          <w:sz w:val="19"/>
          <w:lang w:val="sk-SK" w:eastAsia="en-US"/>
        </w:rPr>
        <w:t>u</w:t>
      </w:r>
      <w:r w:rsidR="002E5882">
        <w:rPr>
          <w:rFonts w:ascii="Arial" w:hAnsi="Arial"/>
          <w:sz w:val="19"/>
          <w:lang w:val="sk-SK" w:eastAsia="en-US"/>
        </w:rPr>
        <w:t>, tiež</w:t>
      </w:r>
      <w:r w:rsidR="0092208D">
        <w:rPr>
          <w:rFonts w:ascii="Arial" w:hAnsi="Arial"/>
          <w:sz w:val="19"/>
          <w:lang w:val="sk-SK" w:eastAsia="en-US"/>
        </w:rPr>
        <w:t xml:space="preserve"> ú</w:t>
      </w:r>
      <w:r w:rsidR="0092208D" w:rsidRPr="0092208D">
        <w:rPr>
          <w:rFonts w:ascii="Arial" w:hAnsi="Arial"/>
          <w:sz w:val="19"/>
          <w:lang w:val="sk-SK" w:eastAsia="en-US"/>
        </w:rPr>
        <w:t>časť na  seminároch, školeniach, konferenciách, workshopoch, odborných stretnutiach, pracovných skupinách a</w:t>
      </w:r>
      <w:r w:rsidR="00072DE5">
        <w:rPr>
          <w:rFonts w:ascii="Arial" w:hAnsi="Arial"/>
          <w:sz w:val="19"/>
          <w:lang w:val="sk-SK" w:eastAsia="en-US"/>
        </w:rPr>
        <w:t> </w:t>
      </w:r>
      <w:r w:rsidR="0092208D">
        <w:rPr>
          <w:rFonts w:ascii="Arial" w:hAnsi="Arial"/>
          <w:sz w:val="19"/>
          <w:lang w:val="sk-SK" w:eastAsia="en-US"/>
        </w:rPr>
        <w:t>podobne</w:t>
      </w:r>
      <w:r w:rsidR="00072DE5">
        <w:rPr>
          <w:rFonts w:ascii="Arial" w:hAnsi="Arial"/>
          <w:sz w:val="19"/>
          <w:lang w:val="sk-SK" w:eastAsia="en-US"/>
        </w:rPr>
        <w:t>.</w:t>
      </w:r>
    </w:p>
    <w:p w14:paraId="7A55D076" w14:textId="1F06922E"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7A55D077"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14:paraId="7A55D079" w14:textId="6C717282"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7A55D07A" w14:textId="1AC08F11"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7A55D07D" w14:textId="51D0E667" w:rsidR="00AE5A8F" w:rsidRPr="0073389C" w:rsidRDefault="00AE5A8F" w:rsidP="005B7173">
      <w:pPr>
        <w:pStyle w:val="Zkladntext"/>
        <w:numPr>
          <w:ilvl w:val="0"/>
          <w:numId w:val="78"/>
        </w:numPr>
        <w:spacing w:before="120" w:after="120" w:line="288" w:lineRule="auto"/>
        <w:ind w:left="426" w:hanging="426"/>
        <w:rPr>
          <w:rFonts w:ascii="Arial" w:hAnsi="Arial" w:cs="Arial"/>
          <w:b/>
          <w:sz w:val="19"/>
          <w:szCs w:val="19"/>
          <w:lang w:val="sk-SK" w:eastAsia="en-US"/>
        </w:rPr>
      </w:pPr>
      <w:bookmarkStart w:id="57" w:name="_Toc361131496"/>
      <w:r w:rsidRPr="0073389C">
        <w:rPr>
          <w:rFonts w:ascii="Arial" w:hAnsi="Arial" w:cs="Arial"/>
          <w:b/>
          <w:sz w:val="19"/>
          <w:szCs w:val="19"/>
          <w:lang w:val="sk-SK" w:eastAsia="en-US"/>
        </w:rPr>
        <w:t>Problematika prekrývania sa výdavkov</w:t>
      </w:r>
      <w:bookmarkEnd w:id="57"/>
    </w:p>
    <w:p w14:paraId="7A55D07E"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7A55D07F" w14:textId="76E57EC0"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7A55D080"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7A55D081"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7A55D082"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xml:space="preserve">, pracovník v rámci pracovného výkazu deklaruje, že okrem činností uvedených v predmetnom pracovnom výkaze sa už nepodieľa na realizácii žiadnych iných činností, </w:t>
      </w:r>
      <w:r w:rsidRPr="0073389C">
        <w:lastRenderedPageBreak/>
        <w:t>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46B21D99" w14:textId="7AC5704B" w:rsidR="004F3504" w:rsidRPr="00631EA1" w:rsidRDefault="004F3504" w:rsidP="005B7173">
      <w:pPr>
        <w:pStyle w:val="Zkladntext"/>
        <w:numPr>
          <w:ilvl w:val="0"/>
          <w:numId w:val="78"/>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6954B075" w14:textId="3D97AC76"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7102669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0425E8BA"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77"/>
      </w:r>
      <w:r w:rsidRPr="0073389C">
        <w:rPr>
          <w:rFonts w:ascii="Arial" w:hAnsi="Arial" w:cs="Arial"/>
          <w:sz w:val="19"/>
          <w:szCs w:val="19"/>
        </w:rPr>
        <w:t xml:space="preserve"> a penále, prípadne ďalšie sankčné výdavky, či už dohodnuté v zmluvách alebo vzniknuté z iných príčin; </w:t>
      </w:r>
    </w:p>
    <w:p w14:paraId="3D5DDA7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54922E11"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78"/>
      </w:r>
      <w:r w:rsidRPr="0073389C">
        <w:rPr>
          <w:rFonts w:ascii="Arial" w:hAnsi="Arial" w:cs="Arial"/>
          <w:sz w:val="19"/>
          <w:szCs w:val="19"/>
        </w:rPr>
        <w:t>;</w:t>
      </w:r>
    </w:p>
    <w:p w14:paraId="06FE162D"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0BC96B03" w14:textId="13412538"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7A55D084" w14:textId="77777777" w:rsidR="00AE5A8F" w:rsidRPr="0073389C" w:rsidRDefault="00AE5A8F" w:rsidP="001F73A1">
      <w:pPr>
        <w:pStyle w:val="Nadpis3"/>
        <w:spacing w:line="288" w:lineRule="auto"/>
        <w:ind w:left="567" w:firstLine="0"/>
        <w:rPr>
          <w:lang w:val="sk-SK"/>
        </w:rPr>
      </w:pPr>
      <w:bookmarkStart w:id="58" w:name="_Toc410907859"/>
      <w:bookmarkStart w:id="59" w:name="_Toc440372873"/>
      <w:bookmarkStart w:id="60" w:name="_Toc4576192"/>
      <w:r w:rsidRPr="0073389C">
        <w:rPr>
          <w:lang w:val="sk-SK"/>
        </w:rPr>
        <w:t>Postupy pri žiadosti o platbu</w:t>
      </w:r>
      <w:bookmarkEnd w:id="58"/>
      <w:bookmarkEnd w:id="59"/>
      <w:bookmarkEnd w:id="60"/>
    </w:p>
    <w:p w14:paraId="7A55D085"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7A55D086" w14:textId="65E0AF98"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A55D087" w14:textId="36C0FF43"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7A55D088" w14:textId="32B5EEE4"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7A55D08A" w14:textId="68355977" w:rsidR="000D5577"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ktorú predkladá prijímateľ</w:t>
      </w:r>
      <w:r w:rsidR="00630EE9">
        <w:rPr>
          <w:rFonts w:ascii="Arial" w:hAnsi="Arial" w:cs="Arial"/>
          <w:sz w:val="19"/>
          <w:szCs w:val="19"/>
          <w:lang w:val="sk-SK"/>
        </w:rPr>
        <w:t xml:space="preserve"> národného projektu za seba a ak je relevantné aj za partnerov</w:t>
      </w:r>
      <w:r w:rsidRPr="0073389C">
        <w:rPr>
          <w:rFonts w:ascii="Arial" w:hAnsi="Arial" w:cs="Arial"/>
          <w:sz w:val="19"/>
          <w:szCs w:val="19"/>
          <w:lang w:val="sk-SK"/>
        </w:rPr>
        <w:t xml:space="preserve"> je </w:t>
      </w:r>
      <w:r w:rsidR="00147E0C">
        <w:rPr>
          <w:rFonts w:ascii="Arial" w:hAnsi="Arial" w:cs="Arial"/>
          <w:b/>
          <w:sz w:val="19"/>
          <w:szCs w:val="19"/>
          <w:lang w:val="sk-SK"/>
        </w:rPr>
        <w:t>3</w:t>
      </w:r>
      <w:r w:rsidR="00630EE9">
        <w:rPr>
          <w:rFonts w:ascii="Arial" w:hAnsi="Arial" w:cs="Arial"/>
          <w:b/>
          <w:sz w:val="19"/>
          <w:szCs w:val="19"/>
          <w:lang w:val="sk-SK"/>
        </w:rPr>
        <w:t>0</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00630EE9">
        <w:rPr>
          <w:rFonts w:ascii="Arial" w:hAnsi="Arial" w:cs="Arial"/>
          <w:sz w:val="19"/>
          <w:szCs w:val="19"/>
          <w:lang w:val="sk-SK"/>
        </w:rPr>
        <w:t>.</w:t>
      </w:r>
      <w:r w:rsidRPr="0073389C">
        <w:rPr>
          <w:rFonts w:ascii="Arial" w:hAnsi="Arial" w:cs="Arial"/>
          <w:sz w:val="19"/>
          <w:szCs w:val="19"/>
          <w:lang w:val="sk-SK"/>
        </w:rPr>
        <w:t xml:space="preserve"> </w:t>
      </w:r>
    </w:p>
    <w:p w14:paraId="093F89E9" w14:textId="78C63E6D" w:rsidR="00630EE9" w:rsidRDefault="00630EE9" w:rsidP="00630EE9">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Pr>
          <w:rFonts w:ascii="Arial" w:hAnsi="Arial" w:cs="Arial"/>
          <w:sz w:val="19"/>
          <w:szCs w:val="19"/>
          <w:lang w:val="sk-SK"/>
        </w:rPr>
        <w:t>ŽoP</w:t>
      </w:r>
      <w:r w:rsidRPr="0073389C">
        <w:rPr>
          <w:rFonts w:ascii="Arial" w:hAnsi="Arial" w:cs="Arial"/>
          <w:sz w:val="19"/>
          <w:szCs w:val="19"/>
          <w:lang w:val="sk-SK"/>
        </w:rPr>
        <w:t>, ktorú predkladá prijímateľ</w:t>
      </w:r>
      <w:r>
        <w:rPr>
          <w:rFonts w:ascii="Arial" w:hAnsi="Arial" w:cs="Arial"/>
          <w:sz w:val="19"/>
          <w:szCs w:val="19"/>
          <w:lang w:val="sk-SK"/>
        </w:rPr>
        <w:t xml:space="preserve"> dopytovo-orientovaného projektu za seba a ak je relevantné aj za partnerov</w:t>
      </w:r>
      <w:r w:rsidRPr="0073389C">
        <w:rPr>
          <w:rFonts w:ascii="Arial" w:hAnsi="Arial" w:cs="Arial"/>
          <w:sz w:val="19"/>
          <w:szCs w:val="19"/>
          <w:lang w:val="sk-SK"/>
        </w:rPr>
        <w:t xml:space="preserve"> je </w:t>
      </w:r>
      <w:r>
        <w:rPr>
          <w:rFonts w:ascii="Arial" w:hAnsi="Arial" w:cs="Arial"/>
          <w:b/>
          <w:sz w:val="19"/>
          <w:szCs w:val="19"/>
          <w:lang w:val="sk-SK"/>
        </w:rPr>
        <w:t>10</w:t>
      </w:r>
      <w:r w:rsidRPr="0073389C">
        <w:rPr>
          <w:rFonts w:ascii="Arial" w:hAnsi="Arial" w:cs="Arial"/>
          <w:b/>
          <w:sz w:val="19"/>
          <w:szCs w:val="19"/>
          <w:lang w:val="sk-SK"/>
        </w:rPr>
        <w:t xml:space="preserve"> 000,00 €</w:t>
      </w:r>
      <w:r>
        <w:rPr>
          <w:rFonts w:ascii="Arial" w:hAnsi="Arial" w:cs="Arial"/>
          <w:sz w:val="19"/>
          <w:szCs w:val="19"/>
          <w:lang w:val="sk-SK"/>
        </w:rPr>
        <w:t>.</w:t>
      </w:r>
      <w:r w:rsidRPr="0073389C">
        <w:rPr>
          <w:rFonts w:ascii="Arial" w:hAnsi="Arial" w:cs="Arial"/>
          <w:sz w:val="19"/>
          <w:szCs w:val="19"/>
          <w:lang w:val="sk-SK"/>
        </w:rPr>
        <w:t xml:space="preserve"> </w:t>
      </w:r>
    </w:p>
    <w:p w14:paraId="659A5961" w14:textId="61B609D6" w:rsidR="00630EE9" w:rsidRDefault="00630EE9" w:rsidP="00630EE9">
      <w:pPr>
        <w:pStyle w:val="Zkladntext"/>
        <w:spacing w:before="120" w:after="120" w:line="288" w:lineRule="auto"/>
        <w:rPr>
          <w:rFonts w:ascii="Arial" w:hAnsi="Arial" w:cs="Arial"/>
          <w:sz w:val="19"/>
          <w:szCs w:val="19"/>
          <w:lang w:val="sk-SK"/>
        </w:rPr>
      </w:pPr>
      <w:r>
        <w:rPr>
          <w:rFonts w:ascii="Arial" w:hAnsi="Arial" w:cs="Arial"/>
          <w:sz w:val="19"/>
          <w:szCs w:val="19"/>
          <w:lang w:val="sk-SK"/>
        </w:rPr>
        <w:t xml:space="preserve">Uvedené limity platia </w:t>
      </w:r>
      <w:r w:rsidRPr="0073389C">
        <w:rPr>
          <w:rFonts w:ascii="Arial" w:hAnsi="Arial" w:cs="Arial"/>
          <w:sz w:val="19"/>
          <w:szCs w:val="19"/>
          <w:lang w:val="sk-SK"/>
        </w:rPr>
        <w:t>s výnimkou žiadosti o platbu – poskytnutie predfinancovania a zúčtovanie zálohovej platby v prípadoch nevyhnutných pre splnenie podmienok na zúčtovanie, resp.</w:t>
      </w:r>
      <w:r>
        <w:rPr>
          <w:rFonts w:ascii="Arial" w:hAnsi="Arial" w:cs="Arial"/>
          <w:sz w:val="19"/>
          <w:szCs w:val="19"/>
          <w:lang w:val="sk-SK"/>
        </w:rPr>
        <w:t xml:space="preserve"> v prípade</w:t>
      </w:r>
      <w:r w:rsidRPr="0073389C">
        <w:rPr>
          <w:rFonts w:ascii="Arial" w:hAnsi="Arial" w:cs="Arial"/>
          <w:sz w:val="19"/>
          <w:szCs w:val="19"/>
          <w:lang w:val="sk-SK"/>
        </w:rPr>
        <w:t xml:space="preserve"> záverečnej platby</w:t>
      </w:r>
      <w:r>
        <w:rPr>
          <w:rFonts w:ascii="Arial" w:hAnsi="Arial" w:cs="Arial"/>
          <w:sz w:val="19"/>
          <w:szCs w:val="19"/>
          <w:lang w:val="sk-SK"/>
        </w:rPr>
        <w:t>, resp. v iných odôvodnených prípadoch, na ktoré môže poskytovateľ prihliadnuť</w:t>
      </w:r>
    </w:p>
    <w:p w14:paraId="7A55D08B" w14:textId="1B605DF9" w:rsidR="001E3710" w:rsidRPr="0073389C" w:rsidRDefault="00630EE9"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Pr>
          <w:rFonts w:ascii="Arial" w:hAnsi="Arial" w:cs="Arial"/>
          <w:sz w:val="19"/>
          <w:szCs w:val="19"/>
          <w:lang w:val="sk-SK"/>
        </w:rPr>
        <w:t>V prípade nedodržania uvedeného limitu</w:t>
      </w:r>
      <w:r w:rsidR="005851FA">
        <w:rPr>
          <w:rFonts w:ascii="Arial" w:hAnsi="Arial" w:cs="Arial"/>
          <w:sz w:val="19"/>
          <w:szCs w:val="19"/>
          <w:lang w:val="sk-SK"/>
        </w:rPr>
        <w:t xml:space="preserve"> výšky predloženej ŽoP</w:t>
      </w:r>
      <w:r>
        <w:rPr>
          <w:rFonts w:ascii="Arial" w:hAnsi="Arial" w:cs="Arial"/>
          <w:sz w:val="19"/>
          <w:szCs w:val="19"/>
          <w:lang w:val="sk-SK"/>
        </w:rPr>
        <w:t xml:space="preserve"> je poskytovateľ</w:t>
      </w:r>
      <w:r w:rsidR="005851FA">
        <w:rPr>
          <w:rFonts w:ascii="Arial" w:hAnsi="Arial" w:cs="Arial"/>
          <w:sz w:val="19"/>
          <w:szCs w:val="19"/>
          <w:lang w:val="sk-SK"/>
        </w:rPr>
        <w:t xml:space="preserve"> oprávnený</w:t>
      </w:r>
      <w:r>
        <w:rPr>
          <w:rFonts w:ascii="Arial" w:hAnsi="Arial" w:cs="Arial"/>
          <w:sz w:val="19"/>
          <w:szCs w:val="19"/>
          <w:lang w:val="sk-SK"/>
        </w:rPr>
        <w:t xml:space="preserve"> predloženú ŽoP zamietnuť.</w:t>
      </w:r>
      <w:r w:rsidR="005851FA">
        <w:rPr>
          <w:rFonts w:ascii="Arial" w:hAnsi="Arial" w:cs="Arial"/>
          <w:sz w:val="19"/>
          <w:szCs w:val="19"/>
          <w:lang w:val="sk-SK"/>
        </w:rPr>
        <w:t xml:space="preserve"> </w:t>
      </w:r>
      <w:r w:rsidR="00902E2E"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00902E2E"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00902E2E" w:rsidRPr="0073389C">
        <w:rPr>
          <w:rFonts w:ascii="Arial" w:hAnsi="Arial" w:cs="Arial"/>
          <w:sz w:val="19"/>
          <w:szCs w:val="19"/>
          <w:lang w:val="sk-SK"/>
        </w:rPr>
        <w:t xml:space="preserve"> </w:t>
      </w:r>
    </w:p>
    <w:p w14:paraId="7A55D08C" w14:textId="3968F848"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79"/>
      </w:r>
      <w:r w:rsidRPr="0073389C">
        <w:t>. Po doplnení ŽoP je vykonaná opätovná administratívna</w:t>
      </w:r>
      <w:r w:rsidR="0080651F">
        <w:t xml:space="preserve"> finančná</w:t>
      </w:r>
      <w:r w:rsidRPr="0073389C">
        <w:t xml:space="preserve"> kontrola.</w:t>
      </w:r>
    </w:p>
    <w:p w14:paraId="7A55D08D" w14:textId="5D3C8881" w:rsidR="001B3120" w:rsidRPr="0073389C" w:rsidRDefault="001B3120" w:rsidP="001F73A1">
      <w:pPr>
        <w:spacing w:before="120" w:after="120" w:line="288" w:lineRule="auto"/>
        <w:jc w:val="both"/>
        <w:rPr>
          <w:b/>
        </w:rPr>
      </w:pPr>
      <w:r w:rsidRPr="0073389C">
        <w:lastRenderedPageBreak/>
        <w:t xml:space="preserve">Výstupom z každej kontroly projektu je </w:t>
      </w:r>
      <w:r w:rsidR="00045CFC">
        <w:t>návrh čiastkovej správy z kontroly</w:t>
      </w:r>
      <w:r w:rsidR="001A7C8D">
        <w:rPr>
          <w:rStyle w:val="Odkaznapoznmkupodiarou"/>
        </w:rPr>
        <w:footnoteReference w:id="80"/>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7A55D08E" w14:textId="30F63EF9"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7A55D08F" w14:textId="43DF158A"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A55D090" w14:textId="764DA755"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7A55D091" w14:textId="4E7A1311"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7A55D092"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14:paraId="7A55D093"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7A55D095" w14:textId="74DFB718"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5AAC1762"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A55D096" w14:textId="77777777" w:rsidR="00AE5A8F" w:rsidRPr="0073389C" w:rsidRDefault="00AE5A8F" w:rsidP="001F73A1">
      <w:pPr>
        <w:pStyle w:val="Nadpis3"/>
        <w:spacing w:before="120" w:after="120" w:line="288" w:lineRule="auto"/>
        <w:ind w:left="567" w:firstLine="0"/>
        <w:rPr>
          <w:lang w:val="sk-SK"/>
        </w:rPr>
      </w:pPr>
      <w:bookmarkStart w:id="61" w:name="_Toc410907860"/>
      <w:bookmarkStart w:id="62" w:name="_Toc440372874"/>
      <w:bookmarkStart w:id="63" w:name="_Toc4576193"/>
      <w:r w:rsidRPr="0073389C">
        <w:rPr>
          <w:lang w:val="sk-SK"/>
        </w:rPr>
        <w:t>Špecifiká jednotlivých systémov financovania</w:t>
      </w:r>
      <w:bookmarkEnd w:id="61"/>
      <w:bookmarkEnd w:id="62"/>
      <w:bookmarkEnd w:id="63"/>
    </w:p>
    <w:p w14:paraId="7A55D097"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7A55D098" w14:textId="77777777" w:rsidR="00AE5A8F" w:rsidRPr="0073389C" w:rsidRDefault="00AE5A8F" w:rsidP="00CF7FC1">
      <w:pPr>
        <w:autoSpaceDE w:val="0"/>
        <w:autoSpaceDN w:val="0"/>
        <w:adjustRightInd w:val="0"/>
        <w:spacing w:before="120" w:after="120" w:line="288" w:lineRule="auto"/>
        <w:jc w:val="both"/>
      </w:pPr>
      <w:r w:rsidRPr="0073389C" w:rsidDel="002F7F31">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výdavkov (rozpočtových položiek projektu) tak, že je jednoznačne určené, ktoré konkrétne výdavky (napr. investičné) sa vyplácajú výlučne systémom predfinancovania, a ktoré (napr. personálne) systémom zálohovej platby, resp. ktoré systémom refundácie.</w:t>
      </w:r>
    </w:p>
    <w:p w14:paraId="7A55D099"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7A55D09A" w14:textId="77777777" w:rsidR="00AE5A8F" w:rsidRPr="0073389C" w:rsidRDefault="00AE5A8F" w:rsidP="00CF7FC1">
      <w:pPr>
        <w:autoSpaceDE w:val="0"/>
        <w:autoSpaceDN w:val="0"/>
        <w:adjustRightInd w:val="0"/>
        <w:spacing w:before="120" w:after="120" w:line="288" w:lineRule="auto"/>
        <w:jc w:val="both"/>
      </w:pPr>
      <w:r w:rsidRPr="0073389C">
        <w:t>Pri využití systému predfinancovania sa vyplácanie prijímateľa – štátnej rozpočtovej organizácie uskutočňuje v dvoch etapách – etape poskytnutia predfinancovania a etape zúčtovania poskytnutého predfinancovania.</w:t>
      </w:r>
    </w:p>
    <w:p w14:paraId="7A55D09B" w14:textId="76874006"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14:paraId="3FF36F51" w14:textId="2988E2C4" w:rsidR="007E1486" w:rsidRPr="003A2FA6" w:rsidRDefault="00AE5A8F" w:rsidP="0099542E">
      <w:pPr>
        <w:tabs>
          <w:tab w:val="left" w:pos="284"/>
        </w:tabs>
        <w:autoSpaceDE w:val="0"/>
        <w:autoSpaceDN w:val="0"/>
        <w:adjustRightInd w:val="0"/>
        <w:spacing w:before="120"/>
        <w:ind w:left="284"/>
        <w:jc w:val="both"/>
        <w:rPr>
          <w:rFonts w:cs="Arial"/>
          <w:szCs w:val="16"/>
        </w:rPr>
      </w:pPr>
      <w:r w:rsidRPr="0073389C">
        <w:t xml:space="preserve">V prípade, ak súčasťou nárokovaných finančných prostriedkov prijímateľa sú aj hotovostné úhrady, zahrnie prijímateľ tieto výdavky do žiadosti o platbu a spolu so žiadosťou o platbu predloží aj rovnopisy, </w:t>
      </w:r>
      <w:r w:rsidRPr="0073389C">
        <w:lastRenderedPageBreak/>
        <w:t>resp. kópie príslušných účtovných dokladov označené podpisom štatutárneho orgánu prijímateľa, ktoré potvrdzujú hotovostnú úhradu (napr. pokladničný blok).</w:t>
      </w:r>
      <w:r w:rsidR="007E1486" w:rsidRPr="007E1486">
        <w:rPr>
          <w:rFonts w:cs="Arial"/>
          <w:szCs w:val="16"/>
        </w:rPr>
        <w:t xml:space="preserve"> </w:t>
      </w:r>
      <w:r w:rsidR="007E1486" w:rsidRPr="003A2FA6">
        <w:rPr>
          <w:rFonts w:cs="Arial"/>
          <w:szCs w:val="16"/>
        </w:rPr>
        <w:t xml:space="preserve">Prijímateľ môže do žiadosti o platbu (poskytnutie predfinancovania) zahrnúť aj </w:t>
      </w:r>
      <w:r w:rsidR="007E1486" w:rsidRPr="003A2FA6">
        <w:rPr>
          <w:rFonts w:cs="Arial"/>
          <w:iCs/>
          <w:szCs w:val="16"/>
        </w:rPr>
        <w:t xml:space="preserve">hotovostnú alebo bezhotovostnú </w:t>
      </w:r>
      <w:r w:rsidR="007E1486" w:rsidRPr="003A2FA6">
        <w:rPr>
          <w:rFonts w:cs="Arial"/>
          <w:szCs w:val="16"/>
        </w:rPr>
        <w:t>úhradu daňovému úradu v prípade prenesenej daňovej povinnosti v súlade so zákonom č. 222/2004 Z. z. o DPH a pravidlami oprávnenosti, ktoré stanovuje Systém riadenia EŠIF a</w:t>
      </w:r>
      <w:r w:rsidR="007E1486">
        <w:rPr>
          <w:rFonts w:cs="Arial"/>
          <w:szCs w:val="16"/>
        </w:rPr>
        <w:t> poskytovateľ</w:t>
      </w:r>
      <w:r w:rsidR="007E1486" w:rsidRPr="003A2FA6">
        <w:rPr>
          <w:rFonts w:cs="Arial"/>
          <w:szCs w:val="16"/>
        </w:rPr>
        <w:t>.</w:t>
      </w:r>
    </w:p>
    <w:p w14:paraId="7A55D09C" w14:textId="77777777" w:rsidR="00AE5A8F" w:rsidRPr="0073389C" w:rsidRDefault="00AE5A8F" w:rsidP="00CF7FC1">
      <w:pPr>
        <w:autoSpaceDE w:val="0"/>
        <w:autoSpaceDN w:val="0"/>
        <w:adjustRightInd w:val="0"/>
        <w:spacing w:before="120" w:after="120" w:line="288" w:lineRule="auto"/>
        <w:jc w:val="both"/>
      </w:pPr>
    </w:p>
    <w:p w14:paraId="7A55D09D" w14:textId="0ADD5D41"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povinný odo dňa</w:t>
      </w:r>
      <w:r w:rsidR="005760AB" w:rsidRPr="005760AB">
        <w:t xml:space="preserve"> </w:t>
      </w:r>
      <w:r w:rsidR="005760AB">
        <w:t>/</w:t>
      </w:r>
      <w:r w:rsidR="005760AB" w:rsidRPr="003A2FA6">
        <w:rPr>
          <w:rFonts w:cs="Arial"/>
          <w:szCs w:val="16"/>
        </w:rPr>
        <w:t>aktiv</w:t>
      </w:r>
      <w:r w:rsidR="005760AB">
        <w:rPr>
          <w:rFonts w:cs="Arial"/>
          <w:szCs w:val="16"/>
        </w:rPr>
        <w:t>ácie</w:t>
      </w:r>
      <w:r w:rsidR="005760AB" w:rsidRPr="003A2FA6">
        <w:rPr>
          <w:rFonts w:cs="Arial"/>
          <w:szCs w:val="16"/>
        </w:rPr>
        <w:t xml:space="preserve"> rozpočtového opatrenia</w:t>
      </w:r>
      <w:r w:rsidR="005760AB">
        <w:rPr>
          <w:rFonts w:cs="Arial"/>
          <w:szCs w:val="16"/>
        </w:rPr>
        <w:t>/</w:t>
      </w:r>
      <w:r w:rsidR="003268FA">
        <w:t xml:space="preserve"> pripísania prostriedkov na jeho </w:t>
      </w:r>
      <w:r w:rsidR="005760AB">
        <w:t xml:space="preserve">účet </w:t>
      </w:r>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7A55D09E"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7A55D09F" w14:textId="3B75F100"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w:t>
      </w:r>
      <w:r w:rsidR="005760AB" w:rsidRPr="005760AB">
        <w:rPr>
          <w:rFonts w:cs="Arial"/>
          <w:szCs w:val="16"/>
        </w:rPr>
        <w:t xml:space="preserve"> </w:t>
      </w:r>
      <w:r w:rsidR="005760AB">
        <w:rPr>
          <w:rFonts w:cs="Arial"/>
          <w:szCs w:val="16"/>
        </w:rPr>
        <w:t xml:space="preserve">aktivácie rozpočtového opatrenia / </w:t>
      </w:r>
      <w:r w:rsidRPr="0073389C">
        <w:t xml:space="preserve"> pripísania týchto prostriedkov na jeho účet.</w:t>
      </w:r>
      <w:r w:rsidR="00700600" w:rsidRPr="00700600">
        <w:rPr>
          <w:rFonts w:cs="Arial"/>
          <w:bCs/>
          <w:szCs w:val="16"/>
        </w:rPr>
        <w:t xml:space="preserve"> </w:t>
      </w:r>
      <w:r w:rsidR="00700600" w:rsidRPr="003A2FA6">
        <w:rPr>
          <w:rFonts w:cs="Arial"/>
          <w:bCs/>
          <w:szCs w:val="16"/>
        </w:rPr>
        <w:t>V prípade, ak bolo predfinancovanie poskytnuté vo viacerých platbách,</w:t>
      </w:r>
      <w:r w:rsidR="00700600" w:rsidRPr="003A2FA6">
        <w:t xml:space="preserve"> </w:t>
      </w:r>
      <w:r w:rsidR="00700600" w:rsidRPr="003A2FA6">
        <w:rPr>
          <w:rFonts w:cs="Arial"/>
          <w:bCs/>
          <w:szCs w:val="16"/>
        </w:rPr>
        <w:t xml:space="preserve">z dôvodu vyčlenenej časti nárokovaných finančných prostriedkov z predloženej žiadosti o platbu (poskytnutie predfinancovania) na úrovni </w:t>
      </w:r>
      <w:r w:rsidR="00700600">
        <w:rPr>
          <w:rFonts w:cs="Arial"/>
          <w:bCs/>
          <w:szCs w:val="16"/>
        </w:rPr>
        <w:t>poskytovateľa</w:t>
      </w:r>
      <w:r w:rsidR="00700600" w:rsidRPr="003A2FA6">
        <w:rPr>
          <w:rFonts w:cs="Arial"/>
          <w:bCs/>
          <w:szCs w:val="16"/>
        </w:rPr>
        <w:t>, je prijímateľ povinný zúčtovať každú jednu poskytnutú platbu predfinancovania samostatne</w:t>
      </w:r>
      <w:r w:rsidR="00700600" w:rsidRPr="003A2FA6">
        <w:t xml:space="preserve"> </w:t>
      </w:r>
      <w:r w:rsidR="00700600" w:rsidRPr="003A2FA6">
        <w:rPr>
          <w:rFonts w:cs="Arial"/>
          <w:bCs/>
          <w:szCs w:val="16"/>
        </w:rPr>
        <w:t xml:space="preserve">(t. j. predložiť </w:t>
      </w:r>
      <w:r w:rsidR="00700600" w:rsidRPr="003A2FA6">
        <w:rPr>
          <w:rFonts w:cs="Arial"/>
          <w:color w:val="000000"/>
          <w:szCs w:val="16"/>
        </w:rPr>
        <w:t>samostatnú</w:t>
      </w:r>
      <w:r w:rsidR="00700600" w:rsidRPr="003A2FA6">
        <w:rPr>
          <w:rFonts w:cs="Arial"/>
          <w:bCs/>
          <w:szCs w:val="16"/>
        </w:rPr>
        <w:t xml:space="preserve"> žiadosť o platbu (zúčtovanie predfinancovania)). </w:t>
      </w:r>
      <w:r w:rsidRPr="0073389C">
        <w:t xml:space="preserve">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7A55D0A0" w14:textId="6B56024B"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označenú podpisom štatutárneho orgánu prijímateľa). </w:t>
      </w:r>
    </w:p>
    <w:p w14:paraId="6F658F36" w14:textId="1B31E438" w:rsidR="008950FF" w:rsidRPr="0099542E" w:rsidRDefault="00AE5A8F" w:rsidP="0099542E">
      <w:pPr>
        <w:tabs>
          <w:tab w:val="left" w:pos="360"/>
        </w:tabs>
        <w:autoSpaceDE w:val="0"/>
        <w:autoSpaceDN w:val="0"/>
        <w:adjustRightInd w:val="0"/>
        <w:spacing w:before="120" w:after="120" w:line="288" w:lineRule="auto"/>
        <w:jc w:val="both"/>
        <w:rPr>
          <w:rFonts w:cs="Arial"/>
          <w:szCs w:val="16"/>
        </w:rPr>
      </w:pPr>
      <w:r w:rsidRPr="0073389C">
        <w:t>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w:t>
      </w:r>
      <w:r w:rsidR="00D53B82">
        <w:t xml:space="preserve"> </w:t>
      </w:r>
      <w:r w:rsidR="00147E0C" w:rsidRPr="00BB706D">
        <w:rPr>
          <w:rFonts w:cs="Arial"/>
          <w:szCs w:val="19"/>
        </w:rPr>
        <w:t>Nezúčtovaný rozdiel predfinancovania je prijímateľ povinný na základe vzájomnej komunikácie s </w:t>
      </w:r>
      <w:r w:rsidR="00147E0C">
        <w:rPr>
          <w:rFonts w:cs="Arial"/>
          <w:szCs w:val="19"/>
        </w:rPr>
        <w:t>poskytovateľom</w:t>
      </w:r>
      <w:r w:rsidR="00147E0C" w:rsidRPr="00BB706D">
        <w:rPr>
          <w:rFonts w:cs="Arial"/>
          <w:szCs w:val="19"/>
        </w:rPr>
        <w:t xml:space="preserve"> vrátiť </w:t>
      </w:r>
      <w:r w:rsidR="00147E0C">
        <w:rPr>
          <w:rFonts w:cs="Arial"/>
          <w:szCs w:val="19"/>
        </w:rPr>
        <w:t>platobnej jednotke</w:t>
      </w:r>
      <w:r w:rsidR="00147E0C" w:rsidRPr="00BB706D">
        <w:rPr>
          <w:rFonts w:cs="Arial"/>
          <w:szCs w:val="19"/>
        </w:rPr>
        <w:t xml:space="preserve"> bezodkladne, </w:t>
      </w:r>
      <w:r w:rsidR="00147E0C" w:rsidRPr="00104006">
        <w:rPr>
          <w:rFonts w:cs="Arial"/>
          <w:b/>
          <w:szCs w:val="19"/>
        </w:rPr>
        <w:t>najneskôr do 5 pracovných dní</w:t>
      </w:r>
      <w:r w:rsidR="00147E0C" w:rsidRPr="00BB706D">
        <w:rPr>
          <w:rFonts w:cs="Arial"/>
          <w:szCs w:val="19"/>
        </w:rPr>
        <w:t xml:space="preserve"> od ukončenia lehoty na zúčtovanie. Prijímateľ </w:t>
      </w:r>
      <w:r w:rsidR="00147E0C">
        <w:rPr>
          <w:rFonts w:cs="Arial"/>
          <w:szCs w:val="19"/>
        </w:rPr>
        <w:t xml:space="preserve">zároveň </w:t>
      </w:r>
      <w:r w:rsidR="00147E0C" w:rsidRPr="00BB706D">
        <w:rPr>
          <w:rFonts w:cs="Arial"/>
          <w:szCs w:val="19"/>
        </w:rPr>
        <w:t xml:space="preserve">predloží </w:t>
      </w:r>
      <w:r w:rsidR="00147E0C">
        <w:rPr>
          <w:rFonts w:cs="Arial"/>
          <w:szCs w:val="19"/>
        </w:rPr>
        <w:t>poskytovateľovi</w:t>
      </w:r>
      <w:r w:rsidR="00147E0C" w:rsidRPr="00BB706D">
        <w:rPr>
          <w:rFonts w:cs="Arial"/>
          <w:szCs w:val="19"/>
        </w:rPr>
        <w:t xml:space="preserve"> </w:t>
      </w:r>
      <w:r w:rsidR="00C04FC2">
        <w:rPr>
          <w:rFonts w:cs="Arial"/>
          <w:szCs w:val="19"/>
        </w:rPr>
        <w:t>výpis z bankového účtu potvrdzujúci úhradu/vytlačený aktivovaný ELÚR potvrdzujúci úpravu rozpočtu</w:t>
      </w:r>
      <w:r w:rsidR="00E00561">
        <w:rPr>
          <w:rFonts w:cs="Arial"/>
          <w:szCs w:val="19"/>
        </w:rPr>
        <w:t xml:space="preserve"> (v prípade prijímateľa – štátna rozpočtová organizácia)</w:t>
      </w:r>
      <w:r w:rsidR="00147E0C" w:rsidRPr="00BB706D">
        <w:rPr>
          <w:rFonts w:cs="Arial"/>
          <w:szCs w:val="19"/>
        </w:rPr>
        <w:t>.</w:t>
      </w:r>
      <w:r w:rsidR="008950FF" w:rsidRPr="0099542E">
        <w:rPr>
          <w:rFonts w:cs="Arial"/>
          <w:szCs w:val="16"/>
        </w:rPr>
        <w:t xml:space="preserve">Prijímateľ vráti nezúčtovaný rozdiel každej </w:t>
      </w:r>
      <w:r w:rsidR="008950FF" w:rsidRPr="0099542E">
        <w:rPr>
          <w:rFonts w:cs="Arial"/>
          <w:color w:val="000000"/>
          <w:szCs w:val="16"/>
        </w:rPr>
        <w:t>jednej poskytnutej platby</w:t>
      </w:r>
      <w:r w:rsidR="008950FF" w:rsidRPr="007F3779">
        <w:rPr>
          <w:rFonts w:cs="Arial"/>
          <w:color w:val="000000"/>
          <w:szCs w:val="16"/>
        </w:rPr>
        <w:t xml:space="preserve"> </w:t>
      </w:r>
      <w:r w:rsidR="008950FF" w:rsidRPr="0099542E">
        <w:rPr>
          <w:rFonts w:cs="Arial"/>
          <w:szCs w:val="16"/>
        </w:rPr>
        <w:t>predfinancovania samostatne. V prípade vrátenia sumy nezúčtovaného rozdielu z vlastnej iniciatívy prijímateľa, prijímateľ pred zrealizovaním úhrady finančných prostriedkov oznámi poskytovateľovi výšku vrátenia nezúčtovaného rozdielu prostredníctvom verejnej časti ITMS. Zároveň najneskôr do 5 pracovných dní od ukončenia lehoty na zúčtovanie poskytnutého predfinancovania vráti sumu nezúčtovaného rozdielu platobnej jednotke. Pri realizácii úhrady prijímateľ uvedie správny variabilný symbol automaticky generovaný ITMS. Pri realizovaní vrátenia prijímateľ postupuje v zmysle zmluvy o poskytnutí nenávratného finančného príspevku.</w:t>
      </w:r>
    </w:p>
    <w:p w14:paraId="1B487EA0" w14:textId="078B90D3" w:rsidR="008950FF" w:rsidRPr="003A2FA6" w:rsidRDefault="007F3779" w:rsidP="0099542E">
      <w:pPr>
        <w:tabs>
          <w:tab w:val="left" w:pos="360"/>
        </w:tabs>
        <w:autoSpaceDE w:val="0"/>
        <w:autoSpaceDN w:val="0"/>
        <w:adjustRightInd w:val="0"/>
        <w:spacing w:before="120" w:after="120" w:line="288" w:lineRule="auto"/>
        <w:jc w:val="both"/>
        <w:rPr>
          <w:rFonts w:cs="Arial"/>
          <w:b/>
          <w:szCs w:val="16"/>
        </w:rPr>
      </w:pPr>
      <w:r w:rsidRPr="003A2FA6">
        <w:rPr>
          <w:rFonts w:cs="Arial"/>
          <w:color w:val="000000"/>
          <w:szCs w:val="16"/>
        </w:rPr>
        <w:t>V </w:t>
      </w:r>
      <w:r w:rsidRPr="00B416DC">
        <w:rPr>
          <w:rFonts w:cs="Arial"/>
          <w:szCs w:val="16"/>
        </w:rPr>
        <w:t>prípade</w:t>
      </w:r>
      <w:r w:rsidRPr="003A2FA6">
        <w:rPr>
          <w:rFonts w:cs="Arial"/>
          <w:color w:val="000000"/>
          <w:szCs w:val="16"/>
        </w:rPr>
        <w:t xml:space="preserve">, ak bola žiadosť o platbu (zúčtovanie predfinancovania) znížená o sumu preplatku preddavkovej platby, reálne teda nedochádza k zúčtovaniu poskytnutého predfinancovania v 100 % </w:t>
      </w:r>
      <w:r>
        <w:rPr>
          <w:rFonts w:cs="Arial"/>
          <w:color w:val="000000"/>
          <w:szCs w:val="16"/>
        </w:rPr>
        <w:t>výške</w:t>
      </w:r>
      <w:r w:rsidRPr="003A2FA6">
        <w:rPr>
          <w:rFonts w:cs="Arial"/>
          <w:color w:val="000000"/>
          <w:szCs w:val="16"/>
        </w:rPr>
        <w:t xml:space="preserve"> poskytnutého predfinancovania, </w:t>
      </w:r>
      <w:r>
        <w:rPr>
          <w:rFonts w:cs="Arial"/>
          <w:color w:val="000000"/>
          <w:szCs w:val="16"/>
        </w:rPr>
        <w:t>poskytovateľ</w:t>
      </w:r>
      <w:r w:rsidRPr="003A2FA6">
        <w:rPr>
          <w:rFonts w:cs="Arial"/>
          <w:color w:val="000000"/>
          <w:szCs w:val="16"/>
        </w:rPr>
        <w:t xml:space="preserve"> zašle prijímateľovi </w:t>
      </w:r>
      <w:r w:rsidRPr="0099542E">
        <w:rPr>
          <w:rFonts w:cs="Arial"/>
          <w:color w:val="000000"/>
          <w:szCs w:val="16"/>
        </w:rPr>
        <w:t>žiadosť o vrátenie finančných prostriedkov</w:t>
      </w:r>
      <w:r w:rsidRPr="003A2FA6">
        <w:rPr>
          <w:rFonts w:cs="Arial"/>
          <w:b/>
          <w:color w:val="000000"/>
          <w:szCs w:val="16"/>
        </w:rPr>
        <w:t xml:space="preserve"> </w:t>
      </w:r>
      <w:r w:rsidRPr="003A2FA6">
        <w:rPr>
          <w:rFonts w:cs="Arial"/>
          <w:color w:val="000000"/>
          <w:szCs w:val="16"/>
        </w:rPr>
        <w:t>na sumu nezúčtovaného rozdielu poskytnutého predfinancovania</w:t>
      </w:r>
      <w:r>
        <w:rPr>
          <w:rFonts w:cs="Arial"/>
          <w:color w:val="000000"/>
          <w:szCs w:val="16"/>
        </w:rPr>
        <w:t>.</w:t>
      </w:r>
    </w:p>
    <w:p w14:paraId="363593F8" w14:textId="1C196C5B" w:rsidR="00AE1A0E" w:rsidRPr="00BB706D" w:rsidRDefault="00AE1A0E" w:rsidP="00147E0C">
      <w:pPr>
        <w:pStyle w:val="BodyText1"/>
        <w:spacing w:line="276" w:lineRule="auto"/>
        <w:jc w:val="both"/>
        <w:rPr>
          <w:rFonts w:cs="Arial"/>
          <w:color w:val="auto"/>
          <w:szCs w:val="19"/>
          <w:lang w:val="sk-SK"/>
        </w:rPr>
      </w:pPr>
    </w:p>
    <w:p w14:paraId="7A55D0A2" w14:textId="77777777" w:rsidR="00AE5A8F" w:rsidRPr="0073389C" w:rsidRDefault="00AE5A8F" w:rsidP="00CF7FC1">
      <w:pPr>
        <w:spacing w:before="120" w:after="120" w:line="288" w:lineRule="auto"/>
        <w:jc w:val="both"/>
        <w:rPr>
          <w:b/>
        </w:rPr>
      </w:pPr>
      <w:r w:rsidRPr="0073389C">
        <w:rPr>
          <w:b/>
        </w:rPr>
        <w:t>Systém zálohových platieb</w:t>
      </w:r>
    </w:p>
    <w:p w14:paraId="7A55D0A3" w14:textId="642497FB"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w:t>
      </w:r>
      <w:r w:rsidR="00D22203">
        <w:t>dvoch</w:t>
      </w:r>
      <w:r w:rsidR="00D22203" w:rsidRPr="0073389C">
        <w:t xml:space="preserve"> </w:t>
      </w:r>
      <w:r w:rsidRPr="0073389C">
        <w:t>etapách – etape poskytnutia zálohovej platby</w:t>
      </w:r>
      <w:r w:rsidR="00D22203">
        <w:t xml:space="preserve"> a</w:t>
      </w:r>
      <w:r w:rsidRPr="0073389C">
        <w:t xml:space="preserve"> etape zúčtovania poskytnutej zálohovej platby.</w:t>
      </w:r>
    </w:p>
    <w:p w14:paraId="7A55D0A4" w14:textId="0D958F60"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14:paraId="7A55D0A7" w14:textId="7F75449B" w:rsidR="0042368D" w:rsidRPr="0073389C" w:rsidRDefault="00B25894" w:rsidP="00CF7FC1">
      <w:pPr>
        <w:tabs>
          <w:tab w:val="left" w:pos="360"/>
        </w:tabs>
        <w:autoSpaceDE w:val="0"/>
        <w:autoSpaceDN w:val="0"/>
        <w:adjustRightInd w:val="0"/>
        <w:spacing w:before="120" w:after="120" w:line="288" w:lineRule="auto"/>
        <w:jc w:val="both"/>
        <w:rPr>
          <w:b/>
        </w:rPr>
      </w:pPr>
      <w:r w:rsidRPr="0073389C">
        <w:lastRenderedPageBreak/>
        <w:t xml:space="preserve">Prijímateľ po </w:t>
      </w:r>
      <w:r w:rsidR="00D22203">
        <w:t xml:space="preserve">nadobudnutí účinnosti zmluvy o NFP a po </w:t>
      </w:r>
      <w:r w:rsidRPr="0073389C">
        <w:t xml:space="preserve">začatí realizácie </w:t>
      </w:r>
      <w:r w:rsidR="00D22203">
        <w:t xml:space="preserve">aktivít </w:t>
      </w:r>
      <w:r w:rsidRPr="0073389C">
        <w:t>projektu predkladá žiadosť o platbu (poskytnutie zálohovej platby) v zmysle podmienok zmluvy o NFP, a to maximálne do výšky 40 % z relevantnej časti rozpočtu projektu 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81"/>
      </w:r>
      <w:r w:rsidR="00AE5A8F" w:rsidRPr="0073389C">
        <w:t>:</w:t>
      </w:r>
    </w:p>
    <w:p w14:paraId="77F4A561" w14:textId="49B48984" w:rsidR="006B7BE8" w:rsidRPr="00561705" w:rsidRDefault="006B7BE8" w:rsidP="006B7BE8">
      <w:pPr>
        <w:autoSpaceDE w:val="0"/>
        <w:autoSpaceDN w:val="0"/>
        <w:adjustRightInd w:val="0"/>
        <w:spacing w:before="120" w:after="120"/>
        <w:jc w:val="both"/>
        <w:rPr>
          <w:rFonts w:cs="Arial"/>
          <w:b/>
          <w:szCs w:val="16"/>
        </w:rPr>
      </w:pPr>
      <w:r>
        <w:rPr>
          <w:b/>
        </w:rPr>
        <w:t xml:space="preserve">Poskytnutie zálohovej platby pri systéme zálohových platieb </w:t>
      </w:r>
    </w:p>
    <w:p w14:paraId="129E4055" w14:textId="3BAFD8D5" w:rsidR="00D22203" w:rsidRPr="003A2FA6" w:rsidRDefault="00D22203" w:rsidP="00D22203">
      <w:pPr>
        <w:autoSpaceDE w:val="0"/>
        <w:autoSpaceDN w:val="0"/>
        <w:adjustRightInd w:val="0"/>
        <w:spacing w:before="120"/>
        <w:jc w:val="both"/>
      </w:pPr>
      <w:r w:rsidRPr="003A2FA6">
        <w:t xml:space="preserve">Z časového hľadiska je pre výpočet </w:t>
      </w:r>
      <w:r w:rsidRPr="00114259">
        <w:t xml:space="preserve">maximálnej výšky </w:t>
      </w:r>
      <w:r w:rsidRPr="00605512">
        <w:t>zálohove</w:t>
      </w:r>
      <w:r w:rsidRPr="008E4E12">
        <w:t>j</w:t>
      </w:r>
      <w:r w:rsidRPr="003A2FA6">
        <w:t xml:space="preserve"> platby rozhodujúci dátum predloženia žiadosti o platbu (poskytnutie zálohovej platby). </w:t>
      </w:r>
      <w:r>
        <w:t xml:space="preserve">Do celkového zostávajúceho počtu mesiacov realizácie aktivít projektu sa zahŕňa aj mesiac, v ktorom došlo k predloženiu žiadosti o platbu (poskytnutie zálohovej platby). </w:t>
      </w:r>
      <w:r w:rsidRPr="003A2FA6">
        <w:t>Z uvedeného vyplýva, že pri jej výpočte sa do úvahy berie celkový zostávajúci počet mesiacov realizácie aktivít projektu (netýka sa</w:t>
      </w:r>
      <w:r>
        <w:t>,</w:t>
      </w:r>
      <w:r w:rsidRPr="003A2FA6">
        <w:t xml:space="preserve"> ak celková dĺžka realizácie aktivít projektu nepresahuje 12 mesiacov) a</w:t>
      </w:r>
      <w:r>
        <w:t> </w:t>
      </w:r>
      <w:r w:rsidRPr="003A2FA6">
        <w:t>aktuáln</w:t>
      </w:r>
      <w:r>
        <w:t>a</w:t>
      </w:r>
      <w:r w:rsidRPr="003A2FA6">
        <w:t xml:space="preserve"> suma </w:t>
      </w:r>
      <w:r>
        <w:t>NFP</w:t>
      </w:r>
      <w:r w:rsidRPr="00350C4C">
        <w:t xml:space="preserve"> známa v čase predloženia žiadosti o platbu</w:t>
      </w:r>
      <w:r w:rsidRPr="003A2FA6">
        <w:t>, ktorá je znížená o</w:t>
      </w:r>
      <w:r>
        <w:t> </w:t>
      </w:r>
      <w:r w:rsidRPr="003A2FA6">
        <w:t xml:space="preserve">aktuálny stav už vyčerpaných finančných prostriedkov </w:t>
      </w:r>
      <w:r>
        <w:t>NFP</w:t>
      </w:r>
      <w:r w:rsidRPr="003A2FA6">
        <w:t xml:space="preserve"> (žiadosti o platbu (priebežná platba / zúčtovanie zálohovej platby / zúčtovanie predfinancovania) schválen</w:t>
      </w:r>
      <w:r>
        <w:t>ých</w:t>
      </w:r>
      <w:r w:rsidRPr="003A2FA6">
        <w:t xml:space="preserve"> certifikačným orgánom). </w:t>
      </w:r>
    </w:p>
    <w:p w14:paraId="5C16AF01" w14:textId="4FBFB3BB" w:rsidR="00D22203" w:rsidRPr="003A2FA6" w:rsidRDefault="00D22203" w:rsidP="000740DE">
      <w:pPr>
        <w:autoSpaceDE w:val="0"/>
        <w:autoSpaceDN w:val="0"/>
        <w:adjustRightInd w:val="0"/>
        <w:spacing w:before="120"/>
        <w:jc w:val="both"/>
      </w:pPr>
      <w:r w:rsidRPr="003A2FA6">
        <w:t xml:space="preserve">V prípade kombinácie systému zálohových platieb a systému predfinancovania (prípadne aj systému refundácie) sa pri výpočte berie do úvahy celková suma identifikovaných typov oprávnených výdavkov (rozpočtových položiek projektu), ktoré sú jednoznačne určené na financovanie systémom zálohovej platby v čase predloženia žiadosti o platbu, ktorá je znížená o aktuálny stav už vyčerpaných finančných prostriedkov na položkách jednoznačne určených na financovanie systémom zálohovej platby, ktoré boli schválené certifikačným orgánom. </w:t>
      </w:r>
    </w:p>
    <w:p w14:paraId="6D44A70E" w14:textId="77777777" w:rsidR="00D22203" w:rsidRPr="003A2FA6" w:rsidRDefault="00D22203" w:rsidP="000740DE">
      <w:pPr>
        <w:autoSpaceDE w:val="0"/>
        <w:autoSpaceDN w:val="0"/>
        <w:adjustRightInd w:val="0"/>
        <w:spacing w:before="120"/>
        <w:jc w:val="both"/>
      </w:pPr>
      <w:r w:rsidRPr="003A2FA6">
        <w:t>V prípade projektov, ktoré okrem prijímateľa realizujú aj partneri, sa v oboch prípadoch maximálna výška zálohovej platby vypočíta na rovnakom princípe, avšak samostatne pre prijímateľa a samostatne pre partnera.</w:t>
      </w:r>
    </w:p>
    <w:p w14:paraId="7DC9C14A" w14:textId="77777777" w:rsidR="00D22203" w:rsidRPr="003A2FA6" w:rsidRDefault="00D22203" w:rsidP="00EF2066">
      <w:pPr>
        <w:autoSpaceDE w:val="0"/>
        <w:autoSpaceDN w:val="0"/>
        <w:adjustRightInd w:val="0"/>
        <w:spacing w:before="120"/>
        <w:jc w:val="both"/>
      </w:pPr>
      <w:r w:rsidRPr="003A2FA6">
        <w:t xml:space="preserve">V prípade kombinácie systému refundácie a systému zálohových platieb sa maximálna výška zálohovej platby vypočíta na rovnakom základe, ako by sa vypočítala zálohová platba pri začatí realizácie aktivít projektu, resp. pri zmene, t. j. maximálne do výšky 40 % z relevantnej časti rozpočtu projektu zodpovedajúcim 12 mesiacom realizácie aktivít projektu. </w:t>
      </w:r>
    </w:p>
    <w:p w14:paraId="400921CE" w14:textId="08E11AB7" w:rsidR="00D22203" w:rsidRPr="003A2FA6" w:rsidRDefault="00D22203" w:rsidP="00EF2066">
      <w:pPr>
        <w:autoSpaceDE w:val="0"/>
        <w:autoSpaceDN w:val="0"/>
        <w:adjustRightInd w:val="0"/>
        <w:spacing w:before="120"/>
        <w:jc w:val="both"/>
      </w:pPr>
      <w:r w:rsidRPr="003A2FA6">
        <w:t xml:space="preserve">V prípade kombinácie systému zálohových platieb, refundácie a predfinancovania sa maximálna výška zálohovej platby vypočíta v zmysle bodu </w:t>
      </w:r>
      <w:r w:rsidR="007E12F6">
        <w:t>1</w:t>
      </w:r>
      <w:r w:rsidRPr="003A2FA6">
        <w:t xml:space="preserve"> (tretia odrážka) a bodu </w:t>
      </w:r>
      <w:r w:rsidR="0069413B">
        <w:t>2</w:t>
      </w:r>
      <w:r w:rsidRPr="003A2FA6">
        <w:t xml:space="preserve"> (tretia odrážka).</w:t>
      </w:r>
    </w:p>
    <w:p w14:paraId="3962A14C" w14:textId="77777777"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Maximálna </w:t>
      </w:r>
      <w:r w:rsidRPr="003A2FA6">
        <w:rPr>
          <w:b/>
        </w:rPr>
        <w:t>výška prvej zálohovej platby</w:t>
      </w:r>
      <w:r w:rsidRPr="003A2FA6">
        <w:t xml:space="preserve"> sa po začatí realizácie aktivít projektu vypočíta nasledovne:</w:t>
      </w:r>
    </w:p>
    <w:p w14:paraId="17D2A2B3" w14:textId="77777777" w:rsidR="00D22203" w:rsidRPr="003A2FA6" w:rsidRDefault="00D22203" w:rsidP="005B7173">
      <w:pPr>
        <w:numPr>
          <w:ilvl w:val="0"/>
          <w:numId w:val="89"/>
        </w:numPr>
        <w:spacing w:before="120" w:after="120"/>
        <w:ind w:left="567" w:hanging="283"/>
        <w:jc w:val="both"/>
      </w:pPr>
      <w:r w:rsidRPr="003A2FA6">
        <w:t xml:space="preserve">v prípade, ak zostávajúca celková dĺžka realizácie aktivít projektu </w:t>
      </w:r>
      <w:r w:rsidRPr="00B416DC">
        <w:rPr>
          <w:u w:val="single"/>
        </w:rPr>
        <w:t>nepresahuje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808"/>
        <w:gridCol w:w="561"/>
        <w:gridCol w:w="532"/>
        <w:gridCol w:w="466"/>
        <w:gridCol w:w="5425"/>
      </w:tblGrid>
      <w:tr w:rsidR="00D22203" w:rsidRPr="003A2FA6" w14:paraId="3E38268E" w14:textId="77777777" w:rsidTr="00D22203">
        <w:trPr>
          <w:trHeight w:val="703"/>
        </w:trPr>
        <w:tc>
          <w:tcPr>
            <w:tcW w:w="1808" w:type="dxa"/>
            <w:shd w:val="clear" w:color="auto" w:fill="BFBFBF" w:themeFill="background1" w:themeFillShade="BF"/>
          </w:tcPr>
          <w:p w14:paraId="06B86873"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6B8BB8D3" w14:textId="77777777" w:rsidR="00D22203" w:rsidRPr="003A2FA6" w:rsidRDefault="00D22203" w:rsidP="00D22203">
            <w:pPr>
              <w:jc w:val="center"/>
            </w:pPr>
            <w:r w:rsidRPr="003A2FA6">
              <w:t>=</w:t>
            </w:r>
          </w:p>
        </w:tc>
        <w:tc>
          <w:tcPr>
            <w:tcW w:w="532" w:type="dxa"/>
            <w:shd w:val="clear" w:color="auto" w:fill="BFBFBF" w:themeFill="background1" w:themeFillShade="BF"/>
          </w:tcPr>
          <w:p w14:paraId="6A3E6791" w14:textId="77777777" w:rsidR="00D22203" w:rsidRPr="003A2FA6" w:rsidRDefault="00D22203" w:rsidP="00D22203">
            <w:pPr>
              <w:jc w:val="center"/>
            </w:pPr>
            <w:r w:rsidRPr="003A2FA6">
              <w:t>0,4</w:t>
            </w:r>
          </w:p>
        </w:tc>
        <w:tc>
          <w:tcPr>
            <w:tcW w:w="466" w:type="dxa"/>
            <w:shd w:val="clear" w:color="auto" w:fill="BFBFBF" w:themeFill="background1" w:themeFillShade="BF"/>
          </w:tcPr>
          <w:p w14:paraId="77181BAF" w14:textId="77777777" w:rsidR="00D22203" w:rsidRPr="003A2FA6" w:rsidRDefault="00D22203" w:rsidP="00D22203">
            <w:pPr>
              <w:jc w:val="center"/>
            </w:pPr>
            <w:r w:rsidRPr="003A2FA6">
              <w:t>x</w:t>
            </w:r>
          </w:p>
        </w:tc>
        <w:tc>
          <w:tcPr>
            <w:tcW w:w="5425" w:type="dxa"/>
            <w:shd w:val="clear" w:color="auto" w:fill="BFBFBF" w:themeFill="background1" w:themeFillShade="BF"/>
          </w:tcPr>
          <w:p w14:paraId="72EB0BFF" w14:textId="77777777" w:rsidR="00D22203" w:rsidRPr="003A2FA6" w:rsidRDefault="00D22203" w:rsidP="00D22203">
            <w:pPr>
              <w:jc w:val="center"/>
            </w:pPr>
            <w:r w:rsidRPr="003A2FA6">
              <w:t>(suma nenávratného finančného príspevku – vyčerpaná suma nenávratného finančného príspevku (zdroj EÚ a ŠR))</w:t>
            </w:r>
          </w:p>
        </w:tc>
      </w:tr>
    </w:tbl>
    <w:p w14:paraId="0B2BE53D" w14:textId="77777777" w:rsidR="00D22203" w:rsidRPr="003A2FA6" w:rsidRDefault="00D22203" w:rsidP="005B7173">
      <w:pPr>
        <w:numPr>
          <w:ilvl w:val="0"/>
          <w:numId w:val="89"/>
        </w:numPr>
        <w:spacing w:before="120" w:after="120"/>
        <w:ind w:left="567" w:hanging="283"/>
        <w:jc w:val="both"/>
      </w:pPr>
      <w:r w:rsidRPr="003A2FA6">
        <w:t xml:space="preserve">v prípade, ak zostávajúca celková dĺžka realizácie aktivít projektu </w:t>
      </w:r>
      <w:r w:rsidRPr="00B416DC">
        <w:rPr>
          <w:u w:val="single"/>
        </w:rPr>
        <w:t>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628"/>
        <w:gridCol w:w="561"/>
        <w:gridCol w:w="532"/>
        <w:gridCol w:w="466"/>
        <w:gridCol w:w="4115"/>
        <w:gridCol w:w="374"/>
        <w:gridCol w:w="1116"/>
      </w:tblGrid>
      <w:tr w:rsidR="00D22203" w:rsidRPr="003A2FA6" w14:paraId="053E1B58" w14:textId="77777777" w:rsidTr="00D22203">
        <w:trPr>
          <w:trHeight w:val="279"/>
        </w:trPr>
        <w:tc>
          <w:tcPr>
            <w:tcW w:w="1628" w:type="dxa"/>
            <w:vMerge w:val="restart"/>
            <w:shd w:val="clear" w:color="auto" w:fill="BFBFBF" w:themeFill="background1" w:themeFillShade="BF"/>
          </w:tcPr>
          <w:p w14:paraId="2E060BDC" w14:textId="77777777" w:rsidR="00D22203" w:rsidRPr="003A2FA6" w:rsidRDefault="00D22203" w:rsidP="00D22203">
            <w:pPr>
              <w:jc w:val="center"/>
            </w:pPr>
            <w:r w:rsidRPr="003A2FA6">
              <w:t>maximálna výška prvej poskytnutej zálohovej platby</w:t>
            </w:r>
          </w:p>
        </w:tc>
        <w:tc>
          <w:tcPr>
            <w:tcW w:w="561" w:type="dxa"/>
            <w:vMerge w:val="restart"/>
            <w:shd w:val="clear" w:color="auto" w:fill="BFBFBF" w:themeFill="background1" w:themeFillShade="BF"/>
          </w:tcPr>
          <w:p w14:paraId="3901C154" w14:textId="77777777" w:rsidR="00D22203" w:rsidRPr="003A2FA6" w:rsidRDefault="00D22203" w:rsidP="00D22203">
            <w:pPr>
              <w:jc w:val="center"/>
            </w:pPr>
            <w:r w:rsidRPr="003A2FA6">
              <w:t>=</w:t>
            </w:r>
          </w:p>
        </w:tc>
        <w:tc>
          <w:tcPr>
            <w:tcW w:w="532" w:type="dxa"/>
            <w:vMerge w:val="restart"/>
            <w:shd w:val="clear" w:color="auto" w:fill="BFBFBF" w:themeFill="background1" w:themeFillShade="BF"/>
          </w:tcPr>
          <w:p w14:paraId="13627528" w14:textId="77777777" w:rsidR="00D22203" w:rsidRPr="003A2FA6" w:rsidRDefault="00D22203" w:rsidP="00D22203">
            <w:pPr>
              <w:jc w:val="center"/>
            </w:pPr>
            <w:r w:rsidRPr="003A2FA6">
              <w:t>0,4</w:t>
            </w:r>
          </w:p>
        </w:tc>
        <w:tc>
          <w:tcPr>
            <w:tcW w:w="466" w:type="dxa"/>
            <w:vMerge w:val="restart"/>
            <w:shd w:val="clear" w:color="auto" w:fill="BFBFBF" w:themeFill="background1" w:themeFillShade="BF"/>
          </w:tcPr>
          <w:p w14:paraId="43353781" w14:textId="77777777" w:rsidR="00D22203" w:rsidRPr="003A2FA6" w:rsidRDefault="00D22203" w:rsidP="00D22203">
            <w:pPr>
              <w:jc w:val="center"/>
            </w:pPr>
            <w:r w:rsidRPr="003A2FA6">
              <w:t>x</w:t>
            </w:r>
          </w:p>
        </w:tc>
        <w:tc>
          <w:tcPr>
            <w:tcW w:w="4115" w:type="dxa"/>
            <w:tcBorders>
              <w:bottom w:val="single" w:sz="4" w:space="0" w:color="auto"/>
            </w:tcBorders>
            <w:shd w:val="clear" w:color="auto" w:fill="BFBFBF" w:themeFill="background1" w:themeFillShade="BF"/>
          </w:tcPr>
          <w:p w14:paraId="6B9F1DA3" w14:textId="77777777" w:rsidR="00D22203" w:rsidRPr="003A2FA6" w:rsidRDefault="00D22203" w:rsidP="00D22203">
            <w:pPr>
              <w:jc w:val="center"/>
            </w:pPr>
            <w:r w:rsidRPr="003A2FA6">
              <w:t>suma nenávratného finančného príspevku – vyčerpaná suma nenávratného finančného príspevku (zdroj EÚ a ŠR)</w:t>
            </w:r>
          </w:p>
        </w:tc>
        <w:tc>
          <w:tcPr>
            <w:tcW w:w="374" w:type="dxa"/>
            <w:vMerge w:val="restart"/>
            <w:shd w:val="clear" w:color="auto" w:fill="BFBFBF" w:themeFill="background1" w:themeFillShade="BF"/>
          </w:tcPr>
          <w:p w14:paraId="5240E4E2" w14:textId="77777777" w:rsidR="00D22203" w:rsidRPr="003A2FA6" w:rsidRDefault="00D22203" w:rsidP="00D22203">
            <w:pPr>
              <w:jc w:val="center"/>
            </w:pPr>
            <w:r w:rsidRPr="003A2FA6">
              <w:t>x</w:t>
            </w:r>
          </w:p>
        </w:tc>
        <w:tc>
          <w:tcPr>
            <w:tcW w:w="1116" w:type="dxa"/>
            <w:vMerge w:val="restart"/>
            <w:shd w:val="clear" w:color="auto" w:fill="BFBFBF" w:themeFill="background1" w:themeFillShade="BF"/>
          </w:tcPr>
          <w:p w14:paraId="1E9996E2" w14:textId="77777777" w:rsidR="00D22203" w:rsidRPr="003A2FA6" w:rsidRDefault="00D22203" w:rsidP="00D22203">
            <w:pPr>
              <w:jc w:val="center"/>
            </w:pPr>
            <w:r w:rsidRPr="003A2FA6">
              <w:t>12</w:t>
            </w:r>
          </w:p>
        </w:tc>
      </w:tr>
      <w:tr w:rsidR="00D22203" w:rsidRPr="003A2FA6" w14:paraId="5EA45EC3" w14:textId="77777777" w:rsidTr="00D22203">
        <w:trPr>
          <w:trHeight w:val="305"/>
        </w:trPr>
        <w:tc>
          <w:tcPr>
            <w:tcW w:w="1628" w:type="dxa"/>
            <w:vMerge/>
            <w:shd w:val="clear" w:color="auto" w:fill="BFBFBF" w:themeFill="background1" w:themeFillShade="BF"/>
          </w:tcPr>
          <w:p w14:paraId="3AABBE22" w14:textId="77777777" w:rsidR="00D22203" w:rsidRPr="003A2FA6" w:rsidRDefault="00D22203" w:rsidP="00D22203">
            <w:pPr>
              <w:jc w:val="center"/>
            </w:pPr>
          </w:p>
        </w:tc>
        <w:tc>
          <w:tcPr>
            <w:tcW w:w="561" w:type="dxa"/>
            <w:vMerge/>
            <w:shd w:val="clear" w:color="auto" w:fill="BFBFBF" w:themeFill="background1" w:themeFillShade="BF"/>
          </w:tcPr>
          <w:p w14:paraId="69A9FCE9" w14:textId="77777777" w:rsidR="00D22203" w:rsidRPr="003A2FA6" w:rsidRDefault="00D22203" w:rsidP="00D22203">
            <w:pPr>
              <w:jc w:val="center"/>
            </w:pPr>
          </w:p>
        </w:tc>
        <w:tc>
          <w:tcPr>
            <w:tcW w:w="532" w:type="dxa"/>
            <w:vMerge/>
            <w:shd w:val="clear" w:color="auto" w:fill="BFBFBF" w:themeFill="background1" w:themeFillShade="BF"/>
          </w:tcPr>
          <w:p w14:paraId="39585953" w14:textId="77777777" w:rsidR="00D22203" w:rsidRPr="003A2FA6" w:rsidRDefault="00D22203" w:rsidP="00D22203">
            <w:pPr>
              <w:jc w:val="center"/>
            </w:pPr>
          </w:p>
        </w:tc>
        <w:tc>
          <w:tcPr>
            <w:tcW w:w="466" w:type="dxa"/>
            <w:vMerge/>
            <w:shd w:val="clear" w:color="auto" w:fill="BFBFBF" w:themeFill="background1" w:themeFillShade="BF"/>
          </w:tcPr>
          <w:p w14:paraId="0D67A776" w14:textId="77777777" w:rsidR="00D22203" w:rsidRPr="003A2FA6" w:rsidRDefault="00D22203" w:rsidP="00D22203">
            <w:pPr>
              <w:jc w:val="center"/>
            </w:pPr>
          </w:p>
        </w:tc>
        <w:tc>
          <w:tcPr>
            <w:tcW w:w="4115" w:type="dxa"/>
            <w:tcBorders>
              <w:top w:val="single" w:sz="4" w:space="0" w:color="auto"/>
            </w:tcBorders>
            <w:shd w:val="clear" w:color="auto" w:fill="BFBFBF" w:themeFill="background1" w:themeFillShade="BF"/>
          </w:tcPr>
          <w:p w14:paraId="5C901954" w14:textId="77777777" w:rsidR="00D22203" w:rsidRPr="003A2FA6" w:rsidRDefault="00D22203" w:rsidP="00D22203">
            <w:pPr>
              <w:jc w:val="center"/>
            </w:pPr>
            <w:r w:rsidRPr="003A2FA6">
              <w:t>zostávajúci počet mesiacov realizácie aktivít projektu v čase predloženia prvej žiadosti o platbu (poskytnutie zálohovej platby)</w:t>
            </w:r>
          </w:p>
        </w:tc>
        <w:tc>
          <w:tcPr>
            <w:tcW w:w="374" w:type="dxa"/>
            <w:vMerge/>
            <w:shd w:val="clear" w:color="auto" w:fill="BFBFBF" w:themeFill="background1" w:themeFillShade="BF"/>
          </w:tcPr>
          <w:p w14:paraId="1F28A5F3" w14:textId="77777777" w:rsidR="00D22203" w:rsidRPr="003A2FA6" w:rsidRDefault="00D22203" w:rsidP="00D22203">
            <w:pPr>
              <w:jc w:val="center"/>
            </w:pPr>
          </w:p>
        </w:tc>
        <w:tc>
          <w:tcPr>
            <w:tcW w:w="1116" w:type="dxa"/>
            <w:vMerge/>
            <w:shd w:val="clear" w:color="auto" w:fill="BFBFBF" w:themeFill="background1" w:themeFillShade="BF"/>
          </w:tcPr>
          <w:p w14:paraId="75732D79" w14:textId="77777777" w:rsidR="00D22203" w:rsidRPr="003A2FA6" w:rsidRDefault="00D22203" w:rsidP="00D22203">
            <w:pPr>
              <w:jc w:val="center"/>
            </w:pPr>
          </w:p>
        </w:tc>
      </w:tr>
    </w:tbl>
    <w:p w14:paraId="62D43694" w14:textId="77777777" w:rsidR="00D22203" w:rsidRPr="003A2FA6" w:rsidRDefault="00D22203" w:rsidP="005B7173">
      <w:pPr>
        <w:numPr>
          <w:ilvl w:val="0"/>
          <w:numId w:val="89"/>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19" w:type="dxa"/>
        <w:tblInd w:w="392" w:type="dxa"/>
        <w:tblLook w:val="04A0" w:firstRow="1" w:lastRow="0" w:firstColumn="1" w:lastColumn="0" w:noHBand="0" w:noVBand="1"/>
      </w:tblPr>
      <w:tblGrid>
        <w:gridCol w:w="1628"/>
        <w:gridCol w:w="561"/>
        <w:gridCol w:w="532"/>
        <w:gridCol w:w="466"/>
        <w:gridCol w:w="5632"/>
      </w:tblGrid>
      <w:tr w:rsidR="00D22203" w:rsidRPr="003A2FA6" w14:paraId="66A3CA15" w14:textId="77777777" w:rsidTr="00D22203">
        <w:trPr>
          <w:trHeight w:val="279"/>
        </w:trPr>
        <w:tc>
          <w:tcPr>
            <w:tcW w:w="1628" w:type="dxa"/>
            <w:shd w:val="clear" w:color="auto" w:fill="BFBFBF" w:themeFill="background1" w:themeFillShade="BF"/>
          </w:tcPr>
          <w:p w14:paraId="023EC082"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3C6BEE8E" w14:textId="77777777" w:rsidR="00D22203" w:rsidRPr="003A2FA6" w:rsidRDefault="00D22203" w:rsidP="00D22203">
            <w:pPr>
              <w:jc w:val="center"/>
            </w:pPr>
            <w:r w:rsidRPr="003A2FA6">
              <w:t>=</w:t>
            </w:r>
          </w:p>
        </w:tc>
        <w:tc>
          <w:tcPr>
            <w:tcW w:w="532" w:type="dxa"/>
            <w:shd w:val="clear" w:color="auto" w:fill="BFBFBF" w:themeFill="background1" w:themeFillShade="BF"/>
          </w:tcPr>
          <w:p w14:paraId="13AB8154" w14:textId="77777777" w:rsidR="00D22203" w:rsidRPr="003A2FA6" w:rsidRDefault="00D22203" w:rsidP="00D22203">
            <w:pPr>
              <w:jc w:val="center"/>
            </w:pPr>
            <w:r w:rsidRPr="003A2FA6">
              <w:t>0,4</w:t>
            </w:r>
          </w:p>
        </w:tc>
        <w:tc>
          <w:tcPr>
            <w:tcW w:w="466" w:type="dxa"/>
            <w:shd w:val="clear" w:color="auto" w:fill="BFBFBF" w:themeFill="background1" w:themeFillShade="BF"/>
          </w:tcPr>
          <w:p w14:paraId="358D1F6D" w14:textId="77777777" w:rsidR="00D22203" w:rsidRPr="003A2FA6" w:rsidRDefault="00D22203" w:rsidP="00D22203">
            <w:pPr>
              <w:jc w:val="center"/>
            </w:pPr>
            <w:r w:rsidRPr="003A2FA6">
              <w:t>x</w:t>
            </w:r>
          </w:p>
        </w:tc>
        <w:tc>
          <w:tcPr>
            <w:tcW w:w="5632" w:type="dxa"/>
            <w:shd w:val="clear" w:color="auto" w:fill="BFBFBF" w:themeFill="background1" w:themeFillShade="BF"/>
          </w:tcPr>
          <w:p w14:paraId="01FB5D03" w14:textId="77777777"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w:t>
            </w:r>
          </w:p>
          <w:p w14:paraId="232BE959" w14:textId="77777777" w:rsidR="00D22203" w:rsidRPr="003A2FA6" w:rsidRDefault="00D22203" w:rsidP="00D22203">
            <w:pPr>
              <w:jc w:val="center"/>
            </w:pPr>
            <w:r w:rsidRPr="003A2FA6">
              <w:lastRenderedPageBreak/>
              <w:t>– vyčerpaná suma nenávratného finančného príspevku na predmetných položkách (zdroj EÚ a ŠR)</w:t>
            </w:r>
          </w:p>
        </w:tc>
      </w:tr>
    </w:tbl>
    <w:p w14:paraId="348C74CD" w14:textId="16858B41" w:rsidR="00D22203" w:rsidRDefault="00D22203" w:rsidP="00D22203">
      <w:pPr>
        <w:autoSpaceDE w:val="0"/>
        <w:autoSpaceDN w:val="0"/>
        <w:adjustRightInd w:val="0"/>
        <w:spacing w:before="120"/>
        <w:ind w:left="284"/>
        <w:jc w:val="both"/>
      </w:pPr>
      <w:r>
        <w:lastRenderedPageBreak/>
        <w:t xml:space="preserve">Maximálna výška poskytnutej zálohovej platby sa vypočíta pred poskytnutím prvej zálohovej platby. K jej prepočítaniu dochádza iba v prípadoch podľa bodu </w:t>
      </w:r>
      <w:r w:rsidR="003E154B">
        <w:t>2</w:t>
      </w:r>
      <w:r>
        <w:t xml:space="preserve"> pri predložení nasledujúcej žiadosti o platbu (poskytnutie zálohovej platby).</w:t>
      </w:r>
    </w:p>
    <w:p w14:paraId="0B69A8E7" w14:textId="494B2FC1"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Počas realizácie aktivít projektu je riadiaci orgán povinný prepočítať maximálnu </w:t>
      </w:r>
      <w:r w:rsidRPr="003A2FA6">
        <w:rPr>
          <w:b/>
        </w:rPr>
        <w:t>výšku zálohovej platby</w:t>
      </w:r>
      <w:r w:rsidRPr="003A2FA6">
        <w:t xml:space="preserve"> vždy </w:t>
      </w:r>
      <w:r w:rsidRPr="003A2FA6">
        <w:rPr>
          <w:b/>
        </w:rPr>
        <w:t>pri zmene</w:t>
      </w:r>
      <w:r w:rsidRPr="003A2FA6">
        <w:t xml:space="preserve"> celkovej výšky </w:t>
      </w:r>
      <w:r w:rsidR="009640DD">
        <w:t>NFP</w:t>
      </w:r>
      <w:r w:rsidRPr="003A2FA6">
        <w:t xml:space="preserve"> a / </w:t>
      </w:r>
      <w:r w:rsidRPr="003A2FA6">
        <w:rPr>
          <w:rFonts w:cs="Arial"/>
          <w:szCs w:val="16"/>
        </w:rPr>
        <w:t>alebo</w:t>
      </w:r>
      <w:r w:rsidRPr="003A2FA6">
        <w:t xml:space="preserve"> zmene celkovej dĺžky realizácie aktivít projektu (napr. v prípade predĺženia realizácie aktivít projektu), pričom zálohová platba sa vypočíta podľa nasledujúceho vzorca:</w:t>
      </w:r>
    </w:p>
    <w:p w14:paraId="6F8163E2" w14:textId="77777777" w:rsidR="00D22203" w:rsidRPr="003A2FA6" w:rsidRDefault="00D22203" w:rsidP="005B7173">
      <w:pPr>
        <w:numPr>
          <w:ilvl w:val="0"/>
          <w:numId w:val="89"/>
        </w:numPr>
        <w:spacing w:before="120" w:after="120"/>
        <w:ind w:left="567" w:hanging="283"/>
        <w:jc w:val="both"/>
      </w:pPr>
      <w:r w:rsidRPr="003A2FA6">
        <w:t xml:space="preserve">v prípade, ak po zmene celková zostávajúca dĺžka realizácie aktivít projektu </w:t>
      </w:r>
      <w:r w:rsidRPr="00B416DC">
        <w:rPr>
          <w:u w:val="single"/>
        </w:rPr>
        <w:t>nepresahuje 12 mesiacov</w:t>
      </w:r>
      <w:r w:rsidRPr="003A2FA6">
        <w:t>, výška zálohovej platby sa vypočíta podľa nasledovného vzorca:</w:t>
      </w:r>
    </w:p>
    <w:tbl>
      <w:tblPr>
        <w:tblW w:w="8829" w:type="dxa"/>
        <w:tblInd w:w="392" w:type="dxa"/>
        <w:tblLook w:val="04A0" w:firstRow="1" w:lastRow="0" w:firstColumn="1" w:lastColumn="0" w:noHBand="0" w:noVBand="1"/>
      </w:tblPr>
      <w:tblGrid>
        <w:gridCol w:w="1808"/>
        <w:gridCol w:w="561"/>
        <w:gridCol w:w="608"/>
        <w:gridCol w:w="643"/>
        <w:gridCol w:w="5209"/>
      </w:tblGrid>
      <w:tr w:rsidR="00D22203" w:rsidRPr="003A2FA6" w14:paraId="722A9778" w14:textId="77777777" w:rsidTr="00D22203">
        <w:trPr>
          <w:trHeight w:val="703"/>
        </w:trPr>
        <w:tc>
          <w:tcPr>
            <w:tcW w:w="1808" w:type="dxa"/>
            <w:shd w:val="clear" w:color="auto" w:fill="BFBFBF" w:themeFill="background1" w:themeFillShade="BF"/>
          </w:tcPr>
          <w:p w14:paraId="51E1B742" w14:textId="77777777"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14:paraId="5B403704" w14:textId="77777777" w:rsidR="00D22203" w:rsidRPr="003A2FA6" w:rsidRDefault="00D22203" w:rsidP="00D22203">
            <w:pPr>
              <w:jc w:val="center"/>
            </w:pPr>
            <w:r w:rsidRPr="003A2FA6">
              <w:t>=</w:t>
            </w:r>
          </w:p>
        </w:tc>
        <w:tc>
          <w:tcPr>
            <w:tcW w:w="608" w:type="dxa"/>
            <w:shd w:val="clear" w:color="auto" w:fill="BFBFBF" w:themeFill="background1" w:themeFillShade="BF"/>
          </w:tcPr>
          <w:p w14:paraId="498B7EB4" w14:textId="77777777" w:rsidR="00D22203" w:rsidRPr="003A2FA6" w:rsidRDefault="00D22203" w:rsidP="00D22203">
            <w:pPr>
              <w:jc w:val="center"/>
            </w:pPr>
            <w:r w:rsidRPr="003A2FA6">
              <w:t>0,4</w:t>
            </w:r>
          </w:p>
        </w:tc>
        <w:tc>
          <w:tcPr>
            <w:tcW w:w="643" w:type="dxa"/>
            <w:shd w:val="clear" w:color="auto" w:fill="BFBFBF" w:themeFill="background1" w:themeFillShade="BF"/>
          </w:tcPr>
          <w:p w14:paraId="07888899" w14:textId="77777777" w:rsidR="00D22203" w:rsidRPr="003A2FA6" w:rsidRDefault="00D22203" w:rsidP="00D22203">
            <w:pPr>
              <w:jc w:val="center"/>
            </w:pPr>
            <w:r w:rsidRPr="003A2FA6">
              <w:t>x</w:t>
            </w:r>
          </w:p>
        </w:tc>
        <w:tc>
          <w:tcPr>
            <w:tcW w:w="5209" w:type="dxa"/>
            <w:shd w:val="clear" w:color="auto" w:fill="BFBFBF" w:themeFill="background1" w:themeFillShade="BF"/>
          </w:tcPr>
          <w:p w14:paraId="1BED1AD1" w14:textId="77777777" w:rsidR="00D22203" w:rsidRPr="003A2FA6" w:rsidRDefault="00D22203" w:rsidP="00D22203">
            <w:pPr>
              <w:jc w:val="center"/>
            </w:pPr>
            <w:r w:rsidRPr="003A2FA6">
              <w:t>(suma nenávratného finančného príspevku po zmene – vyčerpaná suma nenávratného finančného príspevku (zdroj EÚ a ŠR))</w:t>
            </w:r>
          </w:p>
        </w:tc>
      </w:tr>
    </w:tbl>
    <w:p w14:paraId="6701C4BC" w14:textId="77777777" w:rsidR="00D22203" w:rsidRPr="003A2FA6" w:rsidRDefault="00D22203" w:rsidP="005B7173">
      <w:pPr>
        <w:numPr>
          <w:ilvl w:val="0"/>
          <w:numId w:val="89"/>
        </w:numPr>
        <w:spacing w:before="120" w:after="120"/>
        <w:ind w:left="567" w:hanging="283"/>
        <w:jc w:val="both"/>
      </w:pPr>
      <w:r w:rsidRPr="003A2FA6">
        <w:t xml:space="preserve">v prípade, ak po zmene celková zostávajúca dĺžka realizácie aktivít projektu </w:t>
      </w:r>
      <w:r w:rsidRPr="00B416DC">
        <w:rPr>
          <w:u w:val="single"/>
        </w:rPr>
        <w:t>presahuje 12 mesiacov</w:t>
      </w:r>
      <w:r w:rsidRPr="003A2FA6">
        <w:t>, výška zálohovej platby sa vypočíta podľa nasledovného vzorca:</w:t>
      </w:r>
    </w:p>
    <w:tbl>
      <w:tblPr>
        <w:tblW w:w="8817" w:type="dxa"/>
        <w:tblInd w:w="392" w:type="dxa"/>
        <w:tblLook w:val="04A0" w:firstRow="1" w:lastRow="0" w:firstColumn="1" w:lastColumn="0" w:noHBand="0" w:noVBand="1"/>
      </w:tblPr>
      <w:tblGrid>
        <w:gridCol w:w="1628"/>
        <w:gridCol w:w="561"/>
        <w:gridCol w:w="532"/>
        <w:gridCol w:w="466"/>
        <w:gridCol w:w="4326"/>
        <w:gridCol w:w="374"/>
        <w:gridCol w:w="930"/>
      </w:tblGrid>
      <w:tr w:rsidR="00D22203" w:rsidRPr="003A2FA6" w14:paraId="51A6D6A9" w14:textId="77777777" w:rsidTr="00D22203">
        <w:trPr>
          <w:trHeight w:val="279"/>
        </w:trPr>
        <w:tc>
          <w:tcPr>
            <w:tcW w:w="1628" w:type="dxa"/>
            <w:vMerge w:val="restart"/>
            <w:shd w:val="clear" w:color="auto" w:fill="BFBFBF" w:themeFill="background1" w:themeFillShade="BF"/>
          </w:tcPr>
          <w:p w14:paraId="49E56119" w14:textId="77777777" w:rsidR="00D22203" w:rsidRPr="003A2FA6" w:rsidRDefault="00D22203" w:rsidP="00D22203">
            <w:pPr>
              <w:jc w:val="center"/>
            </w:pPr>
            <w:r w:rsidRPr="003A2FA6">
              <w:t>maximálna výška poskytnutej zálohovej platby</w:t>
            </w:r>
          </w:p>
        </w:tc>
        <w:tc>
          <w:tcPr>
            <w:tcW w:w="561" w:type="dxa"/>
            <w:vMerge w:val="restart"/>
            <w:shd w:val="clear" w:color="auto" w:fill="BFBFBF" w:themeFill="background1" w:themeFillShade="BF"/>
          </w:tcPr>
          <w:p w14:paraId="7FCADF22" w14:textId="77777777" w:rsidR="00D22203" w:rsidRPr="003A2FA6" w:rsidRDefault="00D22203" w:rsidP="00D22203">
            <w:pPr>
              <w:jc w:val="center"/>
            </w:pPr>
            <w:r w:rsidRPr="003A2FA6">
              <w:t>=</w:t>
            </w:r>
          </w:p>
        </w:tc>
        <w:tc>
          <w:tcPr>
            <w:tcW w:w="532" w:type="dxa"/>
            <w:vMerge w:val="restart"/>
            <w:shd w:val="clear" w:color="auto" w:fill="BFBFBF" w:themeFill="background1" w:themeFillShade="BF"/>
          </w:tcPr>
          <w:p w14:paraId="24DF2080" w14:textId="77777777" w:rsidR="00D22203" w:rsidRPr="003A2FA6" w:rsidRDefault="00D22203" w:rsidP="00D22203">
            <w:pPr>
              <w:jc w:val="center"/>
            </w:pPr>
            <w:r w:rsidRPr="003A2FA6">
              <w:t>0,4</w:t>
            </w:r>
          </w:p>
        </w:tc>
        <w:tc>
          <w:tcPr>
            <w:tcW w:w="466" w:type="dxa"/>
            <w:vMerge w:val="restart"/>
            <w:shd w:val="clear" w:color="auto" w:fill="BFBFBF" w:themeFill="background1" w:themeFillShade="BF"/>
          </w:tcPr>
          <w:p w14:paraId="1EEE9FCD" w14:textId="77777777" w:rsidR="00D22203" w:rsidRPr="003A2FA6" w:rsidRDefault="00D22203" w:rsidP="00D22203">
            <w:pPr>
              <w:jc w:val="center"/>
            </w:pPr>
            <w:r w:rsidRPr="003A2FA6">
              <w:t>x</w:t>
            </w:r>
          </w:p>
        </w:tc>
        <w:tc>
          <w:tcPr>
            <w:tcW w:w="4326" w:type="dxa"/>
            <w:tcBorders>
              <w:bottom w:val="single" w:sz="4" w:space="0" w:color="auto"/>
            </w:tcBorders>
            <w:shd w:val="clear" w:color="auto" w:fill="BFBFBF" w:themeFill="background1" w:themeFillShade="BF"/>
          </w:tcPr>
          <w:p w14:paraId="43753205" w14:textId="77777777" w:rsidR="00D22203" w:rsidRPr="003A2FA6" w:rsidRDefault="00D22203" w:rsidP="00D22203">
            <w:pPr>
              <w:jc w:val="center"/>
            </w:pPr>
            <w:r w:rsidRPr="003A2FA6">
              <w:t>suma nenávratného finančného príspevku po zmene – vyčerpaná suma nenávratného finančného príspevku (zdroj EÚ a ŠR)</w:t>
            </w:r>
          </w:p>
        </w:tc>
        <w:tc>
          <w:tcPr>
            <w:tcW w:w="374" w:type="dxa"/>
            <w:vMerge w:val="restart"/>
            <w:shd w:val="clear" w:color="auto" w:fill="BFBFBF" w:themeFill="background1" w:themeFillShade="BF"/>
          </w:tcPr>
          <w:p w14:paraId="020CCCA7" w14:textId="77777777" w:rsidR="00D22203" w:rsidRPr="003A2FA6" w:rsidRDefault="00D22203" w:rsidP="00D22203">
            <w:pPr>
              <w:jc w:val="center"/>
            </w:pPr>
            <w:r w:rsidRPr="003A2FA6">
              <w:t>x</w:t>
            </w:r>
          </w:p>
        </w:tc>
        <w:tc>
          <w:tcPr>
            <w:tcW w:w="930" w:type="dxa"/>
            <w:vMerge w:val="restart"/>
            <w:shd w:val="clear" w:color="auto" w:fill="BFBFBF" w:themeFill="background1" w:themeFillShade="BF"/>
          </w:tcPr>
          <w:p w14:paraId="4013C62F" w14:textId="77777777" w:rsidR="00D22203" w:rsidRPr="003A2FA6" w:rsidRDefault="00D22203" w:rsidP="00D22203">
            <w:pPr>
              <w:jc w:val="center"/>
            </w:pPr>
            <w:r w:rsidRPr="003A2FA6">
              <w:t>12</w:t>
            </w:r>
          </w:p>
        </w:tc>
      </w:tr>
      <w:tr w:rsidR="00D22203" w:rsidRPr="003A2FA6" w14:paraId="79361ADF" w14:textId="77777777" w:rsidTr="00D22203">
        <w:trPr>
          <w:trHeight w:val="305"/>
        </w:trPr>
        <w:tc>
          <w:tcPr>
            <w:tcW w:w="1628" w:type="dxa"/>
            <w:vMerge/>
            <w:shd w:val="clear" w:color="auto" w:fill="BFBFBF" w:themeFill="background1" w:themeFillShade="BF"/>
          </w:tcPr>
          <w:p w14:paraId="0885FD38" w14:textId="77777777" w:rsidR="00D22203" w:rsidRPr="003A2FA6" w:rsidRDefault="00D22203" w:rsidP="00D22203">
            <w:pPr>
              <w:jc w:val="center"/>
            </w:pPr>
          </w:p>
        </w:tc>
        <w:tc>
          <w:tcPr>
            <w:tcW w:w="561" w:type="dxa"/>
            <w:vMerge/>
            <w:shd w:val="clear" w:color="auto" w:fill="BFBFBF" w:themeFill="background1" w:themeFillShade="BF"/>
          </w:tcPr>
          <w:p w14:paraId="17500F6F" w14:textId="77777777" w:rsidR="00D22203" w:rsidRPr="003A2FA6" w:rsidRDefault="00D22203" w:rsidP="00D22203">
            <w:pPr>
              <w:jc w:val="center"/>
            </w:pPr>
          </w:p>
        </w:tc>
        <w:tc>
          <w:tcPr>
            <w:tcW w:w="532" w:type="dxa"/>
            <w:vMerge/>
            <w:shd w:val="clear" w:color="auto" w:fill="BFBFBF" w:themeFill="background1" w:themeFillShade="BF"/>
          </w:tcPr>
          <w:p w14:paraId="756CD0BD" w14:textId="77777777" w:rsidR="00D22203" w:rsidRPr="003A2FA6" w:rsidRDefault="00D22203" w:rsidP="00D22203">
            <w:pPr>
              <w:jc w:val="center"/>
            </w:pPr>
          </w:p>
        </w:tc>
        <w:tc>
          <w:tcPr>
            <w:tcW w:w="466" w:type="dxa"/>
            <w:vMerge/>
            <w:shd w:val="clear" w:color="auto" w:fill="BFBFBF" w:themeFill="background1" w:themeFillShade="BF"/>
          </w:tcPr>
          <w:p w14:paraId="6A90E46F" w14:textId="77777777" w:rsidR="00D22203" w:rsidRPr="003A2FA6" w:rsidRDefault="00D22203" w:rsidP="00D22203">
            <w:pPr>
              <w:jc w:val="center"/>
            </w:pPr>
          </w:p>
        </w:tc>
        <w:tc>
          <w:tcPr>
            <w:tcW w:w="4326" w:type="dxa"/>
            <w:tcBorders>
              <w:top w:val="single" w:sz="4" w:space="0" w:color="auto"/>
            </w:tcBorders>
            <w:shd w:val="clear" w:color="auto" w:fill="BFBFBF" w:themeFill="background1" w:themeFillShade="BF"/>
          </w:tcPr>
          <w:p w14:paraId="5398673E" w14:textId="77777777" w:rsidR="00D22203" w:rsidRPr="003A2FA6" w:rsidRDefault="00D22203" w:rsidP="00D22203">
            <w:pPr>
              <w:jc w:val="center"/>
            </w:pPr>
            <w:r w:rsidRPr="003A2FA6">
              <w:t>zostávajúci počet mesiacov realizácie aktivít projektu v čase predloženia žiadosti o platbu (poskytnutie zálohovej platby) po zmene</w:t>
            </w:r>
          </w:p>
        </w:tc>
        <w:tc>
          <w:tcPr>
            <w:tcW w:w="374" w:type="dxa"/>
            <w:vMerge/>
            <w:shd w:val="clear" w:color="auto" w:fill="BFBFBF" w:themeFill="background1" w:themeFillShade="BF"/>
          </w:tcPr>
          <w:p w14:paraId="18BD851A" w14:textId="77777777" w:rsidR="00D22203" w:rsidRPr="003A2FA6" w:rsidRDefault="00D22203" w:rsidP="00D22203">
            <w:pPr>
              <w:jc w:val="center"/>
            </w:pPr>
          </w:p>
        </w:tc>
        <w:tc>
          <w:tcPr>
            <w:tcW w:w="930" w:type="dxa"/>
            <w:vMerge/>
            <w:shd w:val="clear" w:color="auto" w:fill="BFBFBF" w:themeFill="background1" w:themeFillShade="BF"/>
          </w:tcPr>
          <w:p w14:paraId="39A7E62D" w14:textId="77777777" w:rsidR="00D22203" w:rsidRPr="003A2FA6" w:rsidRDefault="00D22203" w:rsidP="00D22203">
            <w:pPr>
              <w:jc w:val="center"/>
            </w:pPr>
          </w:p>
        </w:tc>
      </w:tr>
    </w:tbl>
    <w:p w14:paraId="2BB1C4A4" w14:textId="77777777" w:rsidR="00D22203" w:rsidRPr="003A2FA6" w:rsidRDefault="00D22203" w:rsidP="005B7173">
      <w:pPr>
        <w:numPr>
          <w:ilvl w:val="0"/>
          <w:numId w:val="89"/>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21" w:type="dxa"/>
        <w:tblInd w:w="392" w:type="dxa"/>
        <w:tblLook w:val="04A0" w:firstRow="1" w:lastRow="0" w:firstColumn="1" w:lastColumn="0" w:noHBand="0" w:noVBand="1"/>
      </w:tblPr>
      <w:tblGrid>
        <w:gridCol w:w="1628"/>
        <w:gridCol w:w="561"/>
        <w:gridCol w:w="532"/>
        <w:gridCol w:w="681"/>
        <w:gridCol w:w="5419"/>
      </w:tblGrid>
      <w:tr w:rsidR="00D22203" w:rsidRPr="003A2FA6" w14:paraId="0C4A7D4C" w14:textId="77777777" w:rsidTr="00D22203">
        <w:trPr>
          <w:trHeight w:val="279"/>
        </w:trPr>
        <w:tc>
          <w:tcPr>
            <w:tcW w:w="1628" w:type="dxa"/>
            <w:shd w:val="clear" w:color="auto" w:fill="BFBFBF" w:themeFill="background1" w:themeFillShade="BF"/>
          </w:tcPr>
          <w:p w14:paraId="5DD18325" w14:textId="77777777"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14:paraId="49A10BCA" w14:textId="77777777" w:rsidR="00D22203" w:rsidRPr="003A2FA6" w:rsidRDefault="00D22203" w:rsidP="00D22203">
            <w:pPr>
              <w:jc w:val="center"/>
            </w:pPr>
            <w:r w:rsidRPr="003A2FA6">
              <w:t>=</w:t>
            </w:r>
          </w:p>
        </w:tc>
        <w:tc>
          <w:tcPr>
            <w:tcW w:w="532" w:type="dxa"/>
            <w:shd w:val="clear" w:color="auto" w:fill="BFBFBF" w:themeFill="background1" w:themeFillShade="BF"/>
          </w:tcPr>
          <w:p w14:paraId="424E2D0F" w14:textId="77777777" w:rsidR="00D22203" w:rsidRPr="003A2FA6" w:rsidRDefault="00D22203" w:rsidP="00D22203">
            <w:pPr>
              <w:jc w:val="center"/>
            </w:pPr>
            <w:r w:rsidRPr="003A2FA6">
              <w:t>0,4</w:t>
            </w:r>
          </w:p>
        </w:tc>
        <w:tc>
          <w:tcPr>
            <w:tcW w:w="681" w:type="dxa"/>
            <w:shd w:val="clear" w:color="auto" w:fill="BFBFBF" w:themeFill="background1" w:themeFillShade="BF"/>
          </w:tcPr>
          <w:p w14:paraId="4C2368C6" w14:textId="77777777" w:rsidR="00D22203" w:rsidRPr="003A2FA6" w:rsidRDefault="00D22203" w:rsidP="00D22203">
            <w:pPr>
              <w:jc w:val="center"/>
            </w:pPr>
            <w:r w:rsidRPr="003A2FA6">
              <w:t>x</w:t>
            </w:r>
          </w:p>
        </w:tc>
        <w:tc>
          <w:tcPr>
            <w:tcW w:w="5419" w:type="dxa"/>
            <w:shd w:val="clear" w:color="auto" w:fill="BFBFBF" w:themeFill="background1" w:themeFillShade="BF"/>
          </w:tcPr>
          <w:p w14:paraId="057742FC" w14:textId="77777777"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 po zmene</w:t>
            </w:r>
          </w:p>
          <w:p w14:paraId="4B5162DC" w14:textId="77777777" w:rsidR="00D22203" w:rsidRPr="003A2FA6" w:rsidRDefault="00D22203" w:rsidP="00D22203">
            <w:pPr>
              <w:jc w:val="center"/>
            </w:pPr>
            <w:r w:rsidRPr="003A2FA6">
              <w:t>– vyčerpaná suma nenávratného finančného príspevku na predmetných položkách (zdroj EÚ a ŠR)</w:t>
            </w:r>
          </w:p>
        </w:tc>
      </w:tr>
    </w:tbl>
    <w:p w14:paraId="6FABEA64" w14:textId="77777777" w:rsidR="00D22203" w:rsidRDefault="00D22203" w:rsidP="009640DD">
      <w:pPr>
        <w:autoSpaceDE w:val="0"/>
        <w:autoSpaceDN w:val="0"/>
        <w:adjustRightInd w:val="0"/>
        <w:spacing w:before="120"/>
        <w:jc w:val="both"/>
      </w:pPr>
      <w:r w:rsidRPr="003A2FA6">
        <w:t xml:space="preserve">V prípade, ak </w:t>
      </w:r>
      <w:r w:rsidRPr="003A2FA6">
        <w:rPr>
          <w:b/>
        </w:rPr>
        <w:t xml:space="preserve">prvá zálohová platba </w:t>
      </w:r>
      <w:r>
        <w:rPr>
          <w:b/>
        </w:rPr>
        <w:t xml:space="preserve">na začiatku realizácie aktivít projektu </w:t>
      </w:r>
      <w:r w:rsidRPr="003A2FA6">
        <w:rPr>
          <w:b/>
        </w:rPr>
        <w:t xml:space="preserve">nebola </w:t>
      </w:r>
      <w:r w:rsidRPr="003A2FA6">
        <w:t>poskytnutá v maximálnej možnej výške, prijímateľ môže požiadať o ďalšiu zálohovú platbu vo výške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 relevantnej časti rozpočtu projektu zodpovedajúcim 12 mesiacom realizácie aktivít projektu, t. j. prijímateľ môže disponovať prostriedkami EÚ a štátneho rozpočtu na spolufinancovanie v maximálnej výške 40 % z relevantnej časti rozpočtu zodpovedajúcim 12 mesiacom realizácie aktivít projektu.</w:t>
      </w:r>
    </w:p>
    <w:p w14:paraId="314BFDDB"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B416DC">
        <w:rPr>
          <w:rFonts w:cs="Arial"/>
        </w:rPr>
        <w:t xml:space="preserve">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4B569A64" w14:textId="118161AE" w:rsidR="00D22203" w:rsidRPr="003A2FA6" w:rsidRDefault="00D22203" w:rsidP="009640DD">
      <w:pPr>
        <w:autoSpaceDE w:val="0"/>
        <w:autoSpaceDN w:val="0"/>
        <w:adjustRightInd w:val="0"/>
        <w:spacing w:before="120"/>
        <w:jc w:val="both"/>
      </w:pPr>
      <w:r w:rsidRPr="003A2FA6">
        <w:t xml:space="preserve">V prípade, ak </w:t>
      </w:r>
      <w:r w:rsidRPr="003A2FA6">
        <w:rPr>
          <w:b/>
        </w:rPr>
        <w:t>prvá /</w:t>
      </w:r>
      <w:r w:rsidRPr="003A2FA6">
        <w:t xml:space="preserve"> </w:t>
      </w:r>
      <w:r w:rsidRPr="003A2FA6">
        <w:rPr>
          <w:b/>
        </w:rPr>
        <w:t>predchádzajúca zálohová platba bola</w:t>
      </w:r>
      <w:r w:rsidRPr="003A2FA6">
        <w:t xml:space="preserve"> poskytnutá v maximálnej možnej výške</w:t>
      </w:r>
      <w:r>
        <w:t>,</w:t>
      </w:r>
      <w:r w:rsidRPr="003A2FA6">
        <w:t xml:space="preserve"> </w:t>
      </w:r>
      <w:r w:rsidR="009640DD">
        <w:t xml:space="preserve">prijímateľ môže požiadať o ďalšiu zálohovú platbu </w:t>
      </w:r>
      <w:r w:rsidRPr="003A2FA6">
        <w:t xml:space="preserve">až po schválení žiadosti o platbu (zúčtovanie zálohovej platby) certifikačným orgánom. </w:t>
      </w:r>
    </w:p>
    <w:p w14:paraId="546DD461" w14:textId="1446D68A" w:rsidR="00D22203" w:rsidRPr="003A2FA6" w:rsidRDefault="00D22203" w:rsidP="009640DD">
      <w:pPr>
        <w:autoSpaceDE w:val="0"/>
        <w:autoSpaceDN w:val="0"/>
        <w:adjustRightInd w:val="0"/>
        <w:spacing w:before="120"/>
        <w:jc w:val="both"/>
      </w:pPr>
      <w:r w:rsidRPr="003A2FA6">
        <w:t xml:space="preserve">V prípade, ak </w:t>
      </w:r>
      <w:r w:rsidRPr="00B416DC">
        <w:rPr>
          <w:b/>
        </w:rPr>
        <w:t>prvá / predchádzajúca zálohová platba nebola</w:t>
      </w:r>
      <w:r w:rsidRPr="003A2FA6">
        <w:t xml:space="preserve"> poskytnutá v maximálnej možnej výške, je prijímateľ oprávnený požiadať o ďalšiu zálohovú platbu vo výške súčtu certifikačným orgánom schválených žiadostí o platbu (zúčtovanie zálohovej platby) a sumy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 xml:space="preserve">b. Súčet týchto prostriedkov, a teda výška poskytnutej zálohovej platby, je maximálne 40 % relevantnej časti rozpočtu projektu zodpovedajúcim 12 mesiacom realizácie aktivít projektu. </w:t>
      </w:r>
    </w:p>
    <w:p w14:paraId="14797637"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pPr>
      <w:r>
        <w:rPr>
          <w:rFonts w:cs="Arial"/>
        </w:rPr>
        <w:t xml:space="preserve">                      </w:t>
      </w:r>
      <w:r w:rsidRPr="00893BFC">
        <w:rPr>
          <w:rFonts w:cs="Arial"/>
        </w:rPr>
        <w:t>∑</w:t>
      </w:r>
      <w:r w:rsidRPr="00B416DC">
        <w:rPr>
          <w:rFonts w:cs="Arial"/>
        </w:rPr>
        <w:t xml:space="preserve"> ŽoP (ZZP) schválené CO (EÚ a</w:t>
      </w:r>
      <w:r w:rsidRPr="00893BFC">
        <w:rPr>
          <w:rFonts w:cs="Arial"/>
        </w:rPr>
        <w:t> </w:t>
      </w:r>
      <w:r w:rsidRPr="00B416DC">
        <w:rPr>
          <w:rFonts w:cs="Arial"/>
        </w:rPr>
        <w:t xml:space="preserve">ŠR)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59BBCD7D" w14:textId="7B9A7070" w:rsidR="00D22203" w:rsidRPr="003A2FA6" w:rsidRDefault="00D22203" w:rsidP="002050DF">
      <w:pPr>
        <w:autoSpaceDE w:val="0"/>
        <w:autoSpaceDN w:val="0"/>
        <w:adjustRightInd w:val="0"/>
        <w:spacing w:before="120"/>
        <w:jc w:val="both"/>
      </w:pPr>
      <w:r w:rsidRPr="003A2FA6">
        <w:t xml:space="preserve">V prípade financovania projektov, v rámci ktorých boli identifikované výdavky, ktoré sú predmetom prebiehajúceho skúmania a projektov financovaných formou preddavkových platieb, je Riadiaci orgán v tomto prípade oprávnený poskytnúť zálohovú platbu vo výške, ktorá zodpovedná súčtu certifikačným orgánom schválených žiadostí o platbu (zúčtovanie zálohovej platby) a súčtu pozastavených žiadosti o platbu (zúčtovanie zálohovej platby) </w:t>
      </w:r>
      <w:r>
        <w:t xml:space="preserve">obsahujúcich </w:t>
      </w:r>
      <w:r w:rsidRPr="003A2FA6">
        <w:t>výdavk</w:t>
      </w:r>
      <w:r>
        <w:t>y</w:t>
      </w:r>
      <w:r w:rsidRPr="003A2FA6">
        <w:t xml:space="preserve"> vzťahujúc</w:t>
      </w:r>
      <w:r w:rsidR="004A404C">
        <w:t>e</w:t>
      </w:r>
      <w:r w:rsidRPr="003A2FA6">
        <w:t xml:space="preserve"> sa k preddavkovým platbám a / alebo súčtu pozastavených žiadosti o platbu (zúčtovanie zálohovej platby) obsahujúcich výdavky, ktoré sú predmetom </w:t>
      </w:r>
      <w:r w:rsidRPr="003A2FA6">
        <w:lastRenderedPageBreak/>
        <w:t>prebiehajúceho skúmania, a ktorých schvaľovanie riadiaci orgán pozastavil,</w:t>
      </w:r>
      <w:r w:rsidRPr="003A2FA6" w:rsidDel="00FE52DD">
        <w:t xml:space="preserve"> </w:t>
      </w:r>
      <w:r w:rsidRPr="003A2FA6">
        <w:t>a sumy, ktorá sa rovná rozdielu maximálnej výšky zálohovej platby a </w:t>
      </w:r>
      <w:r>
        <w:t>sumy</w:t>
      </w:r>
      <w:r w:rsidRPr="003A2FA6">
        <w:t xml:space="preserve"> predchádzajúc</w:t>
      </w:r>
      <w:r>
        <w:t>ich</w:t>
      </w:r>
      <w:r w:rsidRPr="003A2FA6">
        <w:t xml:space="preserve"> poskytnut</w:t>
      </w:r>
      <w:r>
        <w:t>ých</w:t>
      </w:r>
      <w:r w:rsidRPr="003A2FA6">
        <w:t xml:space="preserve"> zálohov</w:t>
      </w:r>
      <w:r>
        <w:t>ých</w:t>
      </w:r>
      <w:r w:rsidRPr="003A2FA6">
        <w:t xml:space="preserve"> plat</w:t>
      </w:r>
      <w:r>
        <w:t>ie</w:t>
      </w:r>
      <w:r w:rsidRPr="003A2FA6">
        <w:t>b. Suma týchto prostriedkov, a teda výška poskytnutej zálohovej platby, je maximálne 40 % relevantnej časti rozpočtu projektu zodpovedajúcim 12 mesiacom realizácie aktivít projektu.</w:t>
      </w:r>
    </w:p>
    <w:p w14:paraId="14C727F4"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893BFC">
        <w:rPr>
          <w:rFonts w:cs="Arial"/>
        </w:rPr>
        <w:t>∑</w:t>
      </w:r>
      <w:r w:rsidRPr="00B416DC">
        <w:rPr>
          <w:rFonts w:cs="Arial"/>
        </w:rPr>
        <w:t xml:space="preserve"> ŽoP (ZZP) schválené CO (EÚ a ŠR) + </w:t>
      </w:r>
      <w:r w:rsidRPr="00893BFC">
        <w:rPr>
          <w:rFonts w:cs="Arial"/>
        </w:rPr>
        <w:t>∑</w:t>
      </w:r>
      <w:r w:rsidRPr="00B416DC">
        <w:rPr>
          <w:rFonts w:cs="Arial"/>
        </w:rPr>
        <w:t xml:space="preserve"> pozastavené ŽoP (ZZP) prebiehajúce skúmanie / preddavkové platby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397A1FB8" w14:textId="6B2B51F9" w:rsidR="00434F2E" w:rsidRDefault="00434F2E" w:rsidP="00CF7FC1">
      <w:pPr>
        <w:tabs>
          <w:tab w:val="left" w:pos="360"/>
        </w:tabs>
        <w:autoSpaceDE w:val="0"/>
        <w:autoSpaceDN w:val="0"/>
        <w:adjustRightInd w:val="0"/>
        <w:spacing w:before="120" w:after="120" w:line="288" w:lineRule="auto"/>
        <w:jc w:val="both"/>
        <w:rPr>
          <w:b/>
        </w:rPr>
      </w:pPr>
    </w:p>
    <w:p w14:paraId="1EE8FED7" w14:textId="77777777" w:rsidR="00AE1A0E" w:rsidRDefault="00AE1A0E" w:rsidP="00CF7FC1">
      <w:pPr>
        <w:autoSpaceDE w:val="0"/>
        <w:autoSpaceDN w:val="0"/>
        <w:adjustRightInd w:val="0"/>
        <w:spacing w:before="120" w:after="120" w:line="288" w:lineRule="auto"/>
        <w:jc w:val="both"/>
      </w:pPr>
    </w:p>
    <w:p w14:paraId="7A55D0C6"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7A55D0C7" w14:textId="7EA099DD"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r w:rsidR="00C1431C">
        <w:t xml:space="preserve"> (napr. 642001 – Občianske združenie, nadácia, 642002 – Nezisková organizácia)</w:t>
      </w:r>
      <w:r w:rsidR="006739C3" w:rsidRPr="0073389C">
        <w:t>.</w:t>
      </w:r>
    </w:p>
    <w:p w14:paraId="7A55D0C9"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14:paraId="7A55D0CA" w14:textId="77777777" w:rsidR="003D2459" w:rsidRPr="0073389C" w:rsidRDefault="003D2459" w:rsidP="00CF7FC1">
      <w:pPr>
        <w:autoSpaceDE w:val="0"/>
        <w:autoSpaceDN w:val="0"/>
        <w:adjustRightInd w:val="0"/>
        <w:spacing w:before="120" w:after="120" w:line="288" w:lineRule="auto"/>
        <w:jc w:val="both"/>
      </w:pPr>
    </w:p>
    <w:p w14:paraId="7A55D0CB" w14:textId="6902DB96"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14:paraId="7A55D0CC" w14:textId="0B62DF83"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p>
    <w:p w14:paraId="7A55D0CD"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7A55D0CE"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7A55D0CF" w14:textId="1D21B2BF"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754599">
        <w:t xml:space="preserve">. </w:t>
      </w:r>
      <w:r w:rsidR="00754599" w:rsidRPr="0073389C">
        <w:rPr>
          <w:rFonts w:cs="Arial"/>
          <w:szCs w:val="19"/>
        </w:rPr>
        <w:t>Prijímateľ predloží poskytovateľovi</w:t>
      </w:r>
      <w:r w:rsidR="00754599">
        <w:rPr>
          <w:rFonts w:cs="Arial"/>
          <w:szCs w:val="19"/>
        </w:rPr>
        <w:t xml:space="preserve"> výpis z bankového účtu potvrdzujúci úhradu/vytlačený aktivovaný ELÚR potvrdzujúci úpravu rozpočtu</w:t>
      </w:r>
      <w:r w:rsidR="00E00561">
        <w:rPr>
          <w:rFonts w:cs="Arial"/>
          <w:szCs w:val="19"/>
        </w:rPr>
        <w:t xml:space="preserve"> (v prípade prijímateľa – štátna rozpočtová organizácia)</w:t>
      </w:r>
      <w:r w:rsidR="00754599">
        <w:rPr>
          <w:rFonts w:cs="Arial"/>
          <w:szCs w:val="19"/>
        </w:rPr>
        <w:t>.</w:t>
      </w:r>
    </w:p>
    <w:p w14:paraId="7A55D0D0"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deň zúčtovania sa považuje deň zaslania písomnej verzie žiadosti o platbu (zúčtovanie zálohovej platby) prijímateľa .</w:t>
      </w:r>
    </w:p>
    <w:p w14:paraId="7A55D0D1" w14:textId="30938120"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7A55D0D2"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7A55D0D3" w14:textId="77777777" w:rsidR="00AE5A8F" w:rsidRPr="0073389C" w:rsidRDefault="00AE5A8F" w:rsidP="00CF7FC1">
      <w:pPr>
        <w:autoSpaceDE w:val="0"/>
        <w:autoSpaceDN w:val="0"/>
        <w:adjustRightInd w:val="0"/>
        <w:spacing w:before="120" w:after="120" w:line="288" w:lineRule="auto"/>
        <w:jc w:val="both"/>
      </w:pPr>
      <w:r w:rsidRPr="0073389C">
        <w:t xml:space="preserve">Povinnosti pre zúčtovanie 100 % z poskytnutej zálohovej platby sa vzťahujú osobitne na každú poskytnutú zálohovú platbu. V danom prípade priraďovanie zúčtovaní zálohových platieb (žiadosť o platbu – zúčtovanie </w:t>
      </w:r>
      <w:r w:rsidRPr="0073389C">
        <w:lastRenderedPageBreak/>
        <w:t>zálohovej platby) k poskytnutej zálohovej platbe je potrebné sledovať v časovej súslednosti. Zúčtovanie zálohovej platby je potrebné v časovom slede priraďovať k poskytnutým zálohovým platbám od najstaršieho dátumu poskytnutia.</w:t>
      </w:r>
    </w:p>
    <w:p w14:paraId="7A55D0D4" w14:textId="542382C5"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7A55D0D5" w14:textId="77777777"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14:paraId="7A55D0D6" w14:textId="77777777"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14:paraId="7A55D0D7" w14:textId="5094993F"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najneskôr však do 3 pracovných dní)</w:t>
      </w:r>
      <w:r w:rsidR="00097124">
        <w:rPr>
          <w:rFonts w:cs="Arial"/>
          <w:sz w:val="16"/>
          <w:szCs w:val="16"/>
        </w:rPr>
        <w:t xml:space="preserve"> </w:t>
      </w:r>
      <w:r w:rsidRPr="0073389C">
        <w:t>o uvedenej skutočnosti ako i dôvodoch nedodržania stanovených podmienok informuje poskytovateľa. Zároveň najneskôr do 5 pracovných dní od ukončenia lehoty na zúčtovanie poskytnutej zálohovej platby vráti sumu nezúčtovaného rozdielu platobnej jednotke.</w:t>
      </w:r>
    </w:p>
    <w:p w14:paraId="7A55D0D8"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sa vzťahuje aj na prípad, ak prijímateľ neinformuje poskytovateľa, ale vráti sumu nezúčtovaného rozdielu platobnej jednotke v uvedenej lehote.</w:t>
      </w:r>
    </w:p>
    <w:p w14:paraId="7A55D0D9" w14:textId="247063C6"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14:paraId="7A55D0DA" w14:textId="77777777"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t>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14:paraId="7A55D0DB" w14:textId="77777777" w:rsidR="00AE5A8F" w:rsidRPr="0073389C" w:rsidRDefault="00AE5A8F" w:rsidP="00CF7FC1">
      <w:pPr>
        <w:autoSpaceDE w:val="0"/>
        <w:autoSpaceDN w:val="0"/>
        <w:adjustRightInd w:val="0"/>
        <w:spacing w:before="120" w:after="120" w:line="288" w:lineRule="auto"/>
        <w:jc w:val="both"/>
      </w:pPr>
    </w:p>
    <w:p w14:paraId="7A55D0D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NFP. </w:t>
      </w:r>
    </w:p>
    <w:p w14:paraId="7A55D0DD"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nevráti sumu nezúčtovaného rozdielu platobnej jednotke v určenej lehote, je riadiaci orgán z objektívnych dôvodov oprávnený rozhodnúť, že o sumu nezúčtovaného rozdielu (vo výške sumy identifikovaných neoprávnených výdavkov) sa prijímateľovi znižuje NFP.</w:t>
      </w:r>
    </w:p>
    <w:p w14:paraId="7A55D0DE" w14:textId="77777777"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14:paraId="7A55D0DF" w14:textId="77777777" w:rsidR="00AE5A8F" w:rsidRPr="0073389C" w:rsidRDefault="00AE5A8F" w:rsidP="00CF7FC1">
      <w:pPr>
        <w:autoSpaceDE w:val="0"/>
        <w:autoSpaceDN w:val="0"/>
        <w:adjustRightInd w:val="0"/>
        <w:spacing w:before="120" w:after="120" w:line="288" w:lineRule="auto"/>
        <w:ind w:left="280"/>
        <w:jc w:val="both"/>
      </w:pPr>
      <w:r w:rsidRPr="0073389C">
        <w:lastRenderedPageBreak/>
        <w:t xml:space="preserve">Prijímateľ je povinný sumu identifikovaných neoprávnených výdavkov zúčtovať predložením novej žiadosti o platbu (zúčtovanie zálohovej platby) s výdavkami minimálne vo výške sumy identifikovaných neoprávnených výdavkov, pri zachovaní povinnosti zúčtovania výšky 100 % z poskytnutej zálohovej platby v lehote najneskôr do ukončenia stanoveného obdobia 9 mesiacov. </w:t>
      </w:r>
    </w:p>
    <w:p w14:paraId="7A55D0E0"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9253C6">
        <w:t>neznižuje</w:t>
      </w:r>
      <w:r w:rsidRPr="0073389C">
        <w:t xml:space="preserve"> nenávratný finančný príspevok.</w:t>
      </w:r>
    </w:p>
    <w:p w14:paraId="7A55D0E1" w14:textId="77777777" w:rsidR="00AE5A8F" w:rsidRPr="0073389C" w:rsidRDefault="00AE5A8F" w:rsidP="00CF7FC1">
      <w:pPr>
        <w:autoSpaceDE w:val="0"/>
        <w:autoSpaceDN w:val="0"/>
        <w:adjustRightInd w:val="0"/>
        <w:spacing w:before="120" w:after="120" w:line="288" w:lineRule="auto"/>
        <w:ind w:left="280"/>
        <w:jc w:val="both"/>
      </w:pPr>
      <w:r w:rsidRPr="0073389C">
        <w:t xml:space="preserve">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9 mesiacov, a teda reálne nedochádza k zúčtovaniu 100 % z poskytnutej zálohovej platby do stanovenej lehoty 9 mesiacov a ani k vráteniu sumy nezúčtovaného rozdielu (vo výške sumy identifikovaných neoprávnených výdavkov) 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14:paraId="7A55D0E2" w14:textId="77777777" w:rsidR="00993A6C" w:rsidRPr="0073389C" w:rsidRDefault="00AE5A8F" w:rsidP="005B7173">
      <w:pPr>
        <w:pStyle w:val="Odsekzoznamu"/>
        <w:numPr>
          <w:ilvl w:val="1"/>
          <w:numId w:val="54"/>
        </w:numPr>
        <w:autoSpaceDE w:val="0"/>
        <w:autoSpaceDN w:val="0"/>
        <w:adjustRightInd w:val="0"/>
        <w:spacing w:before="120" w:after="120" w:line="288" w:lineRule="auto"/>
        <w:ind w:left="709" w:hanging="425"/>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14:paraId="7A55D0E3" w14:textId="77777777" w:rsidR="00993A6C" w:rsidRPr="0073389C" w:rsidRDefault="00AE5A8F" w:rsidP="005B7173">
      <w:pPr>
        <w:numPr>
          <w:ilvl w:val="1"/>
          <w:numId w:val="54"/>
        </w:numPr>
        <w:autoSpaceDE w:val="0"/>
        <w:autoSpaceDN w:val="0"/>
        <w:adjustRightInd w:val="0"/>
        <w:spacing w:before="120" w:after="120" w:line="288" w:lineRule="auto"/>
        <w:ind w:left="709" w:hanging="425"/>
        <w:jc w:val="both"/>
      </w:pPr>
      <w:r w:rsidRPr="0073389C">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14:paraId="7A55D0E5"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7A55D0E8" w14:textId="136DCDF3" w:rsidR="00AE5A8F" w:rsidRPr="0073389C" w:rsidRDefault="00C37A90" w:rsidP="00CF7FC1">
      <w:pPr>
        <w:spacing w:before="120" w:after="120" w:line="288" w:lineRule="auto"/>
        <w:jc w:val="both"/>
        <w:rPr>
          <w:b/>
        </w:rPr>
      </w:pPr>
      <w:r w:rsidRPr="0073389C">
        <w:rPr>
          <w:rFonts w:cs="Arial"/>
          <w:szCs w:val="19"/>
        </w:rPr>
        <w:t xml:space="preserve">Zálohové platby sa týmto spôsobom poskytujú až do momentu dosiahnutia maximálne </w:t>
      </w:r>
      <w:r w:rsidR="009253C6">
        <w:rPr>
          <w:rFonts w:cs="Arial"/>
          <w:szCs w:val="19"/>
        </w:rPr>
        <w:t>100</w:t>
      </w:r>
      <w:r w:rsidR="009253C6" w:rsidRPr="0073389C">
        <w:rPr>
          <w:rFonts w:cs="Arial"/>
          <w:szCs w:val="19"/>
        </w:rPr>
        <w:t xml:space="preserve"> </w:t>
      </w:r>
      <w:r w:rsidRPr="0073389C">
        <w:rPr>
          <w:rFonts w:cs="Arial"/>
          <w:szCs w:val="19"/>
        </w:rPr>
        <w:t xml:space="preserve">% </w:t>
      </w:r>
      <w:r w:rsidR="009253C6">
        <w:rPr>
          <w:rFonts w:cs="Arial"/>
          <w:szCs w:val="19"/>
        </w:rPr>
        <w:t>celkových oprávnených výdavkov</w:t>
      </w:r>
      <w:r w:rsidR="009253C6" w:rsidRPr="0073389C">
        <w:rPr>
          <w:rFonts w:cs="Arial"/>
          <w:szCs w:val="19"/>
        </w:rPr>
        <w:t xml:space="preserve"> </w:t>
      </w:r>
      <w:r w:rsidRPr="0073389C">
        <w:rPr>
          <w:rFonts w:cs="Arial"/>
          <w:szCs w:val="19"/>
        </w:rPr>
        <w:t xml:space="preserve">na projekt </w:t>
      </w:r>
      <w:r w:rsidR="009A5D87" w:rsidRPr="009A5D87">
        <w:rPr>
          <w:rFonts w:cs="Arial"/>
          <w:szCs w:val="19"/>
        </w:rPr>
        <w:t>(v prípade kombinácie systému zálohových platieb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žiadosti o platbu prijímateľa sa napočítava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Prijímateľ elektronicky prostredníctvom ITMS predloží riadiacemu orgánu poslednú žiadosť o platbu (zúčtovanie zálohovej platby (s príznakom záverečná)), ktorá plní funkciu záverečnej žiadosti o platbu.</w:t>
      </w:r>
      <w:r w:rsidR="00AF24EB">
        <w:rPr>
          <w:rFonts w:cs="Arial"/>
          <w:szCs w:val="19"/>
        </w:rPr>
        <w:t xml:space="preserve"> </w:t>
      </w:r>
      <w:r w:rsidR="00AE5A8F" w:rsidRPr="0073389C">
        <w:rPr>
          <w:b/>
        </w:rPr>
        <w:t>Systém refundácie</w:t>
      </w:r>
    </w:p>
    <w:p w14:paraId="7A55D0E9" w14:textId="498D90B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7A55D0EA"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7A55D0EB" w14:textId="54E6C26F"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73915045" w14:textId="662FF149" w:rsidR="00BC57C8" w:rsidRDefault="007A0798" w:rsidP="00AE1A0E">
      <w:pPr>
        <w:spacing w:before="120" w:after="120" w:line="288" w:lineRule="auto"/>
        <w:jc w:val="both"/>
        <w:rPr>
          <w:b/>
        </w:rPr>
      </w:pPr>
      <w:r w:rsidRPr="0073389C">
        <w:lastRenderedPageBreak/>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511DA16C" w14:textId="77777777" w:rsidR="00AE1A0E" w:rsidRPr="00386AC5" w:rsidRDefault="00AE1A0E" w:rsidP="00AE1A0E">
      <w:pPr>
        <w:spacing w:before="120" w:after="120" w:line="288" w:lineRule="auto"/>
        <w:jc w:val="both"/>
        <w:rPr>
          <w:b/>
        </w:rPr>
      </w:pPr>
      <w:r w:rsidRPr="00386AC5">
        <w:rPr>
          <w:b/>
        </w:rPr>
        <w:t>Všeobecné pokyny k ŽoP</w:t>
      </w:r>
    </w:p>
    <w:p w14:paraId="7A55D0ED" w14:textId="5923ED70" w:rsidR="007A0798" w:rsidRPr="0073389C" w:rsidRDefault="007A0798" w:rsidP="00CF7FC1">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82"/>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zasiela </w:t>
      </w:r>
      <w:r w:rsidRPr="0073389C" w:rsidDel="004132E7">
        <w:t xml:space="preserve">poskytovateľovi </w:t>
      </w:r>
      <w:r w:rsidRPr="0073389C">
        <w:t xml:space="preserve">elektronicky, následne ju vytlačí v </w:t>
      </w:r>
      <w:r w:rsidR="003B074A">
        <w:t>dvoch</w:t>
      </w:r>
      <w:r w:rsidR="003B074A" w:rsidRPr="0073389C">
        <w:t xml:space="preserve"> </w:t>
      </w:r>
      <w:r w:rsidRPr="0073389C">
        <w:t xml:space="preserve">vyhotoveniach (jedno vyhotovenie si ponechá u seba, </w:t>
      </w:r>
      <w:r w:rsidR="003B074A">
        <w:rPr>
          <w:b/>
        </w:rPr>
        <w:t>jedno</w:t>
      </w:r>
      <w:r w:rsidR="003B074A" w:rsidRPr="0073389C">
        <w:rPr>
          <w:b/>
        </w:rPr>
        <w:t xml:space="preserve"> </w:t>
      </w:r>
      <w:r w:rsidRPr="0073389C">
        <w:rPr>
          <w:b/>
        </w:rPr>
        <w:t xml:space="preserve">zasiela </w:t>
      </w:r>
      <w:r w:rsidRPr="0073389C" w:rsidDel="004132E7">
        <w:rPr>
          <w:b/>
        </w:rPr>
        <w:t>poskytovateľovi</w:t>
      </w:r>
      <w:r w:rsidRPr="0073389C">
        <w:t xml:space="preserve">), </w:t>
      </w:r>
      <w:r w:rsidR="0067095A">
        <w:t>potvrdí</w:t>
      </w:r>
      <w:r w:rsidR="0067095A" w:rsidRPr="0073389C">
        <w:t xml:space="preserve"> </w:t>
      </w:r>
      <w:r w:rsidRPr="0073389C">
        <w:t xml:space="preserve">ju podpisom oprávnenej osoby prijímateľa (v prípade, ak prijímateľ používa pečiatku, vytlačený dokument aj opečiatkuje tak, aby podpis oprávnenej osoby zostal čitateľný) a spolu s prílohami ju v písomnej forme doručí </w:t>
      </w:r>
      <w:r w:rsidRPr="0073389C" w:rsidDel="004132E7">
        <w:t xml:space="preserve">poskytovateľovi </w:t>
      </w:r>
      <w:r w:rsidRPr="0073389C">
        <w:t>najneskôr do </w:t>
      </w:r>
      <w:r w:rsidRPr="0073389C">
        <w:rPr>
          <w:b/>
        </w:rPr>
        <w:t>3 pracovných dní</w:t>
      </w:r>
      <w:r w:rsidRPr="0073389C">
        <w:t xml:space="preserve"> odo dňa odoslania žiadosti o platbu cez verejnú časť ITMS2014+. V prípade neodoslania, resp. osobného nedoručenia písomnej verzie žiadosti o platbu </w:t>
      </w:r>
      <w:r w:rsidRPr="0073389C" w:rsidDel="004132E7">
        <w:t xml:space="preserve">poskytovateľovi </w:t>
      </w:r>
      <w:r w:rsidRPr="0073389C">
        <w:t>najneskôr do 3 pracovných dní odo dňa odoslania žiadosti o platbu cez verejnú časť ITMS</w:t>
      </w:r>
      <w:r w:rsidR="00885064">
        <w:t>2014+</w:t>
      </w:r>
      <w:r w:rsidRPr="0073389C">
        <w:t xml:space="preserve">, je </w:t>
      </w:r>
      <w:r w:rsidR="00D62225" w:rsidRPr="0073389C">
        <w:t>poskytovateľ</w:t>
      </w:r>
      <w:r w:rsidRPr="0073389C">
        <w:t xml:space="preserve"> oprávnený predmetnú žiadosť o platbu vo verejnej časti ITMS2014+ zamietnuť a prijímateľ bude povinný opätovne zaevidovať ŽoP do ITMS2014+ a to bez nároku na preplatenie tejto činnosti. </w:t>
      </w:r>
    </w:p>
    <w:p w14:paraId="5EF800C9" w14:textId="77777777" w:rsidR="00633266" w:rsidRDefault="00633266" w:rsidP="00CF7FC1">
      <w:pPr>
        <w:pStyle w:val="Zkladntext"/>
        <w:spacing w:before="120" w:after="120" w:line="288" w:lineRule="auto"/>
        <w:rPr>
          <w:rFonts w:ascii="Arial" w:hAnsi="Arial" w:cs="Arial"/>
          <w:sz w:val="19"/>
          <w:szCs w:val="19"/>
          <w:lang w:val="sk-SK"/>
        </w:rPr>
      </w:pPr>
    </w:p>
    <w:p w14:paraId="7A55D0EE" w14:textId="335F298D"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predloženie žiadosti o platbu sa považuje doručenie vytlačenej žiadosti o platbu z ITMS2014+</w:t>
      </w:r>
      <w:r w:rsidR="004132E7" w:rsidRPr="0073389C">
        <w:rPr>
          <w:rFonts w:ascii="Arial" w:hAnsi="Arial" w:cs="Arial"/>
          <w:sz w:val="19"/>
          <w:szCs w:val="19"/>
          <w:lang w:val="sk-SK"/>
        </w:rPr>
        <w:t xml:space="preserve"> </w:t>
      </w:r>
      <w:r w:rsidR="00027AB5" w:rsidRPr="0073389C">
        <w:rPr>
          <w:rFonts w:ascii="Arial" w:hAnsi="Arial" w:cs="Arial"/>
          <w:sz w:val="19"/>
          <w:szCs w:val="19"/>
          <w:lang w:val="sk-SK"/>
        </w:rPr>
        <w:t>spolu s účtovnými dokladmi a podpornou dokumentáciou (jeden rovnopis alebo kópia označená podpisom štatutárneho orgánu prijímateľa, resp. ním splnomocnenou osobou)</w:t>
      </w:r>
      <w:r w:rsidR="00027AB5" w:rsidRPr="0073389C">
        <w:rPr>
          <w:lang w:val="sk-SK"/>
        </w:rPr>
        <w:t xml:space="preserve"> </w:t>
      </w:r>
      <w:r w:rsidR="004132E7" w:rsidRPr="0073389C">
        <w:rPr>
          <w:rFonts w:ascii="Arial" w:hAnsi="Arial" w:cs="Arial"/>
          <w:sz w:val="19"/>
          <w:szCs w:val="19"/>
          <w:lang w:val="sk-SK"/>
        </w:rPr>
        <w:t>poštou, kuriérom alebo osobne na podateľ</w:t>
      </w:r>
      <w:r w:rsidR="00DD1A71">
        <w:rPr>
          <w:rFonts w:ascii="Arial" w:hAnsi="Arial" w:cs="Arial"/>
          <w:sz w:val="19"/>
          <w:szCs w:val="19"/>
          <w:lang w:val="sk-SK"/>
        </w:rPr>
        <w:t>ň</w:t>
      </w:r>
      <w:r w:rsidR="004132E7" w:rsidRPr="0073389C">
        <w:rPr>
          <w:rFonts w:ascii="Arial" w:hAnsi="Arial" w:cs="Arial"/>
          <w:sz w:val="19"/>
          <w:szCs w:val="19"/>
          <w:lang w:val="sk-SK"/>
        </w:rPr>
        <w:t>u</w:t>
      </w:r>
      <w:r w:rsidRPr="0073389C">
        <w:rPr>
          <w:rFonts w:ascii="Arial" w:hAnsi="Arial" w:cs="Arial"/>
          <w:sz w:val="19"/>
          <w:szCs w:val="19"/>
          <w:lang w:val="sk-SK"/>
        </w:rPr>
        <w:t xml:space="preserve"> poskytovateľovi</w:t>
      </w:r>
      <w:r w:rsidR="0046005C" w:rsidRPr="0073389C">
        <w:rPr>
          <w:rFonts w:ascii="Arial" w:hAnsi="Arial" w:cs="Arial"/>
          <w:sz w:val="19"/>
          <w:szCs w:val="19"/>
          <w:lang w:val="sk-SK"/>
        </w:rPr>
        <w:t>.</w:t>
      </w:r>
      <w:r w:rsidRPr="0073389C">
        <w:rPr>
          <w:rFonts w:ascii="Arial" w:hAnsi="Arial" w:cs="Arial"/>
          <w:sz w:val="19"/>
          <w:szCs w:val="19"/>
          <w:lang w:val="sk-SK"/>
        </w:rPr>
        <w:t xml:space="preserve"> ŽoP pr</w:t>
      </w:r>
      <w:r w:rsidR="00C545D8">
        <w:rPr>
          <w:rFonts w:ascii="Arial" w:hAnsi="Arial" w:cs="Arial"/>
          <w:sz w:val="19"/>
          <w:szCs w:val="19"/>
          <w:lang w:val="sk-SK"/>
        </w:rPr>
        <w:t>i</w:t>
      </w:r>
      <w:r w:rsidRPr="0073389C">
        <w:rPr>
          <w:rFonts w:ascii="Arial" w:hAnsi="Arial" w:cs="Arial"/>
          <w:sz w:val="19"/>
          <w:szCs w:val="19"/>
          <w:lang w:val="sk-SK"/>
        </w:rPr>
        <w:t>j</w:t>
      </w:r>
      <w:r w:rsidR="00C545D8">
        <w:rPr>
          <w:rFonts w:ascii="Arial" w:hAnsi="Arial" w:cs="Arial"/>
          <w:sz w:val="19"/>
          <w:szCs w:val="19"/>
          <w:lang w:val="sk-SK"/>
        </w:rPr>
        <w:t>í</w:t>
      </w:r>
      <w:r w:rsidRPr="0073389C">
        <w:rPr>
          <w:rFonts w:ascii="Arial" w:hAnsi="Arial" w:cs="Arial"/>
          <w:sz w:val="19"/>
          <w:szCs w:val="19"/>
          <w:lang w:val="sk-SK"/>
        </w:rPr>
        <w:t>mateľ doručí na adresu uvedenú nižšie</w:t>
      </w:r>
      <w:r w:rsidR="00732626" w:rsidRPr="0073389C">
        <w:rPr>
          <w:rFonts w:ascii="Arial" w:hAnsi="Arial" w:cs="Arial"/>
          <w:sz w:val="19"/>
          <w:szCs w:val="19"/>
          <w:lang w:val="sk-SK"/>
        </w:rPr>
        <w:t>.</w:t>
      </w:r>
      <w:r w:rsidR="0046005C" w:rsidRPr="0073389C">
        <w:rPr>
          <w:rFonts w:ascii="Arial" w:hAnsi="Arial" w:cs="Arial"/>
          <w:sz w:val="19"/>
          <w:szCs w:val="19"/>
          <w:lang w:val="sk-SK"/>
        </w:rPr>
        <w:t xml:space="preserve"> </w:t>
      </w:r>
      <w:r w:rsidR="00732626" w:rsidRPr="0073389C">
        <w:rPr>
          <w:rFonts w:ascii="Arial" w:hAnsi="Arial" w:cs="Arial"/>
          <w:sz w:val="19"/>
          <w:szCs w:val="19"/>
          <w:lang w:val="sk-SK"/>
        </w:rPr>
        <w:t xml:space="preserve">Žiadosť o platbu prijímateľa je potrebné predložiť v základnom pevnom, uzavretom, nepriehľadnom obale. Na základnom obale musí byť uvedené: </w:t>
      </w:r>
    </w:p>
    <w:p w14:paraId="7A55D0EF" w14:textId="77777777" w:rsidR="00732626" w:rsidRPr="0073389C" w:rsidRDefault="00732626" w:rsidP="00CF7FC1">
      <w:pPr>
        <w:pStyle w:val="Bulletslevel1"/>
        <w:ind w:left="567" w:hanging="283"/>
        <w:rPr>
          <w:lang w:val="sk-SK"/>
        </w:rPr>
      </w:pPr>
      <w:r w:rsidRPr="0073389C">
        <w:rPr>
          <w:lang w:val="sk-SK"/>
        </w:rPr>
        <w:t>celý názov prijímateľa,</w:t>
      </w:r>
    </w:p>
    <w:p w14:paraId="7A55D0F0" w14:textId="77777777" w:rsidR="00732626" w:rsidRPr="0073389C" w:rsidRDefault="00732626" w:rsidP="00CF7FC1">
      <w:pPr>
        <w:pStyle w:val="Bulletslevel1"/>
        <w:ind w:left="567" w:hanging="283"/>
        <w:rPr>
          <w:lang w:val="sk-SK"/>
        </w:rPr>
      </w:pPr>
      <w:r w:rsidRPr="0073389C">
        <w:rPr>
          <w:lang w:val="sk-SK"/>
        </w:rPr>
        <w:t>presná adresa prijímateľa,</w:t>
      </w:r>
    </w:p>
    <w:p w14:paraId="7A55D0F1" w14:textId="18F73E48"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14:paraId="7A55D0F2" w14:textId="77777777" w:rsidR="00732626" w:rsidRPr="0073389C" w:rsidRDefault="00732626" w:rsidP="00CF7FC1">
      <w:pPr>
        <w:pStyle w:val="Bulletslevel1"/>
        <w:ind w:left="567" w:hanging="283"/>
        <w:rPr>
          <w:lang w:val="sk-SK"/>
        </w:rPr>
      </w:pPr>
      <w:r w:rsidRPr="0073389C">
        <w:rPr>
          <w:lang w:val="sk-SK"/>
        </w:rPr>
        <w:t>názov projektu,</w:t>
      </w:r>
    </w:p>
    <w:p w14:paraId="7A55D0F3" w14:textId="77777777" w:rsidR="00732626" w:rsidRPr="0073389C" w:rsidRDefault="00732626" w:rsidP="00CF7FC1">
      <w:pPr>
        <w:pStyle w:val="Bulletslevel1"/>
        <w:ind w:left="567" w:hanging="283"/>
        <w:rPr>
          <w:lang w:val="sk-SK"/>
        </w:rPr>
      </w:pPr>
      <w:r w:rsidRPr="0073389C">
        <w:rPr>
          <w:lang w:val="sk-SK"/>
        </w:rPr>
        <w:t>nápis „Žiadosť o platbu - NEOTVÁRAŤ“.</w:t>
      </w:r>
    </w:p>
    <w:p w14:paraId="7A55D0F4" w14:textId="77777777" w:rsidR="007A0798" w:rsidRPr="0073389C" w:rsidRDefault="007A0798" w:rsidP="00CF7FC1">
      <w:pPr>
        <w:pStyle w:val="Bulletslevel1"/>
        <w:ind w:left="567" w:hanging="283"/>
        <w:rPr>
          <w:lang w:val="sk-SK"/>
        </w:rPr>
      </w:pPr>
      <w:r w:rsidRPr="0073389C">
        <w:rPr>
          <w:lang w:val="sk-SK"/>
        </w:rPr>
        <w:t>Adresa doručenia ŽoP:</w:t>
      </w:r>
    </w:p>
    <w:p w14:paraId="7A55D0F5" w14:textId="2063929A"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finančného riadenia</w:t>
      </w:r>
      <w:r w:rsidRPr="0073389C">
        <w:rPr>
          <w:rStyle w:val="Odkaznapoznmkupodiarou"/>
          <w:rFonts w:cs="Arial"/>
          <w:szCs w:val="19"/>
          <w:lang w:val="sk-SK"/>
        </w:rPr>
        <w:footnoteReference w:id="83"/>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p>
    <w:p w14:paraId="7A55D0F6" w14:textId="77777777"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implementácie projektov</w:t>
      </w:r>
      <w:r w:rsidRPr="0073389C">
        <w:rPr>
          <w:rStyle w:val="Odkaznapoznmkupodiarou"/>
          <w:rFonts w:cs="Arial"/>
          <w:sz w:val="19"/>
          <w:szCs w:val="19"/>
          <w:lang w:val="sk-SK"/>
        </w:rPr>
        <w:footnoteReference w:id="84"/>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r w:rsidR="00027AB5" w:rsidRPr="0073389C">
        <w:rPr>
          <w:rFonts w:ascii="Arial" w:hAnsi="Arial" w:cs="Arial"/>
          <w:sz w:val="19"/>
          <w:szCs w:val="19"/>
          <w:lang w:val="sk-SK"/>
        </w:rPr>
        <w:t>.</w:t>
      </w:r>
    </w:p>
    <w:p w14:paraId="7A55D0F7"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7A55D0F8" w14:textId="5B01CB95" w:rsidR="007A0798" w:rsidRDefault="007A0798" w:rsidP="00CF7FC1">
      <w:pPr>
        <w:pStyle w:val="Zkladntext"/>
        <w:spacing w:before="120" w:after="120" w:line="288" w:lineRule="auto"/>
        <w:rPr>
          <w:rFonts w:ascii="Arial" w:hAnsi="Arial"/>
          <w:sz w:val="19"/>
          <w:szCs w:val="19"/>
          <w:lang w:val="sk-SK"/>
        </w:rPr>
      </w:pPr>
      <w:r w:rsidRPr="0073389C">
        <w:rPr>
          <w:rFonts w:ascii="Arial" w:hAnsi="Arial" w:cs="Arial"/>
          <w:sz w:val="19"/>
          <w:szCs w:val="19"/>
          <w:lang w:val="sk-SK"/>
        </w:rPr>
        <w:t>Súčasťou žiadosti o platbu je aj podporná dokumentácia. Podpornú dokumentáciu prijímateľ vyhotovuje v dvoch vyhotoveniach, pričom jedno vyhotovenie zostáva u prijímateľa a druhé predkladá poskytovateľovi.</w:t>
      </w:r>
      <w:r w:rsidR="00301A14">
        <w:rPr>
          <w:rFonts w:ascii="Arial" w:hAnsi="Arial" w:cs="Arial"/>
          <w:sz w:val="19"/>
          <w:szCs w:val="19"/>
          <w:lang w:val="sk-SK"/>
        </w:rPr>
        <w:t xml:space="preserve"> </w:t>
      </w:r>
      <w:r w:rsidRPr="0073389C">
        <w:rPr>
          <w:rFonts w:ascii="Arial" w:hAnsi="Arial" w:cs="Arial"/>
          <w:sz w:val="19"/>
          <w:szCs w:val="19"/>
          <w:lang w:val="sk-SK"/>
        </w:rPr>
        <w:t xml:space="preserve">Ak povaha účtovného dokladu neumožňuje vystaviť dve vyhotovenia podpornej dokumentácie, prijímateľ uchováva originál a ním overenú kópiu zasiela poskytovateľovi. 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w:t>
      </w:r>
      <w:r w:rsidRPr="0073389C">
        <w:rPr>
          <w:rFonts w:ascii="Arial" w:hAnsi="Arial" w:cs="Arial"/>
          <w:sz w:val="19"/>
          <w:szCs w:val="19"/>
          <w:lang w:val="sk-SK"/>
        </w:rPr>
        <w:lastRenderedPageBreak/>
        <w:t xml:space="preserve">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318F9C27" w14:textId="38E58526" w:rsidR="00851ECB" w:rsidRPr="0073389C" w:rsidRDefault="00851ECB" w:rsidP="00851EC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42029B">
        <w:rPr>
          <w:b/>
        </w:rPr>
        <w:t>Prijímateľ je povinný</w:t>
      </w:r>
      <w:r>
        <w:t xml:space="preserve"> podpornú dokumentáciu – účtovné doklady</w:t>
      </w:r>
      <w:r w:rsidR="00256785">
        <w:t xml:space="preserve"> k zaúčtovaniu miezd (</w:t>
      </w:r>
      <w:r w:rsidR="00256785" w:rsidRPr="0073389C">
        <w:t>zúčtovacia a výplatná listina resp. iný obdobný účtovný doklad</w:t>
      </w:r>
      <w:r w:rsidR="00256785">
        <w:t>)</w:t>
      </w:r>
      <w:r>
        <w:t xml:space="preserve">, </w:t>
      </w:r>
      <w:r w:rsidR="00256785">
        <w:t xml:space="preserve">faktúry, </w:t>
      </w:r>
      <w:r>
        <w:t>sumarizačné hárky,</w:t>
      </w:r>
      <w:r w:rsidR="00256785">
        <w:t xml:space="preserve"> konečné výstupy projektu </w:t>
      </w:r>
      <w:r w:rsidR="00256785" w:rsidRPr="0042029B">
        <w:rPr>
          <w:b/>
        </w:rPr>
        <w:t>nahrať do</w:t>
      </w:r>
      <w:r w:rsidRPr="0042029B">
        <w:rPr>
          <w:b/>
        </w:rPr>
        <w:t xml:space="preserve"> </w:t>
      </w:r>
      <w:r w:rsidR="00256785" w:rsidRPr="0042029B">
        <w:rPr>
          <w:rFonts w:cs="Arial"/>
          <w:b/>
          <w:szCs w:val="19"/>
        </w:rPr>
        <w:t>verejnej časti portálu ITMS2014+ pri každej žiadosti  o platbu typu priebežná platba a zúčtovanie zálohovej platby</w:t>
      </w:r>
      <w:r w:rsidR="00256785">
        <w:rPr>
          <w:rFonts w:cs="Arial"/>
          <w:szCs w:val="19"/>
        </w:rPr>
        <w:t>.</w:t>
      </w:r>
    </w:p>
    <w:p w14:paraId="7ACE37E2" w14:textId="77777777" w:rsidR="00851ECB" w:rsidRPr="0073389C" w:rsidRDefault="00851ECB" w:rsidP="00CF7FC1">
      <w:pPr>
        <w:pStyle w:val="Zkladntext"/>
        <w:spacing w:before="120" w:after="120" w:line="288" w:lineRule="auto"/>
        <w:rPr>
          <w:rFonts w:ascii="Arial" w:hAnsi="Arial" w:cs="Arial"/>
          <w:sz w:val="19"/>
          <w:szCs w:val="19"/>
          <w:lang w:val="sk-SK"/>
        </w:rPr>
      </w:pPr>
    </w:p>
    <w:p w14:paraId="7A55D0F9" w14:textId="5DB69620"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11250295" w14:textId="4637527C" w:rsidR="008E1AC5" w:rsidRDefault="007A0798" w:rsidP="005B19C6">
      <w:pPr>
        <w:pStyle w:val="Zkladntext"/>
        <w:spacing w:before="120" w:after="120" w:line="288" w:lineRule="auto"/>
      </w:pPr>
      <w:r w:rsidRPr="0073389C">
        <w:rPr>
          <w:rFonts w:ascii="Arial" w:hAnsi="Arial" w:cs="Arial"/>
          <w:sz w:val="19"/>
          <w:szCs w:val="19"/>
          <w:lang w:val="sk-SK"/>
        </w:rPr>
        <w:t>Poradové číslo všeobecných príloh je vo verejnej časti portálu ITMS2014+ generované automaticky. Prijímateľ je však povinný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r w:rsidR="00301A14">
        <w:rPr>
          <w:rFonts w:ascii="Arial" w:hAnsi="Arial" w:cs="Arial"/>
          <w:sz w:val="19"/>
          <w:szCs w:val="19"/>
          <w:lang w:val="sk-SK"/>
        </w:rPr>
        <w:t xml:space="preserve"> Prijímateľ je povinný podpornú dokumentáciu predložiť </w:t>
      </w:r>
      <w:r w:rsidR="00453006">
        <w:rPr>
          <w:rFonts w:ascii="Arial" w:hAnsi="Arial" w:cs="Arial"/>
          <w:sz w:val="19"/>
          <w:szCs w:val="19"/>
          <w:lang w:val="sk-SK"/>
        </w:rPr>
        <w:t>v súlade so zoznamom deklarovaných výdavkov.</w:t>
      </w:r>
      <w:r w:rsidR="00301A14">
        <w:rPr>
          <w:rFonts w:ascii="Arial" w:hAnsi="Arial" w:cs="Arial"/>
          <w:sz w:val="19"/>
          <w:szCs w:val="19"/>
          <w:lang w:val="sk-SK"/>
        </w:rPr>
        <w:t xml:space="preserve"> </w:t>
      </w:r>
      <w:r w:rsidR="00453006">
        <w:rPr>
          <w:rFonts w:ascii="Arial" w:hAnsi="Arial" w:cs="Arial"/>
          <w:sz w:val="19"/>
          <w:szCs w:val="19"/>
          <w:lang w:val="sk-SK"/>
        </w:rPr>
        <w:t>V prípade, ak prijímateľ predloží ŽoP s podpornou dokumentáciou, ktorá nebude riadne zoradená, poskytovateľ si vyhradzuje právo ju zamietnuť.</w:t>
      </w:r>
    </w:p>
    <w:p w14:paraId="7A55D0FB" w14:textId="77777777"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30D48300" w14:textId="0FB23257"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 xml:space="preserve">) </w:t>
      </w:r>
      <w:r w:rsidR="0041791C" w:rsidRPr="00AE7005">
        <w:rPr>
          <w:rFonts w:ascii="Arial" w:hAnsi="Arial" w:cs="Arial"/>
          <w:sz w:val="19"/>
          <w:szCs w:val="19"/>
          <w:lang w:val="sk-SK"/>
        </w:rPr>
        <w:t xml:space="preserve">spolu s názvom ekonomickej klasifikácie v zmysle </w:t>
      </w:r>
      <w:r w:rsidR="00F82F2B" w:rsidRPr="00AE7005">
        <w:rPr>
          <w:rFonts w:ascii="Arial" w:hAnsi="Arial" w:cs="Arial"/>
          <w:sz w:val="19"/>
          <w:szCs w:val="19"/>
          <w:lang w:val="sk-SK"/>
        </w:rPr>
        <w:t>úplného znenia Metodického usmernenia Ministerstva financií Slovenskej republiky k č. MF/010175/2004-42 zo dňa 8. decembra 2004 a vysvetlivky k ekonomickej klasifikácii rozpočtovej klasifikácie v znení neskorších dodatkov.</w:t>
      </w:r>
    </w:p>
    <w:p w14:paraId="7A55D0FC" w14:textId="77777777" w:rsidR="00AE5A8F" w:rsidRPr="0073389C" w:rsidRDefault="00AE5A8F" w:rsidP="00CF7FC1">
      <w:pPr>
        <w:pStyle w:val="Zkladntext"/>
        <w:spacing w:before="120" w:after="120" w:line="288" w:lineRule="auto"/>
        <w:rPr>
          <w:rFonts w:ascii="Arial" w:hAnsi="Arial" w:cs="Arial"/>
          <w:sz w:val="20"/>
          <w:szCs w:val="20"/>
          <w:lang w:val="sk-SK"/>
        </w:rPr>
      </w:pPr>
    </w:p>
    <w:p w14:paraId="7A55D0FD" w14:textId="77777777" w:rsidR="009D7F63" w:rsidRPr="0073389C" w:rsidRDefault="009D7F63" w:rsidP="009D7F63">
      <w:pPr>
        <w:pStyle w:val="Nadpis3"/>
        <w:spacing w:line="288" w:lineRule="auto"/>
        <w:ind w:left="567" w:firstLine="0"/>
        <w:rPr>
          <w:lang w:val="sk-SK" w:eastAsia="cs-CZ"/>
        </w:rPr>
      </w:pPr>
      <w:bookmarkStart w:id="64" w:name="_Toc410907861"/>
      <w:bookmarkStart w:id="65" w:name="_Toc440372875"/>
      <w:bookmarkStart w:id="66" w:name="_Toc4576194"/>
      <w:r w:rsidRPr="0073389C">
        <w:rPr>
          <w:caps/>
          <w:lang w:val="sk-SK" w:eastAsia="cs-CZ"/>
        </w:rPr>
        <w:t>Ú</w:t>
      </w:r>
      <w:r w:rsidRPr="0073389C">
        <w:rPr>
          <w:lang w:val="sk-SK" w:eastAsia="cs-CZ"/>
        </w:rPr>
        <w:t>čtovné doklady a ich prílohy</w:t>
      </w:r>
      <w:bookmarkEnd w:id="64"/>
      <w:bookmarkEnd w:id="65"/>
      <w:bookmarkEnd w:id="66"/>
    </w:p>
    <w:p w14:paraId="7A55D0FE"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A55D0FF"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85"/>
      </w:r>
      <w:r w:rsidRPr="0073389C">
        <w:rPr>
          <w:rFonts w:ascii="Arial" w:hAnsi="Arial" w:cs="Arial"/>
          <w:sz w:val="19"/>
          <w:szCs w:val="19"/>
          <w:lang w:val="sk-SK" w:eastAsia="cs-CZ"/>
        </w:rPr>
        <w:t xml:space="preserve">. </w:t>
      </w:r>
    </w:p>
    <w:p w14:paraId="7A55D100"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A55D101"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7A55D102" w14:textId="77777777" w:rsidR="009D7F63" w:rsidRPr="0073389C" w:rsidRDefault="009D7F63" w:rsidP="009D7F63">
      <w:pPr>
        <w:pStyle w:val="Bulletslevel1"/>
        <w:ind w:left="567" w:hanging="283"/>
        <w:rPr>
          <w:lang w:val="sk-SK"/>
        </w:rPr>
      </w:pPr>
      <w:r w:rsidRPr="0073389C">
        <w:rPr>
          <w:lang w:val="sk-SK"/>
        </w:rPr>
        <w:lastRenderedPageBreak/>
        <w:t xml:space="preserve">časovú spôsobilosť z hľadiska uhradenia výdavku, </w:t>
      </w:r>
    </w:p>
    <w:p w14:paraId="7A55D103"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7A55D10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7A55D105" w14:textId="77777777" w:rsidR="009D7F63" w:rsidRPr="0073389C" w:rsidRDefault="009D7F63" w:rsidP="009D7F63">
      <w:pPr>
        <w:tabs>
          <w:tab w:val="num" w:pos="426"/>
        </w:tabs>
        <w:spacing w:before="120" w:after="120" w:line="288" w:lineRule="auto"/>
        <w:jc w:val="both"/>
        <w:rPr>
          <w:b/>
          <w:u w:val="single"/>
          <w:lang w:eastAsia="cs-CZ"/>
        </w:rPr>
      </w:pPr>
      <w:bookmarkStart w:id="67" w:name="_Toc317864902"/>
      <w:bookmarkStart w:id="68" w:name="_Toc317865114"/>
      <w:bookmarkStart w:id="69" w:name="_Toc317865267"/>
      <w:bookmarkStart w:id="70" w:name="_Toc317865410"/>
      <w:bookmarkStart w:id="71" w:name="_Toc317865549"/>
      <w:bookmarkStart w:id="72" w:name="_Toc317865688"/>
      <w:bookmarkStart w:id="73" w:name="_Toc317866058"/>
      <w:bookmarkStart w:id="74" w:name="_Toc317866203"/>
      <w:bookmarkStart w:id="75" w:name="_Toc317866305"/>
      <w:bookmarkStart w:id="76" w:name="_Toc317866470"/>
      <w:bookmarkStart w:id="77" w:name="_Toc317866572"/>
      <w:bookmarkStart w:id="78" w:name="_Toc317866789"/>
      <w:bookmarkStart w:id="79" w:name="_Toc329084085"/>
      <w:bookmarkEnd w:id="67"/>
      <w:bookmarkEnd w:id="68"/>
      <w:bookmarkEnd w:id="69"/>
      <w:bookmarkEnd w:id="70"/>
      <w:bookmarkEnd w:id="71"/>
      <w:bookmarkEnd w:id="72"/>
      <w:bookmarkEnd w:id="73"/>
      <w:bookmarkEnd w:id="74"/>
      <w:bookmarkEnd w:id="75"/>
      <w:bookmarkEnd w:id="76"/>
      <w:bookmarkEnd w:id="77"/>
      <w:bookmarkEnd w:id="78"/>
      <w:bookmarkEnd w:id="79"/>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A55D106"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A55D10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7A55D10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7A55D109"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86"/>
      </w:r>
      <w:r w:rsidRPr="0073389C">
        <w:rPr>
          <w:szCs w:val="19"/>
          <w:lang w:val="sk-SK"/>
        </w:rPr>
        <w:t xml:space="preserve"> a označenie jeho účastníkov;</w:t>
      </w:r>
    </w:p>
    <w:p w14:paraId="7A55D10A"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7A55D10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7A55D10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7A55D10D"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7A55D10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A55D10F" w14:textId="77777777" w:rsidR="009D7F63" w:rsidRPr="0073389C" w:rsidRDefault="009D7F63" w:rsidP="009D7F63">
      <w:pPr>
        <w:tabs>
          <w:tab w:val="num" w:pos="426"/>
        </w:tabs>
        <w:spacing w:before="120" w:after="120" w:line="288" w:lineRule="auto"/>
        <w:jc w:val="both"/>
        <w:rPr>
          <w:lang w:eastAsia="cs-CZ"/>
        </w:rPr>
      </w:pPr>
      <w:bookmarkStart w:id="80"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80"/>
    </w:p>
    <w:p w14:paraId="7A55D110" w14:textId="2F4C7B7F"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127454E3" w14:textId="13CABC94"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7A55D111"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7A55D112" w14:textId="77777777" w:rsidR="009D7F63" w:rsidRPr="0073389C" w:rsidRDefault="009D7F63" w:rsidP="009D7F63">
      <w:pPr>
        <w:tabs>
          <w:tab w:val="num" w:pos="426"/>
        </w:tabs>
        <w:spacing w:before="120" w:after="120" w:line="288" w:lineRule="auto"/>
        <w:jc w:val="both"/>
        <w:rPr>
          <w:lang w:eastAsia="cs-CZ"/>
        </w:rPr>
      </w:pPr>
      <w:bookmarkStart w:id="81"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81"/>
      <w:r w:rsidRPr="0073389C">
        <w:rPr>
          <w:lang w:eastAsia="cs-CZ"/>
        </w:rPr>
        <w:t>.</w:t>
      </w:r>
    </w:p>
    <w:p w14:paraId="7A55D113"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82" w:name="_Toc317864916"/>
      <w:r w:rsidRPr="0073389C">
        <w:rPr>
          <w:rFonts w:cs="Arial"/>
          <w:sz w:val="19"/>
          <w:szCs w:val="19"/>
          <w:lang w:val="sk-SK"/>
        </w:rPr>
        <w:t xml:space="preserve">Vznik a úhrada oprávneného výdavku </w:t>
      </w:r>
    </w:p>
    <w:p w14:paraId="7A55D11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83" w:name="_Toc417050114"/>
      <w:bookmarkStart w:id="84" w:name="_Toc417155861"/>
      <w:bookmarkStart w:id="85" w:name="_Toc417156080"/>
      <w:bookmarkStart w:id="86" w:name="_Toc417050126"/>
      <w:bookmarkStart w:id="87" w:name="_Toc417155873"/>
      <w:bookmarkStart w:id="88" w:name="_Toc417156092"/>
      <w:bookmarkEnd w:id="83"/>
      <w:bookmarkEnd w:id="84"/>
      <w:bookmarkEnd w:id="85"/>
      <w:bookmarkEnd w:id="86"/>
      <w:bookmarkEnd w:id="87"/>
      <w:bookmarkEnd w:id="88"/>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7A55D115"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lastRenderedPageBreak/>
        <w:t xml:space="preserve">Za dátum vzniku výdavku sa považuje dátum uskutočnenia účtovného prípadu, ktorý je jednou z náležitostí účtovného dokladu. </w:t>
      </w:r>
    </w:p>
    <w:p w14:paraId="7A55D116"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A55D11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14:paraId="7A55D118"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87"/>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A55D119" w14:textId="77777777" w:rsidR="009D7F63" w:rsidRPr="0073389C" w:rsidRDefault="009D7F63" w:rsidP="009D7F63">
      <w:pPr>
        <w:spacing w:before="120" w:after="120" w:line="288" w:lineRule="auto"/>
        <w:jc w:val="both"/>
        <w:rPr>
          <w:lang w:eastAsia="cs-CZ"/>
        </w:rPr>
      </w:pPr>
      <w:bookmarkStart w:id="89" w:name="_Toc317864930"/>
      <w:bookmarkStart w:id="90" w:name="_Toc317865142"/>
      <w:bookmarkStart w:id="91" w:name="_Toc317865295"/>
      <w:bookmarkStart w:id="92" w:name="_Toc317865438"/>
      <w:bookmarkStart w:id="93" w:name="_Toc317865577"/>
      <w:bookmarkStart w:id="94" w:name="_Toc317865703"/>
      <w:bookmarkStart w:id="95" w:name="_Toc317866072"/>
      <w:bookmarkStart w:id="96" w:name="_Toc317866217"/>
      <w:bookmarkStart w:id="97" w:name="_Toc317866319"/>
      <w:bookmarkStart w:id="98" w:name="_Toc317866484"/>
      <w:bookmarkStart w:id="99" w:name="_Toc317866586"/>
      <w:bookmarkStart w:id="100" w:name="_Toc317866803"/>
      <w:bookmarkStart w:id="101" w:name="_Toc329084100"/>
      <w:bookmarkStart w:id="102" w:name="_Toc410905147"/>
      <w:bookmarkStart w:id="103" w:name="_Toc410907875"/>
      <w:bookmarkStart w:id="104" w:name="_Toc410910215"/>
      <w:bookmarkStart w:id="105" w:name="_Toc413415834"/>
      <w:bookmarkStart w:id="106" w:name="_Toc413830211"/>
      <w:bookmarkStart w:id="107" w:name="_Toc413833999"/>
      <w:bookmarkStart w:id="108" w:name="_Toc413834102"/>
      <w:bookmarkStart w:id="109" w:name="_Toc415130210"/>
      <w:bookmarkStart w:id="110" w:name="_Toc415155540"/>
      <w:bookmarkStart w:id="111" w:name="_Toc417050140"/>
      <w:bookmarkStart w:id="112" w:name="_Toc417155887"/>
      <w:bookmarkStart w:id="113" w:name="_Toc417156106"/>
      <w:bookmarkEnd w:id="82"/>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sidRPr="0073389C">
        <w:rPr>
          <w:lang w:eastAsia="cs-CZ"/>
        </w:rPr>
        <w:t>Doklad o úhrade, resp. potvrdenie banky o úhrade musí spĺňať tieto náležitosti:</w:t>
      </w:r>
    </w:p>
    <w:p w14:paraId="7A55D11A"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7A55D11B"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7A55D11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7A55D11D"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7A55D11E"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7A55D11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7A55D120"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7A55D121"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A55D12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lastRenderedPageBreak/>
        <w:t>potvrdenie banky o úhrade musí obsahovať identifikačné údaje o banke, jednoznačnú identifikáciu úhrady, pečiatku a podpis zástupcu banky.</w:t>
      </w:r>
    </w:p>
    <w:p w14:paraId="7A55D124" w14:textId="59EDC821" w:rsidR="009D7F63" w:rsidRPr="0073389C" w:rsidRDefault="009D7F63" w:rsidP="009D7F63">
      <w:pPr>
        <w:spacing w:before="120" w:after="120" w:line="288" w:lineRule="auto"/>
        <w:jc w:val="both"/>
        <w:rPr>
          <w:lang w:eastAsia="cs-CZ"/>
        </w:rPr>
      </w:pPr>
      <w:bookmarkStart w:id="114"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114"/>
    </w:p>
    <w:p w14:paraId="7A55D125"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A55D126"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7A55D127" w14:textId="3B456134"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7A55D128"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7A55D129" w14:textId="1B9C3864"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7A55D12A" w14:textId="12238A89"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C20E8C7" w14:textId="7B4BCF78"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3C128AC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7A55D12C"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7A55D12D" w14:textId="7A83018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006A2DA0" w:rsidRPr="0073389C">
        <w:rPr>
          <w:rStyle w:val="Odkaznapoznmkupodiarou"/>
          <w:rFonts w:cs="Arial"/>
          <w:b/>
          <w:bCs/>
          <w:sz w:val="19"/>
          <w:szCs w:val="19"/>
          <w:lang w:val="sk-SK"/>
        </w:rPr>
        <w:footnoteReference w:id="88"/>
      </w:r>
      <w:r w:rsidR="006A2DA0" w:rsidRPr="00033E1E">
        <w:rPr>
          <w:rFonts w:ascii="Arial" w:hAnsi="Arial" w:cs="Arial"/>
          <w:b/>
          <w:bCs/>
          <w:sz w:val="19"/>
          <w:szCs w:val="19"/>
          <w:vertAlign w:val="superscript"/>
          <w:lang w:val="sk-SK"/>
        </w:rPr>
        <w:t>/</w:t>
      </w:r>
      <w:r w:rsidR="006A2DA0">
        <w:rPr>
          <w:rFonts w:ascii="Arial" w:hAnsi="Arial" w:cs="Arial"/>
          <w:b/>
          <w:bCs/>
          <w:sz w:val="19"/>
          <w:szCs w:val="19"/>
          <w:vertAlign w:val="superscript"/>
          <w:lang w:val="sk-SK"/>
        </w:rPr>
        <w:t xml:space="preserve"> </w:t>
      </w:r>
      <w:r w:rsidRPr="0073389C">
        <w:rPr>
          <w:rStyle w:val="Odkaznapoznmkupodiarou"/>
          <w:rFonts w:cs="Arial"/>
          <w:b/>
          <w:bCs/>
          <w:sz w:val="19"/>
          <w:szCs w:val="19"/>
          <w:lang w:val="sk-SK"/>
        </w:rPr>
        <w:footnoteReference w:id="89"/>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7A55D12E" w14:textId="54B15732"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lastRenderedPageBreak/>
        <w:t xml:space="preserve">Pracovná zmluva </w:t>
      </w:r>
    </w:p>
    <w:p w14:paraId="7A55D12F" w14:textId="0246556A" w:rsidR="009D7F63" w:rsidRPr="0073389C" w:rsidRDefault="009D7F63" w:rsidP="00B67265">
      <w:pPr>
        <w:pStyle w:val="Bulletslevel1"/>
        <w:spacing w:after="120" w:line="288" w:lineRule="auto"/>
        <w:ind w:left="568" w:hanging="284"/>
        <w:jc w:val="both"/>
        <w:rPr>
          <w:lang w:val="sk-SK"/>
        </w:rPr>
      </w:pPr>
      <w:r w:rsidRPr="0073389C">
        <w:rPr>
          <w:lang w:val="sk-SK"/>
        </w:rPr>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90"/>
      </w:r>
      <w:r w:rsidRPr="0073389C">
        <w:rPr>
          <w:lang w:val="sk-SK"/>
        </w:rPr>
        <w:t xml:space="preserve">, </w:t>
      </w:r>
      <w:r w:rsidR="00065C76">
        <w:rPr>
          <w:lang w:val="sk-SK"/>
        </w:rPr>
        <w:t xml:space="preserve">pričom pracovná zmluva, resp. jej prílohy obsahujú aj </w:t>
      </w:r>
      <w:r w:rsidR="00065C76" w:rsidRPr="00065C76">
        <w:rPr>
          <w:lang w:val="sk-SK"/>
        </w:rPr>
        <w:t>identifikáciu projektu, do ktorého je zamestnanec zapojený</w:t>
      </w:r>
      <w:r w:rsidR="00065C76">
        <w:rPr>
          <w:lang w:val="sk-SK"/>
        </w:rPr>
        <w:t>,</w:t>
      </w:r>
    </w:p>
    <w:p w14:paraId="7A55D130" w14:textId="2308D779" w:rsidR="009D7F63" w:rsidRPr="0073389C" w:rsidRDefault="009D7F63" w:rsidP="004B4384">
      <w:pPr>
        <w:pStyle w:val="Bulletslevel1"/>
        <w:spacing w:after="120" w:line="288" w:lineRule="auto"/>
        <w:ind w:left="568" w:hanging="284"/>
        <w:jc w:val="both"/>
        <w:rPr>
          <w:lang w:val="sk-SK"/>
        </w:rPr>
      </w:pPr>
      <w:r w:rsidRPr="0073389C">
        <w:rPr>
          <w:lang w:val="sk-SK"/>
        </w:rPr>
        <w:t>pracovný výkaz</w:t>
      </w:r>
      <w:bookmarkStart w:id="115" w:name="_Ref523225313"/>
      <w:r w:rsidRPr="0073389C">
        <w:rPr>
          <w:rStyle w:val="Odkaznapoznmkupodiarou"/>
          <w:rFonts w:cs="Arial"/>
          <w:i/>
          <w:iCs/>
          <w:sz w:val="19"/>
          <w:szCs w:val="19"/>
          <w:lang w:val="sk-SK"/>
        </w:rPr>
        <w:footnoteReference w:id="91"/>
      </w:r>
      <w:bookmarkEnd w:id="115"/>
      <w:r w:rsidRPr="0073389C">
        <w:rPr>
          <w:lang w:val="sk-SK"/>
        </w:rPr>
        <w:t xml:space="preserve"> </w:t>
      </w:r>
      <w:r w:rsidR="004056A2">
        <w:rPr>
          <w:lang w:val="sk-SK"/>
        </w:rPr>
        <w:t>(</w:t>
      </w:r>
      <w:r w:rsidRPr="0073389C">
        <w:rPr>
          <w:lang w:val="sk-SK"/>
        </w:rPr>
        <w:t xml:space="preserve">príloha č. </w:t>
      </w:r>
      <w:r w:rsidR="00D72CCC">
        <w:rPr>
          <w:lang w:val="sk-SK"/>
        </w:rPr>
        <w:t>6</w:t>
      </w:r>
      <w:r w:rsidRPr="0073389C">
        <w:rPr>
          <w:lang w:val="sk-SK"/>
        </w:rPr>
        <w:t xml:space="preserve">), </w:t>
      </w:r>
    </w:p>
    <w:p w14:paraId="7A55D131"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7A55D132"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79A4E8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6CA49ADE"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39961BD0" w14:textId="01D62ADE"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7A55D134" w14:textId="5F706DD4"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92"/>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3DEE79C8" w14:textId="600256C9"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35" w14:textId="6EDA856A"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7A55D136" w14:textId="7584CDF9"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7A55D137" w14:textId="111F36C5"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3CE64F5C" w14:textId="4951A5B1"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7A55D138" w14:textId="3F6E00EC"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14:paraId="7A55D139" w14:textId="117D0815" w:rsidR="009D7F63" w:rsidRPr="003911A6"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7A55D13A" w14:textId="0F696A0D"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7A55D13B" w14:textId="7182D4D0" w:rsidR="009D7F63" w:rsidRPr="0073389C" w:rsidRDefault="009D7F63" w:rsidP="00065C76">
      <w:pPr>
        <w:pStyle w:val="Bulletslevel1"/>
        <w:spacing w:after="120" w:line="288" w:lineRule="auto"/>
        <w:ind w:left="567" w:hanging="283"/>
        <w:jc w:val="both"/>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93"/>
      </w:r>
      <w:r w:rsidRPr="0073389C">
        <w:rPr>
          <w:lang w:val="sk-SK"/>
        </w:rPr>
        <w:t xml:space="preserve">, </w:t>
      </w:r>
      <w:r w:rsidR="00065C76">
        <w:rPr>
          <w:lang w:val="sk-SK"/>
        </w:rPr>
        <w:t xml:space="preserve">pričom dohoda, resp. jej prílohy obsahujú aj </w:t>
      </w:r>
      <w:r w:rsidR="00065C76" w:rsidRPr="00065C76">
        <w:rPr>
          <w:lang w:val="sk-SK"/>
        </w:rPr>
        <w:t>identifikáciu projektu, do ktorého je zamestnanec zapojený</w:t>
      </w:r>
      <w:r w:rsidR="00065C76">
        <w:rPr>
          <w:lang w:val="sk-SK"/>
        </w:rPr>
        <w:t xml:space="preserve"> a </w:t>
      </w:r>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p>
    <w:p w14:paraId="7A55D13C" w14:textId="28EFC6B4" w:rsidR="009D7F63" w:rsidRPr="0073389C" w:rsidRDefault="009D7F63" w:rsidP="00167090">
      <w:pPr>
        <w:pStyle w:val="Bulletslevel1"/>
        <w:spacing w:after="120" w:line="288" w:lineRule="auto"/>
        <w:ind w:left="567" w:hanging="283"/>
        <w:jc w:val="both"/>
        <w:rPr>
          <w:lang w:val="sk-SK"/>
        </w:rPr>
      </w:pPr>
      <w:r w:rsidRPr="0073389C">
        <w:rPr>
          <w:lang w:val="sk-SK"/>
        </w:rPr>
        <w:t>pracovný výkaz</w:t>
      </w:r>
      <w:r w:rsidR="00C80E10">
        <w:rPr>
          <w:lang w:val="sk-SK"/>
        </w:rPr>
        <w:fldChar w:fldCharType="begin"/>
      </w:r>
      <w:r w:rsidR="00C80E10">
        <w:rPr>
          <w:lang w:val="sk-SK"/>
        </w:rPr>
        <w:instrText xml:space="preserve"> NOTEREF _Ref523225313 \f \h </w:instrText>
      </w:r>
      <w:r w:rsidR="00C80E10">
        <w:rPr>
          <w:lang w:val="sk-SK"/>
        </w:rPr>
      </w:r>
      <w:r w:rsidR="00C80E10">
        <w:rPr>
          <w:lang w:val="sk-SK"/>
        </w:rPr>
        <w:fldChar w:fldCharType="separate"/>
      </w:r>
      <w:r w:rsidR="007F059F" w:rsidRPr="007F059F">
        <w:rPr>
          <w:rStyle w:val="Odkaznapoznmkupodiarou"/>
        </w:rPr>
        <w:t>90</w:t>
      </w:r>
      <w:r w:rsidR="00C80E10">
        <w:rPr>
          <w:lang w:val="sk-SK"/>
        </w:rPr>
        <w:fldChar w:fldCharType="end"/>
      </w:r>
      <w:r w:rsidRPr="0073389C">
        <w:rPr>
          <w:lang w:val="sk-SK"/>
        </w:rPr>
        <w:t xml:space="preserve"> </w:t>
      </w:r>
      <w:r w:rsidR="004056A2">
        <w:rPr>
          <w:lang w:val="sk-SK"/>
        </w:rPr>
        <w:t>(</w:t>
      </w:r>
      <w:r w:rsidRPr="0073389C">
        <w:rPr>
          <w:lang w:val="sk-SK"/>
        </w:rPr>
        <w:t xml:space="preserve">príloha č. </w:t>
      </w:r>
      <w:r w:rsidR="00627F92">
        <w:rPr>
          <w:lang w:val="sk-SK"/>
        </w:rPr>
        <w:t>6</w:t>
      </w:r>
      <w:r w:rsidR="00C3772E">
        <w:rPr>
          <w:lang w:val="sk-SK"/>
        </w:rPr>
        <w:t>)</w:t>
      </w:r>
      <w:r w:rsidR="00CA5224">
        <w:rPr>
          <w:lang w:val="sk-SK"/>
        </w:rPr>
        <w:t>,</w:t>
      </w:r>
    </w:p>
    <w:p w14:paraId="7A55D13D" w14:textId="715BF129"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4F6E2318" w14:textId="5C4E4573" w:rsidR="00E33255" w:rsidRPr="00E33255" w:rsidRDefault="00E33255" w:rsidP="00167090">
      <w:pPr>
        <w:pStyle w:val="Bulletslevel1"/>
        <w:spacing w:after="120" w:line="288" w:lineRule="auto"/>
        <w:ind w:left="567" w:hanging="283"/>
        <w:jc w:val="both"/>
        <w:rPr>
          <w:lang w:val="sk-SK"/>
        </w:rPr>
      </w:pPr>
      <w:r w:rsidRPr="00E33255">
        <w:rPr>
          <w:lang w:val="sk-SK"/>
        </w:rPr>
        <w:lastRenderedPageBreak/>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7A55D13E"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1AF49657"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67D14494"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F3B5903" w14:textId="6240C27F"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A55D140" w14:textId="41CB37E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14:paraId="7A55D141" w14:textId="2C2D4F33"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94"/>
      </w:r>
      <w:r w:rsidR="009D7F63" w:rsidRPr="00FE024C">
        <w:rPr>
          <w:lang w:val="sk-SK"/>
        </w:rPr>
        <w:t>, ak je účet identifikovaný v zmluvnom vzťahu (napr. v dohode), prijímateľ nie je povinný predkladať súhlas s poukazovaním mzdy na účet,</w:t>
      </w:r>
    </w:p>
    <w:p w14:paraId="4C7E5AB2" w14:textId="727A80AC"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42" w14:textId="0D8782F2"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7A55D143" w14:textId="655C880B"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7A55D144" w14:textId="219EF5FB"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7A55D146" w14:textId="614411AC" w:rsidR="009D7F63" w:rsidRPr="003911A6"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7475E562" w14:textId="56540898" w:rsidR="006405AA" w:rsidRDefault="00501447" w:rsidP="008F3E68">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6405AA">
        <w:rPr>
          <w:rFonts w:eastAsia="Times New Roman" w:cs="Arial"/>
          <w:b/>
          <w:color w:val="auto"/>
          <w:szCs w:val="19"/>
          <w:lang w:val="sk-SK" w:eastAsia="en-US"/>
        </w:rPr>
        <w:t>ersonálne výdavky – interné (pracovná zmluva, dohody</w:t>
      </w:r>
      <w:r w:rsidR="006405AA" w:rsidRPr="005668B8">
        <w:rPr>
          <w:rFonts w:eastAsia="Times New Roman" w:cs="Arial"/>
          <w:b/>
          <w:color w:val="auto"/>
          <w:szCs w:val="19"/>
          <w:lang w:val="sk-SK" w:eastAsia="en-US"/>
        </w:rPr>
        <w:t xml:space="preserve">) </w:t>
      </w:r>
      <w:r w:rsidR="006405AA" w:rsidRPr="008F3E68">
        <w:rPr>
          <w:rFonts w:eastAsia="Times New Roman" w:cs="Arial"/>
          <w:b/>
          <w:color w:val="auto"/>
          <w:szCs w:val="19"/>
          <w:lang w:val="sk-SK" w:eastAsia="en-US"/>
        </w:rPr>
        <w:t>predkladať</w:t>
      </w:r>
      <w:r w:rsidR="006405AA">
        <w:rPr>
          <w:rFonts w:eastAsia="Times New Roman" w:cs="Arial"/>
          <w:color w:val="auto"/>
          <w:szCs w:val="19"/>
          <w:lang w:val="sk-SK" w:eastAsia="en-US"/>
        </w:rPr>
        <w:t xml:space="preserve"> </w:t>
      </w:r>
      <w:r w:rsidR="006405AA" w:rsidRPr="008F3E68">
        <w:rPr>
          <w:rFonts w:eastAsia="Times New Roman" w:cs="Arial"/>
          <w:b/>
          <w:color w:val="auto"/>
          <w:szCs w:val="19"/>
          <w:lang w:val="sk-SK" w:eastAsia="en-US"/>
        </w:rPr>
        <w:t xml:space="preserve">prostredníctvom sumarizačných hárkov – personálne výdavky (príloha č. 9 </w:t>
      </w:r>
      <w:r w:rsidR="00DF17DB">
        <w:rPr>
          <w:rFonts w:eastAsia="Times New Roman" w:cs="Arial"/>
          <w:b/>
          <w:color w:val="auto"/>
          <w:szCs w:val="19"/>
          <w:lang w:val="sk-SK" w:eastAsia="en-US"/>
        </w:rPr>
        <w:t>resp.</w:t>
      </w:r>
      <w:r w:rsidR="006405AA" w:rsidRPr="00DB1B99">
        <w:rPr>
          <w:rFonts w:eastAsia="Times New Roman" w:cs="Arial"/>
          <w:b/>
          <w:color w:val="auto"/>
          <w:szCs w:val="19"/>
          <w:lang w:val="sk-SK" w:eastAsia="en-US"/>
        </w:rPr>
        <w:t> 10)</w:t>
      </w:r>
      <w:r w:rsidR="001E046B">
        <w:rPr>
          <w:rFonts w:eastAsia="Times New Roman" w:cs="Arial"/>
          <w:b/>
          <w:color w:val="auto"/>
          <w:szCs w:val="19"/>
          <w:lang w:val="sk-SK" w:eastAsia="en-US"/>
        </w:rPr>
        <w:t>,</w:t>
      </w:r>
      <w:r w:rsidR="006405AA">
        <w:rPr>
          <w:rFonts w:eastAsia="Times New Roman" w:cs="Arial"/>
          <w:b/>
          <w:color w:val="auto"/>
          <w:szCs w:val="19"/>
          <w:lang w:val="sk-SK" w:eastAsia="en-US"/>
        </w:rPr>
        <w:t xml:space="preserve"> avšak len na základe písomného rozhodnutia </w:t>
      </w:r>
      <w:r w:rsidR="000D06A7">
        <w:rPr>
          <w:rFonts w:eastAsia="Times New Roman" w:cs="Arial"/>
          <w:b/>
          <w:color w:val="auto"/>
          <w:szCs w:val="19"/>
          <w:lang w:val="sk-SK" w:eastAsia="en-US"/>
        </w:rPr>
        <w:t>udeleného prijímateľovi zo strany poskytovateľa</w:t>
      </w:r>
      <w:r w:rsidR="00B26D31">
        <w:rPr>
          <w:rStyle w:val="Odkaznapoznmkupodiarou"/>
          <w:rFonts w:eastAsia="Times New Roman" w:cs="Arial"/>
          <w:b/>
          <w:color w:val="auto"/>
          <w:szCs w:val="19"/>
          <w:lang w:val="sk-SK" w:eastAsia="en-US"/>
        </w:rPr>
        <w:footnoteReference w:id="95"/>
      </w:r>
      <w:r w:rsidR="000D06A7">
        <w:rPr>
          <w:rFonts w:eastAsia="Times New Roman" w:cs="Arial"/>
          <w:b/>
          <w:color w:val="auto"/>
          <w:szCs w:val="19"/>
          <w:lang w:val="sk-SK" w:eastAsia="en-US"/>
        </w:rPr>
        <w:t>. V prípade predloženia personálnych výdavkov – interných prostredníctvom sumarizačných hárkov – personálne výdavky, bez predchádzajúceho rozhodnutia zo strany poskytovateľa, budú tieto výdavky posúdené za neoprávnené. Prijímateľ predloží nasledovnú dokumentáciu:</w:t>
      </w:r>
    </w:p>
    <w:p w14:paraId="5C1C5894" w14:textId="77777777" w:rsidR="000D06A7" w:rsidRPr="0073389C" w:rsidRDefault="000D06A7" w:rsidP="00B24995">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467F039D" w14:textId="77777777" w:rsidR="000D06A7" w:rsidRPr="0073389C" w:rsidRDefault="000D06A7" w:rsidP="007C1B0C">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5386C1A5" w14:textId="0EA6D85C" w:rsidR="000D06A7" w:rsidRPr="00EB0B04" w:rsidRDefault="000D06A7" w:rsidP="001577F1">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7254642B" w14:textId="36202E84" w:rsidR="00E66C1E" w:rsidRPr="00667C12" w:rsidRDefault="000D06A7" w:rsidP="00DB1B99">
      <w:pPr>
        <w:pStyle w:val="Bulletslevel1"/>
        <w:spacing w:after="120" w:line="288" w:lineRule="auto"/>
        <w:ind w:left="567" w:hanging="283"/>
        <w:jc w:val="both"/>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p>
    <w:p w14:paraId="41263BBE" w14:textId="52A8A6FF" w:rsidR="00204380" w:rsidRPr="00DB1B99" w:rsidRDefault="00204380" w:rsidP="00DB1B99">
      <w:pPr>
        <w:pStyle w:val="Bulletslevel1"/>
        <w:numPr>
          <w:ilvl w:val="0"/>
          <w:numId w:val="0"/>
        </w:numPr>
        <w:spacing w:after="120" w:line="288" w:lineRule="auto"/>
        <w:jc w:val="both"/>
        <w:rPr>
          <w:rFonts w:eastAsia="Times New Roman" w:cs="Arial"/>
          <w:b/>
          <w:color w:val="auto"/>
          <w:szCs w:val="19"/>
          <w:lang w:val="sk-SK" w:eastAsia="en-US"/>
        </w:rPr>
      </w:pPr>
      <w:r w:rsidRPr="00DB1B99">
        <w:rPr>
          <w:rFonts w:eastAsia="Times New Roman" w:cs="Arial"/>
          <w:b/>
          <w:color w:val="auto"/>
          <w:szCs w:val="19"/>
          <w:lang w:val="sk-SK" w:eastAsia="en-US"/>
        </w:rPr>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lastRenderedPageBreak/>
        <w:t>z</w:t>
      </w:r>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p>
    <w:p w14:paraId="7A55D147"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7A55D148" w14:textId="116A1686"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7A55D149" w14:textId="2DEEBE70"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7A55D14A"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A55D14B" w14:textId="3B0CAB86" w:rsidR="009D7F63" w:rsidRPr="0073389C" w:rsidRDefault="009D7F63" w:rsidP="009D7F63">
      <w:pPr>
        <w:pStyle w:val="Bulletslevel1"/>
        <w:ind w:left="567" w:hanging="283"/>
        <w:rPr>
          <w:lang w:val="sk-SK"/>
        </w:rPr>
      </w:pPr>
      <w:r w:rsidRPr="0073389C">
        <w:rPr>
          <w:lang w:val="sk-SK"/>
        </w:rPr>
        <w:t xml:space="preserve">faktúra (ak relevantné), </w:t>
      </w:r>
    </w:p>
    <w:p w14:paraId="7A55D14C"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0D841E96" w14:textId="72B57ADA" w:rsidR="00B9414D" w:rsidRPr="0073389C" w:rsidRDefault="00B9414D" w:rsidP="00B9414D">
      <w:pPr>
        <w:pStyle w:val="Bulletslevel1"/>
        <w:spacing w:after="120" w:line="288" w:lineRule="auto"/>
        <w:ind w:left="567" w:hanging="283"/>
        <w:jc w:val="both"/>
        <w:rPr>
          <w:lang w:val="sk-SK"/>
        </w:rPr>
      </w:pPr>
      <w:r w:rsidRPr="0073389C">
        <w:rPr>
          <w:lang w:val="sk-SK"/>
        </w:rPr>
        <w:t>pracovný výkaz (</w:t>
      </w:r>
      <w:r w:rsidR="00C80E10">
        <w:rPr>
          <w:lang w:val="sk-SK"/>
        </w:rPr>
        <w:t>pracovný výkaz</w:t>
      </w:r>
      <w:bookmarkStart w:id="116" w:name="_Ref523227404"/>
      <w:r w:rsidR="00C80E10" w:rsidRPr="0073389C">
        <w:rPr>
          <w:rStyle w:val="Odkaznapoznmkupodiarou"/>
          <w:rFonts w:cs="Arial"/>
          <w:i/>
          <w:iCs/>
          <w:sz w:val="19"/>
          <w:szCs w:val="19"/>
          <w:lang w:val="sk-SK"/>
        </w:rPr>
        <w:footnoteReference w:id="96"/>
      </w:r>
      <w:bookmarkEnd w:id="116"/>
      <w:r w:rsidR="00C80E10" w:rsidRPr="0073389C">
        <w:rPr>
          <w:lang w:val="sk-SK"/>
        </w:rPr>
        <w:t xml:space="preserve"> príloha č. </w:t>
      </w:r>
      <w:r w:rsidR="003B71D1">
        <w:rPr>
          <w:lang w:val="sk-SK"/>
        </w:rPr>
        <w:t>6</w:t>
      </w:r>
      <w:r>
        <w:rPr>
          <w:lang w:val="sk-SK"/>
        </w:rPr>
        <w:t>),</w:t>
      </w:r>
    </w:p>
    <w:p w14:paraId="7A55D14E" w14:textId="6D3C823E"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5BBBEF8C" w14:textId="0C23A0F3"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008F5719" w14:textId="6110ED97" w:rsidR="0042442A" w:rsidRPr="0073389C" w:rsidRDefault="00CA6FBB" w:rsidP="00BE4A8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 xml:space="preserve">3. </w:t>
      </w:r>
      <w:r w:rsidR="0042442A" w:rsidRPr="0073389C">
        <w:rPr>
          <w:rFonts w:ascii="Arial" w:hAnsi="Arial" w:cs="Arial"/>
          <w:b/>
          <w:bCs/>
          <w:color w:val="auto"/>
          <w:sz w:val="19"/>
          <w:szCs w:val="19"/>
          <w:lang w:val="sk-SK"/>
        </w:rPr>
        <w:t xml:space="preserve">Náhrada mzdy a platu </w:t>
      </w:r>
    </w:p>
    <w:p w14:paraId="160CFB5A" w14:textId="019ABDEF" w:rsidR="0042442A"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2327CD4" w14:textId="77777777" w:rsidR="003F06E8" w:rsidRPr="0073389C" w:rsidRDefault="003F06E8" w:rsidP="005B7173">
      <w:pPr>
        <w:pStyle w:val="Bulletslevel1"/>
        <w:numPr>
          <w:ilvl w:val="1"/>
          <w:numId w:val="66"/>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2CBA90E1" w14:textId="77777777" w:rsidR="00AD5D29" w:rsidRDefault="003F06E8" w:rsidP="005B7173">
      <w:pPr>
        <w:pStyle w:val="Bulletslevel1"/>
        <w:numPr>
          <w:ilvl w:val="1"/>
          <w:numId w:val="66"/>
        </w:numPr>
        <w:spacing w:after="120" w:line="288" w:lineRule="auto"/>
        <w:ind w:left="567" w:hanging="283"/>
        <w:rPr>
          <w:lang w:val="sk-SK"/>
        </w:rPr>
      </w:pPr>
      <w:r w:rsidRPr="0073389C">
        <w:rPr>
          <w:lang w:val="sk-SK"/>
        </w:rPr>
        <w:t xml:space="preserve">mzdový list, resp. výplatnú pásku, </w:t>
      </w:r>
    </w:p>
    <w:p w14:paraId="38DA1398" w14:textId="0C54C4E2" w:rsidR="007A65A7" w:rsidRPr="007A65A7" w:rsidRDefault="007A65A7" w:rsidP="005B7173">
      <w:pPr>
        <w:pStyle w:val="Bulletslevel1"/>
        <w:numPr>
          <w:ilvl w:val="1"/>
          <w:numId w:val="66"/>
        </w:numPr>
        <w:spacing w:after="120" w:line="288" w:lineRule="auto"/>
        <w:ind w:left="567" w:hanging="283"/>
        <w:rPr>
          <w:lang w:val="sk-SK"/>
        </w:rPr>
      </w:pPr>
      <w:r>
        <w:rPr>
          <w:lang w:val="sk-SK"/>
        </w:rPr>
        <w:t>mesačný výkaz poistného a príspevkov do Sociálnej poisťovne,</w:t>
      </w:r>
    </w:p>
    <w:p w14:paraId="212E7208" w14:textId="77777777" w:rsidR="007A65A7" w:rsidRDefault="007A65A7" w:rsidP="005B7173">
      <w:pPr>
        <w:pStyle w:val="Bulletslevel1"/>
        <w:numPr>
          <w:ilvl w:val="1"/>
          <w:numId w:val="66"/>
        </w:numPr>
        <w:spacing w:after="120" w:line="288" w:lineRule="auto"/>
        <w:ind w:left="567" w:hanging="283"/>
        <w:rPr>
          <w:lang w:val="sk-SK"/>
        </w:rPr>
      </w:pPr>
      <w:r>
        <w:rPr>
          <w:lang w:val="sk-SK"/>
        </w:rPr>
        <w:t>výkaz preddavkov na poistné na verejné zdravotné poistenie,</w:t>
      </w:r>
    </w:p>
    <w:p w14:paraId="0786050A" w14:textId="29EDA23E" w:rsidR="007A65A7" w:rsidRPr="007A65A7" w:rsidRDefault="007A65A7" w:rsidP="005B7173">
      <w:pPr>
        <w:pStyle w:val="Bulletslevel1"/>
        <w:numPr>
          <w:ilvl w:val="1"/>
          <w:numId w:val="66"/>
        </w:numPr>
        <w:spacing w:after="120" w:line="288" w:lineRule="auto"/>
        <w:ind w:left="567" w:hanging="283"/>
        <w:rPr>
          <w:lang w:val="sk-SK"/>
        </w:rPr>
      </w:pPr>
      <w:r>
        <w:rPr>
          <w:lang w:val="sk-SK"/>
        </w:rPr>
        <w:t>prehľad o zrazených a odvedených preddavkoch na daň,</w:t>
      </w:r>
    </w:p>
    <w:p w14:paraId="0B13780D" w14:textId="2FD9915B"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4C6D606E" w14:textId="5D81FA25" w:rsidR="001407FE"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57209B66" w14:textId="13100F12"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97"/>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1A3C7226" w14:textId="3F975C2C"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 xml:space="preserve">(príloha č. </w:t>
      </w:r>
      <w:r w:rsidR="009E23C2">
        <w:rPr>
          <w:lang w:val="sk-SK"/>
        </w:rPr>
        <w:t>36</w:t>
      </w:r>
      <w:r>
        <w:rPr>
          <w:lang w:val="sk-SK"/>
        </w:rPr>
        <w:t>)</w:t>
      </w:r>
      <w:r w:rsidRPr="007E5812">
        <w:rPr>
          <w:lang w:val="sk-SK"/>
        </w:rPr>
        <w:t>,</w:t>
      </w:r>
    </w:p>
    <w:p w14:paraId="382C5245" w14:textId="511567A5"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12E00AF1" w14:textId="77777777" w:rsidR="004A54D4" w:rsidRPr="00DD30A9" w:rsidRDefault="0042442A" w:rsidP="005B7173">
      <w:pPr>
        <w:pStyle w:val="Default"/>
        <w:numPr>
          <w:ilvl w:val="1"/>
          <w:numId w:val="66"/>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p>
    <w:p w14:paraId="51006E78" w14:textId="0EF62604" w:rsidR="004A54D4" w:rsidRDefault="00FC6468" w:rsidP="004A54D4">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4A54D4">
        <w:rPr>
          <w:rFonts w:eastAsia="Times New Roman" w:cs="Arial"/>
          <w:b/>
          <w:color w:val="auto"/>
          <w:szCs w:val="19"/>
          <w:lang w:val="sk-SK" w:eastAsia="en-US"/>
        </w:rPr>
        <w:t>ersonálne výdavky – náhrada mzdy a platu</w:t>
      </w:r>
      <w:r w:rsidR="004A54D4" w:rsidRPr="005668B8">
        <w:rPr>
          <w:rFonts w:eastAsia="Times New Roman" w:cs="Arial"/>
          <w:b/>
          <w:color w:val="auto"/>
          <w:szCs w:val="19"/>
          <w:lang w:val="sk-SK" w:eastAsia="en-US"/>
        </w:rPr>
        <w:t xml:space="preserve"> </w:t>
      </w:r>
      <w:r w:rsidR="004A54D4" w:rsidRPr="00EB0B04">
        <w:rPr>
          <w:rFonts w:eastAsia="Times New Roman" w:cs="Arial"/>
          <w:b/>
          <w:color w:val="auto"/>
          <w:szCs w:val="19"/>
          <w:lang w:val="sk-SK" w:eastAsia="en-US"/>
        </w:rPr>
        <w:t>predkladať</w:t>
      </w:r>
      <w:r w:rsidR="004A54D4">
        <w:rPr>
          <w:rFonts w:eastAsia="Times New Roman" w:cs="Arial"/>
          <w:color w:val="auto"/>
          <w:szCs w:val="19"/>
          <w:lang w:val="sk-SK" w:eastAsia="en-US"/>
        </w:rPr>
        <w:t xml:space="preserve"> </w:t>
      </w:r>
      <w:r w:rsidR="004A54D4"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r w:rsidR="004A54D4" w:rsidRPr="00EB0B04">
        <w:rPr>
          <w:rFonts w:eastAsia="Times New Roman" w:cs="Arial"/>
          <w:b/>
          <w:color w:val="auto"/>
          <w:szCs w:val="19"/>
          <w:lang w:val="sk-SK" w:eastAsia="en-US"/>
        </w:rPr>
        <w:t> 10)</w:t>
      </w:r>
      <w:r w:rsidR="004A54D4">
        <w:rPr>
          <w:rFonts w:eastAsia="Times New Roman" w:cs="Arial"/>
          <w:b/>
          <w:color w:val="auto"/>
          <w:szCs w:val="19"/>
          <w:lang w:val="sk-SK" w:eastAsia="en-US"/>
        </w:rPr>
        <w:t xml:space="preserve">, avšak len na </w:t>
      </w:r>
      <w:r w:rsidR="004A54D4">
        <w:rPr>
          <w:rFonts w:eastAsia="Times New Roman" w:cs="Arial"/>
          <w:b/>
          <w:color w:val="auto"/>
          <w:szCs w:val="19"/>
          <w:lang w:val="sk-SK" w:eastAsia="en-US"/>
        </w:rPr>
        <w:lastRenderedPageBreak/>
        <w:t>základe písomného rozhodnutia udeleného prijímateľovi zo strany poskytovateľa</w:t>
      </w:r>
      <w:r w:rsidR="002C66B3">
        <w:rPr>
          <w:rStyle w:val="Odkaznapoznmkupodiarou"/>
          <w:rFonts w:eastAsia="Times New Roman" w:cs="Arial"/>
          <w:b/>
          <w:color w:val="auto"/>
          <w:szCs w:val="19"/>
          <w:lang w:val="sk-SK" w:eastAsia="en-US"/>
        </w:rPr>
        <w:footnoteReference w:id="98"/>
      </w:r>
      <w:r w:rsidR="004A54D4">
        <w:rPr>
          <w:rFonts w:eastAsia="Times New Roman" w:cs="Arial"/>
          <w:b/>
          <w:color w:val="auto"/>
          <w:szCs w:val="19"/>
          <w:lang w:val="sk-SK" w:eastAsia="en-US"/>
        </w:rPr>
        <w:t xml:space="preserve">. V prípade predloženia personálnych výdavkov – </w:t>
      </w:r>
      <w:r w:rsidR="001577F1">
        <w:rPr>
          <w:rFonts w:eastAsia="Times New Roman" w:cs="Arial"/>
          <w:b/>
          <w:color w:val="auto"/>
          <w:szCs w:val="19"/>
          <w:lang w:val="sk-SK" w:eastAsia="en-US"/>
        </w:rPr>
        <w:t>náhrady mzdy a platu</w:t>
      </w:r>
      <w:r w:rsidR="004A54D4">
        <w:rPr>
          <w:rFonts w:eastAsia="Times New Roman" w:cs="Arial"/>
          <w:b/>
          <w:color w:val="auto"/>
          <w:szCs w:val="19"/>
          <w:lang w:val="sk-SK" w:eastAsia="en-US"/>
        </w:rPr>
        <w:t xml:space="preserve"> prostredníctvom sumarizačných hárkov – personálne výdavky, bez predchádzajúceho rozhodnutia zo strany poskytovateľa, budú tieto výdavky posúdené za neoprávnené. Prijímateľ predloží nasledovnú dokumentáciu:</w:t>
      </w:r>
    </w:p>
    <w:p w14:paraId="189ADE78"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08555227"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4C3D4A41" w14:textId="77777777" w:rsidR="004A54D4" w:rsidRPr="00EB0B04" w:rsidRDefault="004A54D4" w:rsidP="004A54D4">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66568045" w14:textId="77777777" w:rsidR="004A54D4" w:rsidRDefault="004A54D4" w:rsidP="004A54D4">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p>
    <w:p w14:paraId="1F83BD0C" w14:textId="1099B55C" w:rsidR="004A54D4" w:rsidRDefault="004A54D4" w:rsidP="004A54D4">
      <w:pPr>
        <w:pStyle w:val="Bulletslevel1"/>
        <w:spacing w:after="120" w:line="288" w:lineRule="auto"/>
        <w:ind w:left="567" w:hanging="283"/>
        <w:rPr>
          <w:lang w:val="sk-SK"/>
        </w:rPr>
      </w:pPr>
      <w:r w:rsidRPr="00EB0B04">
        <w:rPr>
          <w:lang w:val="sk-SK"/>
        </w:rPr>
        <w:t xml:space="preserve">prezenčná listina (dátum, miesto, čas trvania, názov aktivity a podpis </w:t>
      </w:r>
      <w:r>
        <w:rPr>
          <w:lang w:val="sk-SK"/>
        </w:rPr>
        <w:t xml:space="preserve">účastníka </w:t>
      </w:r>
      <w:r w:rsidR="00FE08C9">
        <w:rPr>
          <w:lang w:val="sk-SK"/>
        </w:rPr>
        <w:t>projektu</w:t>
      </w:r>
      <w:r w:rsidRPr="00EB0B04">
        <w:rPr>
          <w:lang w:val="sk-SK"/>
        </w:rPr>
        <w:t xml:space="preserve">) - príloha č. </w:t>
      </w:r>
      <w:r>
        <w:rPr>
          <w:lang w:val="sk-SK"/>
        </w:rPr>
        <w:t>12.</w:t>
      </w:r>
    </w:p>
    <w:p w14:paraId="5B322424" w14:textId="2C46C4E2" w:rsidR="00BC103F" w:rsidRPr="00DD30A9" w:rsidRDefault="004A54D4" w:rsidP="00DD30A9">
      <w:pPr>
        <w:pStyle w:val="Default"/>
        <w:spacing w:before="120" w:after="120" w:line="288" w:lineRule="auto"/>
        <w:jc w:val="both"/>
        <w:rPr>
          <w:rFonts w:ascii="Arial" w:hAnsi="Arial" w:cs="Arial"/>
          <w:b/>
          <w:color w:val="auto"/>
          <w:sz w:val="19"/>
          <w:szCs w:val="19"/>
          <w:lang w:val="sk-SK"/>
        </w:rPr>
      </w:pP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spôsob výpočty mzdy zamestnanca, atď.), ktorá nie je súčasťou dokumentácie zasielanej poskytovateľovi v súlade so zmluvou o NFP. Prijímateľ je povinný na základe tejto dokumentácie umožniť overenie nárokovaných výdavkov prostredníctvom sumarizačných hárkov – personálne výdavky.</w:t>
      </w:r>
      <w:r w:rsidR="0042442A" w:rsidRPr="00DD30A9">
        <w:rPr>
          <w:rFonts w:ascii="Arial" w:hAnsi="Arial" w:cs="Arial"/>
          <w:b/>
          <w:color w:val="auto"/>
          <w:sz w:val="19"/>
          <w:szCs w:val="19"/>
          <w:lang w:val="sk-SK"/>
        </w:rPr>
        <w:t xml:space="preserve"> </w:t>
      </w:r>
    </w:p>
    <w:p w14:paraId="7A55D151" w14:textId="2DA14EF3"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7A55D152" w14:textId="42E9192A"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14:paraId="7A55D153" w14:textId="34523E0A"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14:paraId="7A55D154" w14:textId="35E267B6"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7A55D155" w14:textId="30C62494"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7A55D156" w14:textId="52440D4F"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7A55D157" w14:textId="11BF5723" w:rsidR="009D7F63" w:rsidRPr="0073389C" w:rsidRDefault="009D7F63" w:rsidP="00A85003">
      <w:pPr>
        <w:pStyle w:val="Bulletslevel1"/>
        <w:spacing w:after="120" w:line="288" w:lineRule="auto"/>
        <w:ind w:left="567" w:hanging="283"/>
        <w:jc w:val="both"/>
        <w:rPr>
          <w:lang w:val="sk-SK"/>
        </w:rPr>
      </w:pPr>
      <w:r w:rsidRPr="0073389C">
        <w:rPr>
          <w:b/>
          <w:lang w:val="sk-SK"/>
        </w:rPr>
        <w:lastRenderedPageBreak/>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52A1CD85" w14:textId="0F897064"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99"/>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7A55D158" w14:textId="0988A143"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7A55D159" w14:textId="599F36C5"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7A55D15B" w14:textId="69D2A3BA"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7A55D15C" w14:textId="4C04FC95"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7A55D15D"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7A55D15E"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A55D15F" w14:textId="73CF405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 </w:t>
      </w:r>
    </w:p>
    <w:p w14:paraId="7A55D160" w14:textId="736BC12F"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7A55D161"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6B7260F9" w14:textId="0E0CF851"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5D56AF8C" w14:textId="77777777" w:rsidR="000D06A7" w:rsidRDefault="009D7F63" w:rsidP="00E65E97">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prípadu vrátane úhrady výdavku, </w:t>
      </w:r>
    </w:p>
    <w:p w14:paraId="07DE0A95" w14:textId="77777777" w:rsidR="00D502D1" w:rsidRDefault="009D7F63" w:rsidP="00E65E97">
      <w:pPr>
        <w:pStyle w:val="Bulletslevel1"/>
        <w:spacing w:after="120" w:line="288" w:lineRule="auto"/>
        <w:ind w:left="567" w:hanging="283"/>
        <w:rPr>
          <w:lang w:val="sk-SK"/>
        </w:rPr>
      </w:pPr>
      <w:r w:rsidRPr="00C87533">
        <w:rPr>
          <w:lang w:val="sk-SK"/>
        </w:rPr>
        <w:t>spôsob výpočtu oprávnenej výšky výdavku (ak relevantné).</w:t>
      </w:r>
    </w:p>
    <w:p w14:paraId="17E6A09A" w14:textId="70E54DF5" w:rsidR="007E243E" w:rsidRPr="00DD30A9" w:rsidRDefault="00D502D1" w:rsidP="00DD30A9">
      <w:pPr>
        <w:pStyle w:val="Bulletslevel1"/>
        <w:numPr>
          <w:ilvl w:val="0"/>
          <w:numId w:val="0"/>
        </w:numPr>
        <w:spacing w:after="120" w:line="288" w:lineRule="auto"/>
        <w:jc w:val="both"/>
        <w:rPr>
          <w:b/>
          <w:lang w:val="sk-SK"/>
        </w:rPr>
      </w:pPr>
      <w:r w:rsidRPr="00DD30A9">
        <w:rPr>
          <w:b/>
          <w:lang w:val="sk-SK"/>
        </w:rPr>
        <w:t>Prijímateľ je povinný archivovať relevantnú dokumentáciu (</w:t>
      </w:r>
      <w:r>
        <w:rPr>
          <w:b/>
          <w:lang w:val="sk-SK"/>
        </w:rPr>
        <w:t>napr. cestovný lístok, doklad o ubytovaní, cestovný príkaz,</w:t>
      </w:r>
      <w:r w:rsidRPr="00DD30A9">
        <w:rPr>
          <w:b/>
          <w:lang w:val="sk-SK"/>
        </w:rPr>
        <w:t xml:space="preserve"> atď.), ktorá nie je súčasťou dokumentácie zasielanej poskytovateľovi v súlade so zmluvou o NFP. Prijímateľ je povinný na základe tejto dokumentácie umožniť overenie nárokovaných výdavkov prostredníctvom sumarizačných hárkov – </w:t>
      </w:r>
      <w:r>
        <w:rPr>
          <w:b/>
          <w:lang w:val="sk-SK"/>
        </w:rPr>
        <w:t>náhrady pri pracovnej ceste</w:t>
      </w:r>
      <w:r w:rsidRPr="00DD30A9">
        <w:rPr>
          <w:b/>
          <w:lang w:val="sk-SK"/>
        </w:rPr>
        <w:t>.</w:t>
      </w:r>
    </w:p>
    <w:p w14:paraId="1D9F9F8F" w14:textId="6F3FB604"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14:paraId="39B2F3FC" w14:textId="2A066E73"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78E02225"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lastRenderedPageBreak/>
        <w:t xml:space="preserve">vyúčtovanie pracovnej cesty, </w:t>
      </w:r>
    </w:p>
    <w:p w14:paraId="498AD2C3" w14:textId="531208F0"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213B4FDA" w14:textId="68685B32"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7B7316C3" w14:textId="3807977B"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50888AB4" w14:textId="559E027E"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4C703253" w14:textId="537D98EE"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074769CE"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59B2BA88" w14:textId="1F4A1F88"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38AAE42D" w14:textId="0AC74B56"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0F0053FD" w14:textId="0946626D"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1AA2C8E2" w14:textId="1460D2EE"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720153E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5A406687" w14:textId="77777777" w:rsidR="0046756F" w:rsidRDefault="00531F46"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4C4435C6" w14:textId="73AA390F"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6FCFD288"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12CC90F0" w14:textId="6188C096"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E0FF75" w14:textId="242A76D4" w:rsidR="00C87533" w:rsidRPr="0073389C" w:rsidRDefault="00C87533" w:rsidP="005B7173">
      <w:pPr>
        <w:pStyle w:val="Default"/>
        <w:numPr>
          <w:ilvl w:val="0"/>
          <w:numId w:val="65"/>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6EB51526" w14:textId="02AAAE58"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3F9575B"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55D164" w14:textId="28041340" w:rsidR="009D7F63" w:rsidRPr="00515B75" w:rsidRDefault="00C87533" w:rsidP="005B7173">
      <w:pPr>
        <w:pStyle w:val="Default"/>
        <w:numPr>
          <w:ilvl w:val="0"/>
          <w:numId w:val="65"/>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77519CC" w14:textId="5CB7CBEB"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 xml:space="preserve">Prijímatelia môžu dokumentáciu k </w:t>
      </w:r>
      <w:r w:rsidR="003F036D" w:rsidRPr="0073389C">
        <w:rPr>
          <w:rFonts w:ascii="Arial" w:hAnsi="Arial" w:cs="Arial"/>
          <w:sz w:val="19"/>
          <w:szCs w:val="19"/>
          <w:lang w:val="sk-SK"/>
        </w:rPr>
        <w:lastRenderedPageBreak/>
        <w:t>cestovným náhradám predkladať v rámci žiadosti o platbu až po vyúčtovaní cestovných náhrad (vyčíslenie reálnych výdavkov na služobnú cestu), t. j. po zúčtovaní preplatku/nedoplatku.</w:t>
      </w:r>
    </w:p>
    <w:p w14:paraId="7A55D169" w14:textId="69F0A61B"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A55D16A" w14:textId="48338789"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7A55D16B" w14:textId="71C6FE3A"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7A55D16C" w14:textId="60B0387C"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78FE2403" w14:textId="1861E7FA"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14:paraId="7A55D16F" w14:textId="0C9CFB16"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7A55D170" w14:textId="0E257D7D"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7A55D171" w14:textId="491FB7D0"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A55D172" w14:textId="60DB8FAF" w:rsidR="009D7F63" w:rsidRDefault="00182CBF" w:rsidP="005B7173">
      <w:pPr>
        <w:pStyle w:val="Default"/>
        <w:numPr>
          <w:ilvl w:val="1"/>
          <w:numId w:val="5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2087BF19" w14:textId="77777777" w:rsidR="00182CBF" w:rsidRPr="0073389C" w:rsidRDefault="00182CBF"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05A20324" w14:textId="77777777" w:rsidR="00376C28"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7A55D173" w14:textId="622426B5"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4FCE09AE" w14:textId="034A09B9" w:rsidR="00E5084E" w:rsidRPr="00CB2A99" w:rsidRDefault="009D7F63" w:rsidP="005B7173">
      <w:pPr>
        <w:pStyle w:val="Default"/>
        <w:numPr>
          <w:ilvl w:val="1"/>
          <w:numId w:val="55"/>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7A55D176" w14:textId="2BE03C63"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7A55D177" w14:textId="2FA50FB9" w:rsidR="009D7F63" w:rsidRPr="0073389C" w:rsidRDefault="009D7F63" w:rsidP="005B7173">
      <w:pPr>
        <w:pStyle w:val="Default"/>
        <w:numPr>
          <w:ilvl w:val="0"/>
          <w:numId w:val="5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7A55D178" w14:textId="76949040"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9" w14:textId="337A6B23" w:rsidR="009D7F63" w:rsidRPr="0073389C" w:rsidRDefault="00E717DB"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7A" w14:textId="1CAF1515"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B" w14:textId="0D48875C"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01CD4443" w14:textId="01913B5D" w:rsidR="00EA7E3A" w:rsidRPr="00CA3395" w:rsidRDefault="009D7F63" w:rsidP="005B7173">
      <w:pPr>
        <w:pStyle w:val="Default"/>
        <w:numPr>
          <w:ilvl w:val="2"/>
          <w:numId w:val="57"/>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7" w14:textId="1CB48EB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7A55D188" w14:textId="3F8221A3"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7A55D189" w14:textId="0C05F0AE" w:rsidR="009D7F63" w:rsidRPr="0073389C" w:rsidRDefault="0050375E"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8A" w14:textId="024964B2"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B" w14:textId="5084EDC8"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C" w14:textId="0FD779AE"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D" w14:textId="18BF130E"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ADCFAD" w14:textId="77777777" w:rsidR="003324C5"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3" w14:textId="455D7512"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63DACA89" w14:textId="77777777"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B98D823" w14:textId="24329519"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C6F56BF" w14:textId="4A63A505" w:rsidR="005507D4" w:rsidRPr="0073389C"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F" w14:textId="6BBE8E1A" w:rsidR="009D7F63" w:rsidRPr="005507D4"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A55D1B1" w14:textId="096EF58A"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7A55D1B2" w14:textId="41740F9E" w:rsidR="009D7F63" w:rsidRPr="0073389C" w:rsidRDefault="00346752"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3" w14:textId="15006F8F"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4" w14:textId="4B91B3DA"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7A55D1B6" w14:textId="68EF15FF"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11A4BA03" w14:textId="6B6BD9CB" w:rsidR="00BC5336" w:rsidRPr="00BC5336" w:rsidRDefault="00E72207"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7A55D1B7" w14:textId="536B1103"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4FC459AB" w14:textId="19E95838" w:rsidR="00D20978" w:rsidRPr="00017C8D" w:rsidRDefault="009D7F63" w:rsidP="005B7173">
      <w:pPr>
        <w:pStyle w:val="Default"/>
        <w:numPr>
          <w:ilvl w:val="1"/>
          <w:numId w:val="6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7AAE190"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A55D1B9" w14:textId="25035AB2"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7A55D1BA" w14:textId="27EA29AC"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B" w14:textId="2EA92A8E" w:rsidR="009D7F63" w:rsidRPr="0073389C" w:rsidRDefault="00407A10"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C" w14:textId="7C24299A"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E" w14:textId="28B1832A"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9F00A45" w14:textId="085E71C3" w:rsidR="00D20C4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4F3EE46" w14:textId="5D4D7058" w:rsidR="00D20978" w:rsidRPr="00D20C43" w:rsidRDefault="009D7F63" w:rsidP="005B7173">
      <w:pPr>
        <w:pStyle w:val="Default"/>
        <w:numPr>
          <w:ilvl w:val="1"/>
          <w:numId w:val="62"/>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7A55D1C1" w14:textId="3D01AB50"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A55D1C2" w14:textId="7CFB926E"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09B612D" w14:textId="0CF94008" w:rsidR="001C7C81" w:rsidRDefault="009D7F63"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66415BB2" w14:textId="75AA272E" w:rsidR="001C7C81" w:rsidRPr="0073389C" w:rsidRDefault="001C7C81" w:rsidP="005B7173">
      <w:pPr>
        <w:pStyle w:val="Default"/>
        <w:numPr>
          <w:ilvl w:val="0"/>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100"/>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7A55D1C4" w14:textId="77F58752"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C5" w14:textId="18D5F100"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7A55D1C6" w14:textId="466F642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7A55D1C7" w14:textId="5DC21306"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FD637DC" w14:textId="2A3EF220" w:rsidR="000C520E" w:rsidRDefault="001C7C81"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7A55D1EE" w14:textId="4EFA8CE5" w:rsidR="009D7F63" w:rsidRPr="000C520E" w:rsidRDefault="00EC3F60"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2A3AA2">
        <w:rPr>
          <w:rFonts w:ascii="Arial" w:hAnsi="Arial" w:cs="Arial"/>
          <w:color w:val="auto"/>
          <w:sz w:val="19"/>
          <w:szCs w:val="19"/>
          <w:lang w:val="sk-SK"/>
        </w:rPr>
        <w:fldChar w:fldCharType="begin"/>
      </w:r>
      <w:r w:rsidR="002A3AA2">
        <w:rPr>
          <w:rFonts w:ascii="Arial" w:hAnsi="Arial" w:cs="Arial"/>
          <w:color w:val="auto"/>
          <w:sz w:val="19"/>
          <w:szCs w:val="19"/>
          <w:lang w:val="sk-SK"/>
        </w:rPr>
        <w:instrText xml:space="preserve"> NOTEREF _Ref523227404 \f \h </w:instrText>
      </w:r>
      <w:r w:rsidR="002A3AA2">
        <w:rPr>
          <w:rFonts w:ascii="Arial" w:hAnsi="Arial" w:cs="Arial"/>
          <w:color w:val="auto"/>
          <w:sz w:val="19"/>
          <w:szCs w:val="19"/>
          <w:lang w:val="sk-SK"/>
        </w:rPr>
      </w:r>
      <w:r w:rsidR="002A3AA2">
        <w:rPr>
          <w:rFonts w:ascii="Arial" w:hAnsi="Arial" w:cs="Arial"/>
          <w:color w:val="auto"/>
          <w:sz w:val="19"/>
          <w:szCs w:val="19"/>
          <w:lang w:val="sk-SK"/>
        </w:rPr>
        <w:fldChar w:fldCharType="separate"/>
      </w:r>
      <w:r w:rsidR="007F059F" w:rsidRPr="007F059F">
        <w:rPr>
          <w:rStyle w:val="Odkaznapoznmkupodiarou"/>
        </w:rPr>
        <w:t>95</w:t>
      </w:r>
      <w:r w:rsidR="002A3AA2">
        <w:rPr>
          <w:rFonts w:ascii="Arial" w:hAnsi="Arial" w:cs="Arial"/>
          <w:color w:val="auto"/>
          <w:sz w:val="19"/>
          <w:szCs w:val="19"/>
          <w:lang w:val="sk-SK"/>
        </w:rPr>
        <w:fldChar w:fldCharType="end"/>
      </w:r>
      <w:r w:rsidR="002A3AA2">
        <w:rPr>
          <w:rFonts w:ascii="Arial" w:hAnsi="Arial" w:cs="Arial"/>
          <w:color w:val="auto"/>
          <w:sz w:val="19"/>
          <w:szCs w:val="19"/>
          <w:lang w:val="sk-SK"/>
        </w:rPr>
        <w:t xml:space="preserve"> (</w:t>
      </w:r>
      <w:r w:rsidR="00E238FE" w:rsidRPr="000C520E">
        <w:rPr>
          <w:rFonts w:ascii="Arial" w:hAnsi="Arial" w:cs="Arial"/>
          <w:color w:val="auto"/>
          <w:sz w:val="19"/>
          <w:szCs w:val="19"/>
          <w:lang w:val="sk-SK"/>
        </w:rPr>
        <w:t xml:space="preserve">príloha č. </w:t>
      </w:r>
      <w:r w:rsidR="003B71D1">
        <w:rPr>
          <w:rFonts w:ascii="Arial" w:hAnsi="Arial" w:cs="Arial"/>
          <w:color w:val="auto"/>
          <w:sz w:val="19"/>
          <w:szCs w:val="19"/>
          <w:lang w:val="sk-SK"/>
        </w:rPr>
        <w:t>6</w:t>
      </w:r>
      <w:r w:rsidR="009D7F63" w:rsidRPr="000C520E">
        <w:rPr>
          <w:rFonts w:ascii="Arial" w:hAnsi="Arial" w:cs="Arial"/>
          <w:color w:val="auto"/>
          <w:sz w:val="19"/>
          <w:szCs w:val="19"/>
          <w:lang w:val="sk-SK"/>
        </w:rPr>
        <w:t xml:space="preserve"> 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7427D1A4" w14:textId="5993E4C9"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330D6C7" w14:textId="36A27AC9" w:rsidR="00A60E8A" w:rsidRDefault="00A60E8A"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7A55D1F0" w14:textId="219A4D85"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2" w14:textId="6B285DBC"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101"/>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3" w14:textId="089B4883"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038BDAA2" w14:textId="74BD1B4D" w:rsidR="00093A3C" w:rsidRDefault="00093A3C" w:rsidP="005B7173">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1FBC0299" w14:textId="453F955A" w:rsidR="00216A51" w:rsidRPr="00216A51" w:rsidRDefault="00326847"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2E679339" w14:textId="4BDB7683" w:rsidR="007E6877" w:rsidRDefault="009D7F63"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1FCB8769" w14:textId="2E95BF7D" w:rsidR="001F2A24" w:rsidRPr="001F2A24" w:rsidRDefault="002A3AA2" w:rsidP="005B7173">
      <w:pPr>
        <w:pStyle w:val="Normlnywebov"/>
        <w:numPr>
          <w:ilvl w:val="0"/>
          <w:numId w:val="68"/>
        </w:numPr>
        <w:spacing w:before="120" w:after="120" w:line="288" w:lineRule="auto"/>
        <w:ind w:left="567" w:hanging="283"/>
        <w:jc w:val="both"/>
        <w:rPr>
          <w:rFonts w:ascii="Arial" w:hAnsi="Arial" w:cs="Arial"/>
          <w:b/>
          <w:bCs/>
          <w:sz w:val="19"/>
          <w:szCs w:val="19"/>
        </w:rPr>
      </w:pPr>
      <w:r w:rsidRPr="000C520E">
        <w:rPr>
          <w:rFonts w:ascii="Arial" w:hAnsi="Arial" w:cs="Arial"/>
          <w:sz w:val="19"/>
          <w:szCs w:val="19"/>
        </w:rPr>
        <w:t xml:space="preserve">pracovný výkaz </w:t>
      </w:r>
      <w:r>
        <w:rPr>
          <w:rFonts w:ascii="Arial" w:hAnsi="Arial" w:cs="Arial"/>
          <w:sz w:val="19"/>
          <w:szCs w:val="19"/>
        </w:rPr>
        <w:fldChar w:fldCharType="begin"/>
      </w:r>
      <w:r>
        <w:rPr>
          <w:rFonts w:ascii="Arial" w:hAnsi="Arial" w:cs="Arial"/>
          <w:sz w:val="19"/>
          <w:szCs w:val="19"/>
        </w:rPr>
        <w:instrText xml:space="preserve"> NOTEREF _Ref523227404 \f \h </w:instrText>
      </w:r>
      <w:r>
        <w:rPr>
          <w:rFonts w:ascii="Arial" w:hAnsi="Arial" w:cs="Arial"/>
          <w:sz w:val="19"/>
          <w:szCs w:val="19"/>
        </w:rPr>
      </w:r>
      <w:r>
        <w:rPr>
          <w:rFonts w:ascii="Arial" w:hAnsi="Arial" w:cs="Arial"/>
          <w:sz w:val="19"/>
          <w:szCs w:val="19"/>
        </w:rPr>
        <w:fldChar w:fldCharType="separate"/>
      </w:r>
      <w:r w:rsidR="007F059F" w:rsidRPr="007F059F">
        <w:rPr>
          <w:rStyle w:val="Odkaznapoznmkupodiarou"/>
        </w:rPr>
        <w:t>95</w:t>
      </w:r>
      <w:r>
        <w:rPr>
          <w:rFonts w:ascii="Arial" w:hAnsi="Arial" w:cs="Arial"/>
          <w:sz w:val="19"/>
          <w:szCs w:val="19"/>
        </w:rPr>
        <w:fldChar w:fldCharType="end"/>
      </w:r>
      <w:r>
        <w:rPr>
          <w:rFonts w:ascii="Arial" w:hAnsi="Arial" w:cs="Arial"/>
          <w:sz w:val="19"/>
          <w:szCs w:val="19"/>
        </w:rPr>
        <w:t xml:space="preserve"> (</w:t>
      </w:r>
      <w:r w:rsidRPr="000C520E">
        <w:rPr>
          <w:rFonts w:ascii="Arial" w:hAnsi="Arial" w:cs="Arial"/>
          <w:sz w:val="19"/>
          <w:szCs w:val="19"/>
        </w:rPr>
        <w:t xml:space="preserve">príloha č. </w:t>
      </w:r>
      <w:r w:rsidR="00407B17">
        <w:rPr>
          <w:rFonts w:ascii="Arial" w:hAnsi="Arial" w:cs="Arial"/>
          <w:sz w:val="19"/>
          <w:szCs w:val="19"/>
        </w:rPr>
        <w:t>6</w:t>
      </w:r>
      <w:r w:rsidRPr="000C520E">
        <w:rPr>
          <w:rFonts w:ascii="Arial" w:hAnsi="Arial" w:cs="Arial"/>
          <w:sz w:val="19"/>
          <w:szCs w:val="19"/>
        </w:rPr>
        <w:t xml:space="preserve"> ak relevantné)</w:t>
      </w:r>
      <w:r w:rsidR="001F2A24">
        <w:rPr>
          <w:rFonts w:ascii="Arial" w:hAnsi="Arial" w:cs="Arial"/>
          <w:sz w:val="19"/>
          <w:szCs w:val="19"/>
        </w:rPr>
        <w:t>,</w:t>
      </w:r>
    </w:p>
    <w:p w14:paraId="3E744590" w14:textId="3D5E64F8" w:rsidR="00486549" w:rsidRPr="001F2A24" w:rsidRDefault="001F2A24" w:rsidP="005B7173">
      <w:pPr>
        <w:pStyle w:val="Odsekzoznamu"/>
        <w:numPr>
          <w:ilvl w:val="0"/>
          <w:numId w:val="68"/>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7A55D1F6" w14:textId="0E286938"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lastRenderedPageBreak/>
        <w:t xml:space="preserve">Stravovanie </w:t>
      </w:r>
    </w:p>
    <w:p w14:paraId="7A55D1F7" w14:textId="31810989"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8" w14:textId="39356426"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9" w14:textId="76EA8C81" w:rsidR="009D7F63" w:rsidRPr="0073389C" w:rsidRDefault="009D7F63"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46D1949B"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7A55D1FA" w14:textId="3A610FBA" w:rsidR="009D7F63" w:rsidRPr="0073389C" w:rsidRDefault="00941A40"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579024EC" w14:textId="0356912E"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2C4B6EB6" w14:textId="1803F732" w:rsidR="00485275" w:rsidRPr="005238C1" w:rsidRDefault="00941A40" w:rsidP="005B7173">
      <w:pPr>
        <w:pStyle w:val="Default"/>
        <w:numPr>
          <w:ilvl w:val="1"/>
          <w:numId w:val="69"/>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7A55D1FC" w14:textId="4B4FF16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626BE7CA" w14:textId="6B2EE6DE" w:rsidR="00485275" w:rsidRPr="005238C1" w:rsidRDefault="009D7F63" w:rsidP="005B7173">
      <w:pPr>
        <w:pStyle w:val="Default"/>
        <w:numPr>
          <w:ilvl w:val="1"/>
          <w:numId w:val="70"/>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102"/>
      </w:r>
      <w:r w:rsidRPr="0073389C">
        <w:rPr>
          <w:rFonts w:ascii="Arial" w:hAnsi="Arial" w:cs="Arial"/>
          <w:b/>
          <w:bCs/>
          <w:position w:val="8"/>
          <w:sz w:val="19"/>
          <w:szCs w:val="19"/>
          <w:vertAlign w:val="superscript"/>
          <w:lang w:val="sk-SK"/>
        </w:rPr>
        <w:t xml:space="preserve"> </w:t>
      </w:r>
    </w:p>
    <w:p w14:paraId="7A55D209" w14:textId="1446C6B3" w:rsidR="009D7F63"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A55D20A" w14:textId="4CFDC76C"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103"/>
      </w:r>
      <w:r w:rsidRPr="0073389C">
        <w:rPr>
          <w:rFonts w:ascii="Arial" w:hAnsi="Arial" w:cs="Arial"/>
          <w:sz w:val="19"/>
          <w:szCs w:val="19"/>
          <w:lang w:val="sk-SK"/>
        </w:rPr>
        <w:t xml:space="preserve"> (preukázanie poistenia obstaraného majetku – ak relevantné), </w:t>
      </w:r>
    </w:p>
    <w:p w14:paraId="7A55D20B" w14:textId="79946659"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A55D20C" w14:textId="00658EA7" w:rsidR="009D7F63" w:rsidRPr="0073389C" w:rsidRDefault="004C2130"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7A55D20D"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A55D20E" w14:textId="47350F30"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7A55D20F" w14:textId="0960946C" w:rsidR="009D7F63" w:rsidRPr="0073389C" w:rsidRDefault="00AC1F3D"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78ECD1E4" w14:textId="015BCB36" w:rsidR="00D06CBA" w:rsidRPr="00ED3C74" w:rsidRDefault="00040457" w:rsidP="005B7173">
      <w:pPr>
        <w:pStyle w:val="Default"/>
        <w:numPr>
          <w:ilvl w:val="0"/>
          <w:numId w:val="7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7A55D211"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7A55D2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w:t>
      </w:r>
      <w:r w:rsidRPr="0073389C">
        <w:rPr>
          <w:rFonts w:ascii="Arial" w:hAnsi="Arial" w:cs="Arial"/>
          <w:sz w:val="19"/>
          <w:szCs w:val="19"/>
          <w:lang w:val="sk-SK"/>
        </w:rPr>
        <w:lastRenderedPageBreak/>
        <w:t>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7A55D213"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7A55D214"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7A55D215"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7A55D216"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7A55D217"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7A55D218"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2EA97DFD" w14:textId="398F9422"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7A55D21A"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7A55D21B"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A55D21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7A55D21D"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14:paraId="7A55D21E"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7A55D21F"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7A55D220"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7A55D221" w14:textId="30691A4F"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3D3FC8B7" w14:textId="5432BB10" w:rsidR="008879F8"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03732EE5" w14:textId="393F2A88" w:rsidR="00D06CBA" w:rsidRPr="005260D8" w:rsidRDefault="009D7F63" w:rsidP="005B7173">
      <w:pPr>
        <w:pStyle w:val="Zoznamsodrkami"/>
        <w:numPr>
          <w:ilvl w:val="0"/>
          <w:numId w:val="73"/>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37E74F02"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3FCED944"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71E1DD"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6" w14:textId="474F7574" w:rsidR="009D7F63" w:rsidRPr="00666AC8" w:rsidRDefault="003B4868" w:rsidP="005B7173">
      <w:pPr>
        <w:pStyle w:val="Default"/>
        <w:numPr>
          <w:ilvl w:val="1"/>
          <w:numId w:val="58"/>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7"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7A55D228"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7A55D229" w14:textId="6F17533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7A55D22A" w14:textId="77777777" w:rsidR="009D7F63" w:rsidRPr="0073389C" w:rsidRDefault="009D7F63" w:rsidP="009D7F63">
      <w:pPr>
        <w:spacing w:line="288" w:lineRule="auto"/>
      </w:pPr>
    </w:p>
    <w:p w14:paraId="7A55D22B" w14:textId="4D58613F" w:rsidR="009D7F63" w:rsidRPr="0073389C" w:rsidRDefault="00927EBE" w:rsidP="009D7F63">
      <w:pPr>
        <w:pStyle w:val="Nadpis3"/>
        <w:spacing w:before="120" w:after="120" w:line="288" w:lineRule="auto"/>
        <w:ind w:left="567" w:firstLine="0"/>
        <w:rPr>
          <w:lang w:val="sk-SK"/>
        </w:rPr>
      </w:pPr>
      <w:bookmarkStart w:id="117" w:name="_Toc410907876"/>
      <w:r>
        <w:rPr>
          <w:lang w:val="sk-SK"/>
        </w:rPr>
        <w:t xml:space="preserve"> </w:t>
      </w:r>
      <w:bookmarkStart w:id="118" w:name="_Toc440372876"/>
      <w:bookmarkStart w:id="119" w:name="_Toc4576195"/>
      <w:r w:rsidR="009D7F63" w:rsidRPr="0073389C">
        <w:rPr>
          <w:lang w:val="sk-SK"/>
        </w:rPr>
        <w:t>Nezrovnalosti a vysporiadanie finančných vzťahov</w:t>
      </w:r>
      <w:bookmarkEnd w:id="117"/>
      <w:bookmarkEnd w:id="118"/>
      <w:bookmarkEnd w:id="119"/>
    </w:p>
    <w:p w14:paraId="170C81DC"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55DE9F8D"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589BBAC3" w14:textId="77777777" w:rsidR="00CC0C60" w:rsidRPr="00CC0C60" w:rsidRDefault="00CC0C60" w:rsidP="0099542E">
      <w:pPr>
        <w:autoSpaceDE w:val="0"/>
        <w:autoSpaceDN w:val="0"/>
        <w:adjustRightInd w:val="0"/>
        <w:spacing w:line="276" w:lineRule="auto"/>
        <w:jc w:val="both"/>
        <w:rPr>
          <w:rFonts w:cs="Arial"/>
          <w:bCs/>
          <w:szCs w:val="19"/>
        </w:rPr>
      </w:pPr>
    </w:p>
    <w:p w14:paraId="6958C32C"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0D446440" w14:textId="77777777" w:rsidR="00CC0C60" w:rsidRPr="00E8012F" w:rsidRDefault="00CC0C60" w:rsidP="00CC0C60">
      <w:pPr>
        <w:autoSpaceDE w:val="0"/>
        <w:autoSpaceDN w:val="0"/>
        <w:adjustRightInd w:val="0"/>
        <w:jc w:val="both"/>
        <w:rPr>
          <w:rFonts w:cs="Arial"/>
          <w:bCs/>
          <w:szCs w:val="19"/>
        </w:rPr>
      </w:pPr>
    </w:p>
    <w:p w14:paraId="13C6A8FE" w14:textId="77777777" w:rsidR="00CC0C60" w:rsidRPr="00E8012F" w:rsidRDefault="00CC0C60" w:rsidP="0099542E">
      <w:pPr>
        <w:autoSpaceDE w:val="0"/>
        <w:autoSpaceDN w:val="0"/>
        <w:adjustRightInd w:val="0"/>
        <w:spacing w:line="276" w:lineRule="auto"/>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4ACC8D8D" w14:textId="77777777" w:rsidR="00AC0EAB" w:rsidRDefault="00AC0EAB" w:rsidP="00AE7CC2">
      <w:pPr>
        <w:spacing w:line="276" w:lineRule="auto"/>
        <w:jc w:val="both"/>
        <w:rPr>
          <w:rFonts w:cs="Arial"/>
          <w:szCs w:val="16"/>
        </w:rPr>
      </w:pPr>
    </w:p>
    <w:p w14:paraId="7ACE059B" w14:textId="77777777" w:rsidR="00AC0EAB" w:rsidRPr="00B22662" w:rsidRDefault="00AC0EAB" w:rsidP="0099542E">
      <w:pPr>
        <w:spacing w:line="276" w:lineRule="auto"/>
        <w:jc w:val="both"/>
      </w:pPr>
      <w:r w:rsidRPr="00B22662">
        <w:t xml:space="preserve">Z pohľadu legislatívy Slovenskej republiky má na vznik nezrovnalosti priamy dopad najmä: </w:t>
      </w:r>
    </w:p>
    <w:p w14:paraId="4CBA0D75" w14:textId="1F7E0BF6" w:rsidR="00AC0EAB" w:rsidRPr="00B22662" w:rsidRDefault="00AC0EAB" w:rsidP="005B7173">
      <w:pPr>
        <w:numPr>
          <w:ilvl w:val="0"/>
          <w:numId w:val="90"/>
        </w:numPr>
        <w:spacing w:line="276" w:lineRule="auto"/>
        <w:jc w:val="both"/>
      </w:pPr>
      <w:r w:rsidRPr="00B22662">
        <w:rPr>
          <w:b/>
        </w:rPr>
        <w:t>porušenie finančnej disciplíny</w:t>
      </w:r>
      <w:r w:rsidRPr="00B22662">
        <w:t xml:space="preserve"> podľa </w:t>
      </w:r>
      <w:r>
        <w:t xml:space="preserve">ustanovenia </w:t>
      </w:r>
      <w:r w:rsidRPr="00B22662">
        <w:t xml:space="preserve">§ 31 ods. 1 zákona o rozpočtových pravidlách verejnej správy, pričom </w:t>
      </w:r>
      <w:r w:rsidR="00F847DF">
        <w:t>toto ustanovenie definuje</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18A32EFA" w14:textId="77777777" w:rsidR="00AC0EAB" w:rsidRDefault="00AC0EAB" w:rsidP="005B7173">
      <w:pPr>
        <w:numPr>
          <w:ilvl w:val="0"/>
          <w:numId w:val="90"/>
        </w:numPr>
        <w:spacing w:line="276"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rozhodnutia Komisie č. C(2013) 9527 o stanovení a schválení usmernení o určení finančných opráv</w:t>
      </w:r>
      <w:r>
        <w:t xml:space="preserve"> v platnom znení</w:t>
      </w:r>
      <w:r w:rsidRPr="00B22662">
        <w:t xml:space="preserve">, ktoré má Komisia uplatňovať na výdavky financované Úniou v rámci zdieľaného hospodárenia pri nedodržaní pravidiel verejného obstarávania a podľa zákona o verejnom obstarávaní. </w:t>
      </w:r>
    </w:p>
    <w:p w14:paraId="474DEEC2" w14:textId="77777777" w:rsidR="00AC0EAB" w:rsidRPr="00561705"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AAA5865" w14:textId="569DA215" w:rsidR="00C15DDE"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ES, subvenčný podvod alebo machinácie pri verejnom obstarávaní a verejnej dražbe</w:t>
      </w:r>
      <w:r w:rsidR="00CC0C60">
        <w:rPr>
          <w:rFonts w:cs="Arial"/>
          <w:szCs w:val="16"/>
        </w:rPr>
        <w:t>;</w:t>
      </w:r>
    </w:p>
    <w:p w14:paraId="68A4794C" w14:textId="24456FFB" w:rsidR="00CC0C60" w:rsidRPr="00AC0EAB" w:rsidRDefault="00CC0C60"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CF5FE9">
        <w:rPr>
          <w:rFonts w:cs="Arial"/>
          <w:b/>
          <w:szCs w:val="18"/>
        </w:rPr>
        <w:t xml:space="preserve">porušenie postupov účtovania </w:t>
      </w:r>
      <w:r w:rsidRPr="00CF5FE9">
        <w:rPr>
          <w:rFonts w:cs="Arial"/>
          <w:szCs w:val="18"/>
        </w:rPr>
        <w:t>podľa zákona č. 431/2002 o účtovníctve a zákona o príspevku z</w:t>
      </w:r>
      <w:r>
        <w:rPr>
          <w:rFonts w:cs="Arial"/>
          <w:szCs w:val="18"/>
        </w:rPr>
        <w:t> </w:t>
      </w:r>
      <w:r w:rsidRPr="00CF5FE9">
        <w:rPr>
          <w:rFonts w:cs="Arial"/>
          <w:szCs w:val="18"/>
        </w:rPr>
        <w:t>EŠIF</w:t>
      </w:r>
      <w:r>
        <w:rPr>
          <w:rFonts w:cs="Arial"/>
          <w:szCs w:val="18"/>
        </w:rPr>
        <w:t>.</w:t>
      </w:r>
    </w:p>
    <w:p w14:paraId="16E5AF0D" w14:textId="77777777" w:rsidR="00CC0C60" w:rsidRDefault="00CC0C60" w:rsidP="001F303B">
      <w:pPr>
        <w:spacing w:line="276" w:lineRule="auto"/>
        <w:jc w:val="both"/>
      </w:pPr>
    </w:p>
    <w:p w14:paraId="38809E59" w14:textId="25DEE132"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7A55D22E" w14:textId="2530F3CC"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4CDA9072" w14:textId="5135C03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nadväznosti na schválenie/prerokovanie/zaslanie/oboznámenie/doručenie oficiálneho dokumentu podľa typu vykonanej kontroly/auditu/overovania, resp. nadobudnutie právoplatnosti rozhodnutia vydaného v</w:t>
      </w:r>
      <w:r>
        <w:t> </w:t>
      </w:r>
      <w:r w:rsidRPr="00CB1BAB">
        <w:t>správnom</w:t>
      </w:r>
      <w:r>
        <w:t>/súdnom</w:t>
      </w:r>
      <w:r w:rsidRPr="00CB1BAB">
        <w:t xml:space="preserve"> konaní.</w:t>
      </w:r>
    </w:p>
    <w:p w14:paraId="7AACBEC6" w14:textId="4056224D"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2D06F9B"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11564C7A" w14:textId="77777777"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ďalej aj ako ŽoV ).</w:t>
      </w:r>
    </w:p>
    <w:p w14:paraId="36C09C85" w14:textId="7CB47B95"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6DBE9CB7" w14:textId="3360904D"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16416DA4" w14:textId="1C350530"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14B51FEB" w14:textId="2282337C"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3615D0BA" w14:textId="465B77A4"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726BE951" w14:textId="5AA480A4"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7A55D22F"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55D230" w14:textId="131EC79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7A55D231" w14:textId="500913F6"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7A55D232" w14:textId="6B81E5C8"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7A55D233" w14:textId="13B5F77E"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7A55D234" w14:textId="010128D9"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7A55D235" w14:textId="675BA7F5" w:rsidR="009D7F63" w:rsidRPr="0073389C" w:rsidRDefault="00524982" w:rsidP="005B7173">
      <w:pPr>
        <w:numPr>
          <w:ilvl w:val="0"/>
          <w:numId w:val="96"/>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w:t>
      </w:r>
      <w:r w:rsidR="009D7F63" w:rsidRPr="0073389C">
        <w:lastRenderedPageBreak/>
        <w:t>povinností, resp. nesplnenie týchto povinností je spojené s povinnosťou vrátenia finančných prostriedkov;</w:t>
      </w:r>
    </w:p>
    <w:p w14:paraId="7A55D236" w14:textId="69A6AA42" w:rsidR="009D7F63" w:rsidRPr="0073389C" w:rsidRDefault="00FC31BD" w:rsidP="005B7173">
      <w:pPr>
        <w:numPr>
          <w:ilvl w:val="0"/>
          <w:numId w:val="96"/>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A55D237" w14:textId="082F335A" w:rsidR="009D7F63" w:rsidRPr="0073389C" w:rsidRDefault="009D7F63" w:rsidP="005B7173">
      <w:pPr>
        <w:numPr>
          <w:ilvl w:val="0"/>
          <w:numId w:val="96"/>
        </w:numPr>
        <w:autoSpaceDE w:val="0"/>
        <w:autoSpaceDN w:val="0"/>
        <w:adjustRightInd w:val="0"/>
        <w:spacing w:before="120" w:after="120" w:line="288" w:lineRule="auto"/>
        <w:jc w:val="both"/>
      </w:pPr>
      <w:r w:rsidRPr="0073389C">
        <w:t>a iných (napr. bol vytvorený príjem z projektu).</w:t>
      </w:r>
    </w:p>
    <w:p w14:paraId="6F29521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40,00 EUR, tento NFP alebo jeho časť poskytovateľ nevymáha. </w:t>
      </w:r>
    </w:p>
    <w:p w14:paraId="437F30AB" w14:textId="2168C7C9"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7A55D238" w14:textId="017AEDB6"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65725EE1" w14:textId="77777777" w:rsidR="00A26354"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0014162C">
        <w:t>.</w:t>
      </w:r>
    </w:p>
    <w:p w14:paraId="1F5CF6E9" w14:textId="419DA3B3" w:rsidR="00A26354" w:rsidRPr="00F5767E" w:rsidRDefault="00A26354" w:rsidP="0099542E">
      <w:pPr>
        <w:autoSpaceDE w:val="0"/>
        <w:autoSpaceDN w:val="0"/>
        <w:adjustRightInd w:val="0"/>
        <w:spacing w:before="120" w:line="276" w:lineRule="auto"/>
        <w:jc w:val="both"/>
      </w:pPr>
      <w:r w:rsidRPr="0099542E">
        <w:t xml:space="preserve">V prípade vysporiadania finančných vzťahov na </w:t>
      </w:r>
      <w:r w:rsidRPr="00F5767E">
        <w:t>základe vlastnej iniciatívy P</w:t>
      </w:r>
      <w:r w:rsidRPr="0099542E">
        <w:t xml:space="preserve">rijímateľa, </w:t>
      </w:r>
      <w:r w:rsidRPr="00F5767E">
        <w:t>P</w:t>
      </w:r>
      <w:r w:rsidRPr="0099542E">
        <w:t xml:space="preserve">rijímateľ oznámi zodpovedajúcu sumu vrátenia </w:t>
      </w:r>
      <w:r>
        <w:t>RO pre O</w:t>
      </w:r>
      <w:r w:rsidR="00DC044B">
        <w:t>P</w:t>
      </w:r>
      <w:r>
        <w:t xml:space="preserve"> EVS</w:t>
      </w:r>
      <w:r w:rsidRPr="0099542E">
        <w:t xml:space="preserve">  prostredníctvom verejnej časti ITMS, čím sa zabezpečí aj evidencia pohľadávky</w:t>
      </w:r>
      <w:r w:rsidRPr="00F5767E">
        <w:t xml:space="preserve"> v ISUF. Pri realizácii úhrady P</w:t>
      </w:r>
      <w:r w:rsidRPr="0099542E">
        <w:t xml:space="preserve">rijímateľ postupuje v zmysle podmienok zmluvy o poskytnutí </w:t>
      </w:r>
      <w:r>
        <w:t>NFP</w:t>
      </w:r>
      <w:r w:rsidRPr="0099542E">
        <w:t>.</w:t>
      </w:r>
      <w:r w:rsidRPr="00BB2709">
        <w:t xml:space="preserve"> </w:t>
      </w:r>
    </w:p>
    <w:p w14:paraId="65AD9E33" w14:textId="77777777" w:rsidR="00034716" w:rsidRPr="00BB2709" w:rsidRDefault="00034716" w:rsidP="0099542E">
      <w:pPr>
        <w:spacing w:line="288" w:lineRule="auto"/>
        <w:jc w:val="both"/>
      </w:pPr>
    </w:p>
    <w:p w14:paraId="1E43BDE6" w14:textId="579DE0DE"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 a </w:t>
      </w:r>
      <w:r>
        <w:t>zároveň aj písomne P</w:t>
      </w:r>
      <w:r w:rsidRPr="00BB2709">
        <w:t xml:space="preserve">oskytovateľovi, s ktorým má uzatvorenú </w:t>
      </w:r>
      <w:r>
        <w:t xml:space="preserve">zmluvu o poskytnutí NFP spolu s  </w:t>
      </w:r>
      <w:r w:rsidRPr="00BB2709">
        <w:t xml:space="preserve">výpisom z bankového účtu, resp. </w:t>
      </w:r>
      <w:r>
        <w:t xml:space="preserve">aktuálne vytlačeným ELUR-om preukazujúcim </w:t>
      </w:r>
      <w:r w:rsidRPr="00BB2709">
        <w:t xml:space="preserve">úpravu rozpočtu formou rozpočtového opatrenia. </w:t>
      </w:r>
    </w:p>
    <w:p w14:paraId="45508CD8" w14:textId="4FA8D08D"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 na základe 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14:paraId="00230516" w14:textId="1A5596D4"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14:paraId="1B3E31B4" w14:textId="1707AD1F"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w:t>
      </w:r>
      <w:r w:rsidR="00C327E3" w:rsidRPr="00561705">
        <w:rPr>
          <w:rFonts w:cs="Arial"/>
          <w:szCs w:val="16"/>
        </w:rPr>
        <w:lastRenderedPageBreak/>
        <w:t xml:space="preserve">prostriedkov v rámci finančného riadenia štrukturálnych fondov, Kohézneho fondu, Európskeho fondu pre rybné hospodárstvo a Európskeho námorného a rybárskeho fondu. </w:t>
      </w:r>
    </w:p>
    <w:p w14:paraId="50F832CE" w14:textId="2701CB89"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7A55D23F" w14:textId="4EDEC3BB"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7A55D240" w14:textId="4D688519"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7A55D241" w14:textId="54D38B0E"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7A55D242" w14:textId="32936A56"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0BF7B231" w14:textId="7E31C195"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bookmarkStart w:id="120" w:name="_Toc415497561"/>
      <w:r w:rsidRPr="00513A1A">
        <w:rPr>
          <w:rStyle w:val="normaltextrun"/>
          <w:rFonts w:ascii="Arial" w:hAnsi="Arial" w:cs="Arial"/>
          <w:b/>
          <w:bCs/>
          <w:iCs/>
          <w:sz w:val="19"/>
          <w:szCs w:val="19"/>
        </w:rPr>
        <w:t>Zabezpečenie pohľadávok</w:t>
      </w:r>
    </w:p>
    <w:p w14:paraId="387BAC70" w14:textId="70AFF8DD"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B9305B9"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524F7D85"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4E8F4623" w14:textId="3B1E1EA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698278F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4D687EAA" w14:textId="25BC057C"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3CD02A28" w14:textId="5182145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18EE17A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010F04D8" w14:textId="5A7990A3"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lastRenderedPageBreak/>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3839806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10FFB029" w14:textId="6F9317C8"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3C15D170"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C10868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11060F3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308345FE"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0BC496BD" w14:textId="45BF9753"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120"/>
    </w:p>
    <w:p w14:paraId="0FD7844A" w14:textId="2B9FA7F6"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p>
    <w:p w14:paraId="4AF56E0F"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E845C30" w14:textId="5FF2C103"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0C8121FC" w14:textId="77777777" w:rsidR="00DB2AD2" w:rsidRPr="00BB0EBF" w:rsidRDefault="00DB2AD2" w:rsidP="00E8012F">
      <w:pPr>
        <w:overflowPunct w:val="0"/>
        <w:autoSpaceDE w:val="0"/>
        <w:autoSpaceDN w:val="0"/>
        <w:adjustRightInd w:val="0"/>
        <w:jc w:val="both"/>
        <w:textAlignment w:val="baseline"/>
        <w:rPr>
          <w:rFonts w:cs="Arial"/>
          <w:szCs w:val="19"/>
        </w:rPr>
      </w:pPr>
    </w:p>
    <w:p w14:paraId="05FC334A" w14:textId="2BDAE9ED"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Prijímateľ je povinný najneskôr v termíne do 15. januára nasledujúceho roka po roku, v ktorom výnos vznikol, zaslať informáciu o výške skutočných výnosov na bankovom účte (platí aj v prípade výnosu ≤ 0) spolu s kópiami bankových výpisov z účtu, resp. účtov v prípade pripisovania úrokov na iný bankový účet prijímateľa za príslušný rok </w:t>
      </w:r>
      <w:r w:rsidR="0042370B" w:rsidRPr="0042370B">
        <w:rPr>
          <w:rFonts w:cs="Arial"/>
          <w:bCs/>
          <w:szCs w:val="19"/>
        </w:rPr>
        <w:t xml:space="preserve">elektronicky na pjmvsr@minv.sk alebo </w:t>
      </w:r>
      <w:r w:rsidRPr="00C67387">
        <w:rPr>
          <w:rFonts w:cs="Arial"/>
          <w:bCs/>
          <w:szCs w:val="19"/>
        </w:rPr>
        <w:t>poštou na adresu platobnej jednotky MV SR.</w:t>
      </w:r>
    </w:p>
    <w:p w14:paraId="374846F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p>
    <w:p w14:paraId="6AD67A11" w14:textId="6B37C09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v termíne do 31. januára nasledujúceho roka po roku, v ktorom výnos vznikol, odviesť skutočný výnos na príjmový účet platobnej jednotky MV SR</w:t>
      </w:r>
      <w:r w:rsidR="00286952">
        <w:rPr>
          <w:rFonts w:cs="Arial"/>
          <w:bCs/>
          <w:szCs w:val="19"/>
        </w:rPr>
        <w:t>.</w:t>
      </w:r>
      <w:r w:rsidRPr="00C67387">
        <w:rPr>
          <w:rFonts w:cs="Arial"/>
          <w:bCs/>
          <w:szCs w:val="19"/>
        </w:rPr>
        <w:t xml:space="preserve"> </w:t>
      </w:r>
      <w:r w:rsidR="00286952">
        <w:rPr>
          <w:rFonts w:cs="Arial"/>
          <w:bCs/>
          <w:szCs w:val="19"/>
        </w:rPr>
        <w:t xml:space="preserve">Odvod výnosov prijímateľ potvrdí </w:t>
      </w:r>
      <w:r w:rsidR="00CC0386">
        <w:rPr>
          <w:rFonts w:cs="Arial"/>
          <w:bCs/>
          <w:szCs w:val="19"/>
        </w:rPr>
        <w:t xml:space="preserve">zaslaním </w:t>
      </w:r>
      <w:r w:rsidR="00286952">
        <w:rPr>
          <w:rFonts w:cs="Arial"/>
          <w:bCs/>
          <w:szCs w:val="19"/>
        </w:rPr>
        <w:t>výpisu z osobitného účtu</w:t>
      </w:r>
      <w:r w:rsidR="0042370B" w:rsidRPr="0042370B">
        <w:t xml:space="preserve"> </w:t>
      </w:r>
      <w:r w:rsidR="0042370B" w:rsidRPr="0042370B">
        <w:rPr>
          <w:rFonts w:cs="Arial"/>
          <w:bCs/>
          <w:szCs w:val="19"/>
        </w:rPr>
        <w:t xml:space="preserve">elektronicky na pjmvsr@minv.sk alebo </w:t>
      </w:r>
      <w:r w:rsidR="00CC0386">
        <w:rPr>
          <w:rFonts w:cs="Arial"/>
          <w:bCs/>
          <w:szCs w:val="19"/>
        </w:rPr>
        <w:t>na adresu platobnej jednotky</w:t>
      </w:r>
      <w:r w:rsidR="00D419AB" w:rsidRPr="00C67387">
        <w:rPr>
          <w:rFonts w:cs="Arial"/>
          <w:bCs/>
          <w:szCs w:val="19"/>
        </w:rPr>
        <w:t xml:space="preserve"> MV SR</w:t>
      </w:r>
      <w:r w:rsidR="00286952">
        <w:rPr>
          <w:rFonts w:cs="Arial"/>
          <w:bCs/>
          <w:szCs w:val="19"/>
        </w:rPr>
        <w:t>.</w:t>
      </w:r>
    </w:p>
    <w:p w14:paraId="4115DB4E"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7E8B265C"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1B23C4E9" w14:textId="77777777" w:rsidTr="00DB2AD2">
        <w:trPr>
          <w:trHeight w:val="445"/>
        </w:trPr>
        <w:tc>
          <w:tcPr>
            <w:tcW w:w="2093" w:type="dxa"/>
            <w:vAlign w:val="center"/>
          </w:tcPr>
          <w:p w14:paraId="3B4B8E42"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5C9D571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59F34906" w14:textId="77777777" w:rsidTr="00DB2AD2">
        <w:trPr>
          <w:trHeight w:val="407"/>
        </w:trPr>
        <w:tc>
          <w:tcPr>
            <w:tcW w:w="2093" w:type="dxa"/>
            <w:vAlign w:val="center"/>
          </w:tcPr>
          <w:p w14:paraId="2D8DD027"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47725D6"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2643AD97" w14:textId="77777777" w:rsidTr="00DB2AD2">
        <w:trPr>
          <w:trHeight w:val="557"/>
        </w:trPr>
        <w:tc>
          <w:tcPr>
            <w:tcW w:w="2093" w:type="dxa"/>
            <w:vAlign w:val="center"/>
          </w:tcPr>
          <w:p w14:paraId="6545538E"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2FA34966"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09113A7D" w14:textId="77777777" w:rsidTr="00DB2AD2">
        <w:trPr>
          <w:trHeight w:val="403"/>
        </w:trPr>
        <w:tc>
          <w:tcPr>
            <w:tcW w:w="2093" w:type="dxa"/>
            <w:vAlign w:val="center"/>
          </w:tcPr>
          <w:p w14:paraId="0D67440A"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4DA9E05D" w14:textId="59EDE7A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r w:rsidR="00C67387" w:rsidRPr="00C67387" w14:paraId="20FA8980" w14:textId="77777777" w:rsidTr="00DB2AD2">
        <w:trPr>
          <w:trHeight w:val="570"/>
        </w:trPr>
        <w:tc>
          <w:tcPr>
            <w:tcW w:w="2093" w:type="dxa"/>
            <w:vAlign w:val="center"/>
          </w:tcPr>
          <w:p w14:paraId="74FD73B2" w14:textId="77777777" w:rsidR="00C67387" w:rsidRPr="00C67387" w:rsidRDefault="00C67387" w:rsidP="00C67387">
            <w:pPr>
              <w:rPr>
                <w:rFonts w:eastAsia="Times New Roman" w:cs="Arial"/>
                <w:bCs/>
                <w:szCs w:val="19"/>
              </w:rPr>
            </w:pPr>
            <w:r w:rsidRPr="00C67387">
              <w:rPr>
                <w:rFonts w:eastAsia="Times New Roman" w:cs="Arial"/>
                <w:bCs/>
                <w:szCs w:val="19"/>
              </w:rPr>
              <w:lastRenderedPageBreak/>
              <w:t>Správa pre prijímateľa:</w:t>
            </w:r>
          </w:p>
        </w:tc>
        <w:tc>
          <w:tcPr>
            <w:tcW w:w="4678" w:type="dxa"/>
            <w:vAlign w:val="center"/>
          </w:tcPr>
          <w:p w14:paraId="3A4C6CE6" w14:textId="3416758B" w:rsidR="00C67387" w:rsidRPr="00C67387" w:rsidRDefault="00C67387" w:rsidP="00C75340">
            <w:pPr>
              <w:tabs>
                <w:tab w:val="left" w:pos="2622"/>
                <w:tab w:val="left" w:pos="2977"/>
              </w:tabs>
              <w:rPr>
                <w:rFonts w:eastAsia="Times New Roman" w:cs="Arial"/>
                <w:bCs/>
                <w:szCs w:val="19"/>
              </w:rPr>
            </w:pPr>
            <w:r w:rsidRPr="00C67387">
              <w:rPr>
                <w:rFonts w:eastAsia="Times New Roman" w:cs="Arial"/>
                <w:bCs/>
                <w:szCs w:val="19"/>
              </w:rPr>
              <w:t xml:space="preserve">kód projektu </w:t>
            </w:r>
            <w:r w:rsidR="00C75340">
              <w:rPr>
                <w:rFonts w:eastAsia="Times New Roman" w:cs="Arial"/>
                <w:bCs/>
                <w:szCs w:val="19"/>
              </w:rPr>
              <w:t xml:space="preserve">a za ním slová </w:t>
            </w:r>
            <w:r w:rsidR="0042370B">
              <w:rPr>
                <w:rFonts w:eastAsia="Times New Roman" w:cs="Arial"/>
                <w:bCs/>
                <w:szCs w:val="19"/>
              </w:rPr>
              <w:t>„</w:t>
            </w:r>
            <w:r w:rsidR="00C75340">
              <w:rPr>
                <w:rFonts w:eastAsia="Times New Roman" w:cs="Arial"/>
                <w:bCs/>
                <w:szCs w:val="19"/>
              </w:rPr>
              <w:t>výnosy ŠR</w:t>
            </w:r>
            <w:r w:rsidR="0042370B">
              <w:rPr>
                <w:rFonts w:eastAsia="Times New Roman" w:cs="Arial"/>
                <w:bCs/>
                <w:szCs w:val="19"/>
              </w:rPr>
              <w:t>“</w:t>
            </w:r>
          </w:p>
        </w:tc>
      </w:tr>
    </w:tbl>
    <w:p w14:paraId="4679B417"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45FE9FDC"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54479C07" w14:textId="77777777" w:rsidR="00C67387" w:rsidRDefault="00C67387" w:rsidP="00C67387">
      <w:pPr>
        <w:overflowPunct w:val="0"/>
        <w:autoSpaceDE w:val="0"/>
        <w:autoSpaceDN w:val="0"/>
        <w:adjustRightInd w:val="0"/>
        <w:jc w:val="both"/>
        <w:textAlignment w:val="baseline"/>
        <w:rPr>
          <w:rFonts w:cs="Arial"/>
          <w:bCs/>
          <w:szCs w:val="19"/>
        </w:rPr>
      </w:pPr>
    </w:p>
    <w:p w14:paraId="3B8E9786" w14:textId="75833FB5"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70F1CD0B"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A39A1F7" w14:textId="326EE9C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14:paraId="7007705F" w14:textId="77777777" w:rsidR="00C67387" w:rsidRPr="00C67387" w:rsidRDefault="00C67387" w:rsidP="00C67387">
      <w:pPr>
        <w:rPr>
          <w:rFonts w:cs="Arial"/>
          <w:bCs/>
          <w:szCs w:val="19"/>
        </w:rPr>
      </w:pPr>
    </w:p>
    <w:p w14:paraId="686EDF13" w14:textId="16D48F6D"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2C33B816" w14:textId="77777777" w:rsidR="00DB2AD2" w:rsidRPr="00C67387" w:rsidRDefault="00DB2AD2" w:rsidP="00E8012F">
      <w:pPr>
        <w:rPr>
          <w:rFonts w:cs="Arial"/>
          <w:bCs/>
          <w:szCs w:val="19"/>
        </w:rPr>
      </w:pPr>
    </w:p>
    <w:p w14:paraId="0070D1C5"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032C1B55"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4E21382A"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B746FA4"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6CEBEA00"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317CF2EB" w14:textId="77777777" w:rsidR="00C67387" w:rsidRPr="00C67387" w:rsidRDefault="00C67387" w:rsidP="000124A2">
      <w:pPr>
        <w:spacing w:line="288" w:lineRule="auto"/>
        <w:rPr>
          <w:rFonts w:cs="Arial"/>
          <w:bCs/>
          <w:szCs w:val="19"/>
        </w:rPr>
      </w:pPr>
      <w:r w:rsidRPr="00C67387">
        <w:rPr>
          <w:rFonts w:cs="Arial"/>
          <w:bCs/>
          <w:szCs w:val="19"/>
        </w:rPr>
        <w:t>Pribinova 2</w:t>
      </w:r>
    </w:p>
    <w:p w14:paraId="7A55D244" w14:textId="0E7F530C"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7A55D245" w14:textId="77777777" w:rsidR="009D7F63" w:rsidRPr="0073389C" w:rsidRDefault="009D7F63" w:rsidP="009D7F63">
      <w:pPr>
        <w:pStyle w:val="Nadpis2"/>
        <w:spacing w:line="288" w:lineRule="auto"/>
        <w:ind w:left="0" w:firstLine="0"/>
        <w:rPr>
          <w:lang w:val="sk-SK"/>
        </w:rPr>
      </w:pPr>
      <w:bookmarkStart w:id="121" w:name="_Toc410905149"/>
      <w:bookmarkStart w:id="122" w:name="_Toc410907877"/>
      <w:bookmarkStart w:id="123" w:name="_Toc440372877"/>
      <w:bookmarkStart w:id="124" w:name="_Toc4576196"/>
      <w:bookmarkEnd w:id="121"/>
      <w:r w:rsidRPr="0073389C">
        <w:rPr>
          <w:lang w:val="sk-SK"/>
        </w:rPr>
        <w:t>Verejné obstarávanie</w:t>
      </w:r>
      <w:bookmarkEnd w:id="122"/>
      <w:bookmarkEnd w:id="123"/>
      <w:bookmarkEnd w:id="124"/>
    </w:p>
    <w:p w14:paraId="7A55D246" w14:textId="738F16D2" w:rsidR="009D7F63" w:rsidRPr="0073389C" w:rsidRDefault="009D7F63" w:rsidP="00A10CB2">
      <w:pPr>
        <w:autoSpaceDE w:val="0"/>
        <w:autoSpaceDN w:val="0"/>
        <w:adjustRightInd w:val="0"/>
        <w:spacing w:before="120" w:after="120" w:line="288" w:lineRule="auto"/>
        <w:jc w:val="both"/>
      </w:pPr>
      <w:bookmarkStart w:id="125" w:name="p22-2-a"/>
      <w:bookmarkStart w:id="126" w:name="p23-5"/>
      <w:bookmarkStart w:id="127" w:name="p23-6"/>
      <w:bookmarkStart w:id="128" w:name="p24"/>
      <w:bookmarkStart w:id="129" w:name="_Toc409190739"/>
      <w:bookmarkStart w:id="130" w:name="_Toc360031225"/>
      <w:bookmarkEnd w:id="125"/>
      <w:bookmarkEnd w:id="126"/>
      <w:bookmarkEnd w:id="127"/>
      <w:bookmarkEnd w:id="128"/>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104"/>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105"/>
      </w:r>
      <w:r w:rsidRPr="0073389C">
        <w:t>.</w:t>
      </w:r>
    </w:p>
    <w:p w14:paraId="7A55D247" w14:textId="7FEE7FD4" w:rsidR="009D7F63" w:rsidRDefault="00124F19" w:rsidP="009D7F63">
      <w:pPr>
        <w:autoSpaceDE w:val="0"/>
        <w:autoSpaceDN w:val="0"/>
        <w:adjustRightInd w:val="0"/>
        <w:spacing w:before="120" w:after="120" w:line="288" w:lineRule="auto"/>
        <w:jc w:val="both"/>
      </w:pPr>
      <w:r w:rsidRPr="00124F19">
        <w:t>Pravidlá, postupy a odporúčania uvádzané v</w:t>
      </w:r>
      <w:r w:rsidR="000D12F0">
        <w:t xml:space="preserve"> časti 2.5 tejto </w:t>
      </w:r>
      <w:r w:rsidRPr="00124F19">
        <w:t>príručk</w:t>
      </w:r>
      <w:r w:rsidR="000D12F0">
        <w:t>y</w:t>
      </w:r>
      <w:r w:rsidRPr="00124F19">
        <w:t xml:space="preserve"> vo verzii 2.2 a nasledovných sa vzťahujú na znenie zákona č. 343/2015 Z. z. o verejnom obstarávaní a o zmene a doplnení niektorých zákonov účinného od 18.04.2016, t.j. na postup zadávania zákazky začatý po 17.04.2016. </w:t>
      </w:r>
    </w:p>
    <w:p w14:paraId="695C8D17" w14:textId="6608E49C" w:rsidR="00A737D2" w:rsidRPr="00A737D2" w:rsidRDefault="00A737D2" w:rsidP="00A737D2">
      <w:pPr>
        <w:autoSpaceDE w:val="0"/>
        <w:autoSpaceDN w:val="0"/>
        <w:adjustRightInd w:val="0"/>
        <w:spacing w:before="120" w:after="120" w:line="288" w:lineRule="auto"/>
        <w:jc w:val="both"/>
      </w:pPr>
      <w:r w:rsidRPr="00A737D2">
        <w:t xml:space="preserve">Finančná kontrola verejného obstarávania sa vykoná podľa verzie príručky účinnej v čase predloženia dokumentácie z verejného obstarávania na kontrolu </w:t>
      </w:r>
      <w:r w:rsidR="00D519DF">
        <w:t>poskytovateľovi</w:t>
      </w:r>
      <w:r w:rsidRPr="00A737D2">
        <w:t xml:space="preserve"> s prihliadnutím na znenie ZVO, resp. zákona č. 25/2006 Z.z. o verejnom obstarávaní a o zmene a doplnení niektorých zákonov, účinné v čase </w:t>
      </w:r>
      <w:r w:rsidR="00D519DF">
        <w:t>odoslania oznámenia o vyhlásení verejného obstarávania, výzvy na predkladanie ponúk do vestníka ÚVO na uverejnenie, zverejnenia zákazky na elektronickom trhovisku, resp odoslania výziev na predkladanie ponúk v prípade zákazky s nízkymi hodnotami</w:t>
      </w:r>
      <w:r w:rsidRPr="00A737D2">
        <w:t>.</w:t>
      </w:r>
    </w:p>
    <w:p w14:paraId="790D5DA9" w14:textId="77777777" w:rsidR="00A737D2" w:rsidRPr="0073389C" w:rsidRDefault="00A737D2" w:rsidP="009D7F63">
      <w:pPr>
        <w:autoSpaceDE w:val="0"/>
        <w:autoSpaceDN w:val="0"/>
        <w:adjustRightInd w:val="0"/>
        <w:spacing w:before="120" w:after="120" w:line="288" w:lineRule="auto"/>
        <w:jc w:val="both"/>
      </w:pPr>
    </w:p>
    <w:p w14:paraId="7A55D248" w14:textId="77777777" w:rsidR="009D7F63" w:rsidRPr="0073389C" w:rsidRDefault="009D7F63" w:rsidP="009D7F63">
      <w:pPr>
        <w:pStyle w:val="Nadpis3"/>
        <w:ind w:left="567" w:firstLine="0"/>
        <w:rPr>
          <w:rFonts w:cs="Arial"/>
          <w:lang w:val="sk-SK"/>
        </w:rPr>
      </w:pPr>
      <w:bookmarkStart w:id="131" w:name="_Toc440372878"/>
      <w:bookmarkStart w:id="132" w:name="_Toc4576197"/>
      <w:r w:rsidRPr="0073389C">
        <w:rPr>
          <w:rFonts w:cs="Arial"/>
          <w:lang w:val="sk-SK"/>
        </w:rPr>
        <w:lastRenderedPageBreak/>
        <w:t>Plán obstarávaní</w:t>
      </w:r>
      <w:bookmarkEnd w:id="129"/>
      <w:bookmarkEnd w:id="130"/>
      <w:bookmarkEnd w:id="131"/>
      <w:bookmarkEnd w:id="132"/>
    </w:p>
    <w:p w14:paraId="518D9C3A" w14:textId="2FC9BA9F" w:rsidR="006451E8" w:rsidRPr="006451E8" w:rsidRDefault="009D7F63" w:rsidP="006451E8">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006451E8" w:rsidRPr="006451E8">
        <w:t xml:space="preserve">Prijímateľ je ku každej zákazke povinný  predložiť </w:t>
      </w:r>
      <w:r w:rsidR="006451E8" w:rsidRPr="006451E8">
        <w:rPr>
          <w:i/>
        </w:rPr>
        <w:t xml:space="preserve">plán obstarávaní </w:t>
      </w:r>
      <w:r w:rsidR="006451E8" w:rsidRPr="001F7F84">
        <w:rPr>
          <w:i/>
        </w:rPr>
        <w:t xml:space="preserve">tovarov, služieb alebo stavebných </w:t>
      </w:r>
      <w:r w:rsidR="006451E8" w:rsidRPr="001F7F84">
        <w:t>(vzor príloha č. 20)</w:t>
      </w:r>
      <w:r w:rsidR="006451E8">
        <w:rPr>
          <w:i/>
        </w:rPr>
        <w:t xml:space="preserve"> </w:t>
      </w:r>
      <w:r w:rsidR="006451E8" w:rsidRPr="001F7F84">
        <w:rPr>
          <w:i/>
        </w:rPr>
        <w:t>prác</w:t>
      </w:r>
      <w:r w:rsidR="006451E8" w:rsidRPr="006451E8">
        <w:t xml:space="preserve"> rovnakého charakteru ako je predmet príslušnej zákazky za kalendárny rok a celú dĺžku realizácie projektu/projektov, v ktorom bola/bude zákazka vyhlásená  . Pri vypracovaní plánu obstarávaní je prijímateľ povinný zohľadniť aj výdavky na tovary/služby/práce obstarávané v rámci iných projektov financovaných z iných zdrojov EÚ a súčasne aj výdavky z verejných zdrojov, ktoré sú určené pre vlastnú potrebu za organizáciu. Tento plán obsahuje minimálne tieto údaje:</w:t>
      </w:r>
    </w:p>
    <w:p w14:paraId="40AF49CB" w14:textId="77777777" w:rsidR="006451E8" w:rsidRPr="006451E8" w:rsidRDefault="006451E8" w:rsidP="005B7173">
      <w:pPr>
        <w:pStyle w:val="Odsekzoznamu"/>
        <w:numPr>
          <w:ilvl w:val="0"/>
          <w:numId w:val="98"/>
        </w:numPr>
        <w:spacing w:before="120" w:after="120" w:line="288" w:lineRule="auto"/>
      </w:pPr>
      <w:r w:rsidRPr="006451E8">
        <w:t>názov predmetu zákazky,</w:t>
      </w:r>
    </w:p>
    <w:p w14:paraId="1FAEB9BB" w14:textId="77777777" w:rsidR="006451E8" w:rsidRPr="006451E8" w:rsidRDefault="006451E8" w:rsidP="005B7173">
      <w:pPr>
        <w:pStyle w:val="Odsekzoznamu"/>
        <w:numPr>
          <w:ilvl w:val="0"/>
          <w:numId w:val="98"/>
        </w:numPr>
        <w:spacing w:before="120" w:after="120" w:line="288" w:lineRule="auto"/>
      </w:pPr>
      <w:r w:rsidRPr="006451E8">
        <w:t>stručný opis predmetu zákazky,</w:t>
      </w:r>
    </w:p>
    <w:p w14:paraId="0D17EB44" w14:textId="77777777" w:rsidR="006451E8" w:rsidRPr="006451E8" w:rsidRDefault="006451E8" w:rsidP="005B7173">
      <w:pPr>
        <w:pStyle w:val="Odsekzoznamu"/>
        <w:numPr>
          <w:ilvl w:val="0"/>
          <w:numId w:val="98"/>
        </w:numPr>
        <w:spacing w:before="120" w:after="120" w:line="288" w:lineRule="auto"/>
      </w:pPr>
      <w:r w:rsidRPr="006451E8">
        <w:t>predpokladaná hodnota zákazky/hodnota zákazky bez DPH,</w:t>
      </w:r>
    </w:p>
    <w:p w14:paraId="69A9493F" w14:textId="77777777" w:rsidR="006451E8" w:rsidRPr="006451E8" w:rsidRDefault="006451E8" w:rsidP="005B7173">
      <w:pPr>
        <w:pStyle w:val="Odsekzoznamu"/>
        <w:numPr>
          <w:ilvl w:val="0"/>
          <w:numId w:val="98"/>
        </w:numPr>
        <w:spacing w:before="120" w:after="120" w:line="288" w:lineRule="auto"/>
      </w:pPr>
      <w:r w:rsidRPr="006451E8">
        <w:t>postup zadávania zákazky,</w:t>
      </w:r>
    </w:p>
    <w:p w14:paraId="1E6BE2E9" w14:textId="77777777" w:rsidR="006451E8" w:rsidRPr="006451E8" w:rsidRDefault="006451E8" w:rsidP="005B7173">
      <w:pPr>
        <w:pStyle w:val="Odsekzoznamu"/>
        <w:numPr>
          <w:ilvl w:val="0"/>
          <w:numId w:val="98"/>
        </w:numPr>
        <w:spacing w:before="120" w:after="120" w:line="288" w:lineRule="auto"/>
      </w:pPr>
      <w:r w:rsidRPr="006451E8">
        <w:t>členenie zákazky podľa predpokladanej hodnoty,</w:t>
      </w:r>
    </w:p>
    <w:p w14:paraId="7A55D254" w14:textId="7EDC74C2" w:rsidR="009D7F63" w:rsidRPr="0073389C" w:rsidRDefault="006451E8" w:rsidP="006451E8">
      <w:pPr>
        <w:pStyle w:val="Odsekzoznamu"/>
        <w:spacing w:before="120" w:after="120" w:line="288" w:lineRule="auto"/>
        <w:ind w:left="0"/>
        <w:contextualSpacing w:val="0"/>
        <w:jc w:val="both"/>
      </w:pPr>
      <w:r w:rsidRPr="006451E8">
        <w:t>plánovaný dátum vyhlásenia /dátum zadávania zákazky.</w:t>
      </w:r>
    </w:p>
    <w:p w14:paraId="54D4F3CE" w14:textId="053A7832"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r w:rsidR="00D72FDB" w:rsidRPr="00D72FDB">
        <w:t>Prijímateľ predloží poskytovateľovi plán obstarávaní spolu s dokumentáciou k procesu verejného obstarávania pri prvej fáze administratívnej finančnej kontroly  vykonávanej poskytovateľom (prvá ex-ante kontrola, druhá ex-ante kontrola alebo štandardná ex-post kontrola).</w:t>
      </w:r>
    </w:p>
    <w:p w14:paraId="7A55D25B" w14:textId="77777777" w:rsidR="009D7F63" w:rsidRPr="0073389C" w:rsidRDefault="009D7F63" w:rsidP="009D7F63">
      <w:pPr>
        <w:spacing w:before="120" w:after="120" w:line="288" w:lineRule="auto"/>
        <w:jc w:val="both"/>
      </w:pPr>
    </w:p>
    <w:p w14:paraId="7A55D25C" w14:textId="77777777" w:rsidR="009D7F63" w:rsidRPr="0073389C" w:rsidRDefault="009D7F63" w:rsidP="009D7F63">
      <w:pPr>
        <w:pStyle w:val="Nadpis3"/>
        <w:ind w:left="567" w:firstLine="0"/>
        <w:rPr>
          <w:lang w:val="sk-SK"/>
        </w:rPr>
      </w:pPr>
      <w:bookmarkStart w:id="133" w:name="_Toc359942925"/>
      <w:bookmarkStart w:id="134" w:name="_Toc359943221"/>
      <w:bookmarkStart w:id="135" w:name="_Toc359943517"/>
      <w:bookmarkStart w:id="136" w:name="_Toc359943819"/>
      <w:bookmarkStart w:id="137" w:name="_Toc359944121"/>
      <w:bookmarkStart w:id="138" w:name="_Toc359944421"/>
      <w:bookmarkStart w:id="139" w:name="_Toc360024481"/>
      <w:bookmarkStart w:id="140" w:name="_Toc360030476"/>
      <w:bookmarkStart w:id="141" w:name="_Toc360031226"/>
      <w:bookmarkStart w:id="142" w:name="_Toc360109828"/>
      <w:bookmarkStart w:id="143" w:name="_Toc360110138"/>
      <w:bookmarkStart w:id="144" w:name="_Toc360118328"/>
      <w:bookmarkStart w:id="145" w:name="_Toc360118643"/>
      <w:bookmarkStart w:id="146" w:name="_Toc360031227"/>
      <w:bookmarkStart w:id="147" w:name="_Toc409190740"/>
      <w:bookmarkStart w:id="148" w:name="_Toc440372879"/>
      <w:bookmarkStart w:id="149" w:name="_Toc4576198"/>
      <w:bookmarkEnd w:id="133"/>
      <w:bookmarkEnd w:id="134"/>
      <w:bookmarkEnd w:id="135"/>
      <w:bookmarkEnd w:id="136"/>
      <w:bookmarkEnd w:id="137"/>
      <w:bookmarkEnd w:id="138"/>
      <w:bookmarkEnd w:id="139"/>
      <w:bookmarkEnd w:id="140"/>
      <w:bookmarkEnd w:id="141"/>
      <w:bookmarkEnd w:id="142"/>
      <w:bookmarkEnd w:id="143"/>
      <w:bookmarkEnd w:id="144"/>
      <w:bookmarkEnd w:id="145"/>
      <w:r w:rsidRPr="0073389C">
        <w:rPr>
          <w:lang w:val="sk-SK"/>
        </w:rPr>
        <w:t>Predpokladaná hodnota zákazky</w:t>
      </w:r>
      <w:bookmarkEnd w:id="146"/>
      <w:bookmarkEnd w:id="147"/>
      <w:r w:rsidRPr="0073389C">
        <w:rPr>
          <w:lang w:val="sk-SK"/>
        </w:rPr>
        <w:t xml:space="preserve"> (PHZ)</w:t>
      </w:r>
      <w:bookmarkEnd w:id="148"/>
      <w:bookmarkEnd w:id="149"/>
    </w:p>
    <w:p w14:paraId="7A55D25D" w14:textId="3C9A82A9"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w:t>
      </w:r>
      <w:r w:rsidR="00A83C79">
        <w:t>5</w:t>
      </w:r>
      <w:r w:rsidR="00A83C79" w:rsidRPr="0073389C">
        <w:t xml:space="preserve"> </w:t>
      </w:r>
      <w:r w:rsidRPr="0073389C">
        <w:t xml:space="preserve">ods. 1 ZVO </w:t>
      </w:r>
      <w:r w:rsidRPr="0073389C">
        <w:rPr>
          <w:i/>
          <w:lang w:eastAsia="en-GB"/>
        </w:rPr>
        <w:t>„</w:t>
      </w:r>
      <w:r w:rsidRPr="0073389C">
        <w:rPr>
          <w:i/>
        </w:rPr>
        <w:t>Zákazka je nadlimitná</w:t>
      </w:r>
      <w:r w:rsidR="00133741">
        <w:rPr>
          <w:i/>
        </w:rPr>
        <w:t>,</w:t>
      </w:r>
      <w:r w:rsidRPr="0073389C">
        <w:rPr>
          <w:i/>
        </w:rPr>
        <w:t xml:space="preserve">  podlimitná</w:t>
      </w:r>
      <w:r w:rsidR="00133741">
        <w:rPr>
          <w:i/>
        </w:rPr>
        <w:t xml:space="preserve"> alebo s nízkou hodnotou</w:t>
      </w:r>
      <w:r w:rsidRPr="0073389C">
        <w:rPr>
          <w:i/>
        </w:rPr>
        <w:t xml:space="preserve"> v závislosti od jej predpokladanej hodnoty.“</w:t>
      </w:r>
      <w:r w:rsidRPr="0073389C">
        <w:t xml:space="preserve"> Z tohto ustanovenia vyplýva, že pri obstarávaní každej zákazky, t.j.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14:paraId="7A55D25E" w14:textId="5A8480C9"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14:paraId="31FCC433" w14:textId="04BF1DDA" w:rsidR="00A83C79" w:rsidRPr="0073389C" w:rsidRDefault="00A83C79" w:rsidP="009D7F63">
      <w:pPr>
        <w:spacing w:before="120" w:after="120" w:line="288" w:lineRule="auto"/>
        <w:jc w:val="both"/>
      </w:pPr>
      <w:r w:rsidRPr="00A83C79">
        <w:t xml:space="preserve">V zmysle § 6 ods. 1 ZVO „Predpokladaná hodnota zákazky sa určuje </w:t>
      </w:r>
      <w:r w:rsidRPr="00A83C79">
        <w:rPr>
          <w:b/>
        </w:rPr>
        <w:t>ako cena bez dane z pridanej hodnoty</w:t>
      </w:r>
      <w:r w:rsidRPr="00A83C79">
        <w:t xml:space="preserve">. Verejný obstarávateľ a obstarávateľ určia predpokladanú hodnotu zákazky na základe údajov a informácií o zákazkách </w:t>
      </w:r>
      <w:r w:rsidRPr="00A83C79">
        <w:rPr>
          <w:b/>
        </w:rPr>
        <w:t>na rovnaký alebo porovnateľný predmet zákazky</w:t>
      </w:r>
      <w:r w:rsidRPr="00A83C79">
        <w:t xml:space="preserve">. Ak nemá verejný obstarávateľ alebo obstarávateľ údaje podľa druhej vety k dispozícii, určí predpokladanú hodnotu na základe údajov získaných prieskumom trhu s požadovaným plnením alebo na základe údajov získaných iným vhodným spôsobom. Predpokladaná hodnota zákazky </w:t>
      </w:r>
      <w:r w:rsidRPr="00A83C79">
        <w:rPr>
          <w:b/>
        </w:rPr>
        <w:t>je platná v čase odoslania oznámenia o vyhlásení verejného obstarávania alebo oznámenia použitého ako výzva na súťaž na uverejnenie</w:t>
      </w:r>
      <w:r w:rsidRPr="00A83C79">
        <w:t>; ak sa uverejnenie takého oznámenia nevyžaduje, predpokladaná hodnota je platná v čase začatia postupu zadávania zákazky.</w:t>
      </w:r>
      <w:r>
        <w:t>“</w:t>
      </w:r>
    </w:p>
    <w:p w14:paraId="7A55D25F" w14:textId="27EC9AE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83C79" w:rsidRPr="00A83C79">
        <w:t>Poskytovateľ odporúča v oznámení o vyhlásení VO  alebo  v oznámení použitom ako výzva na súťaž uvádzať PHZ. Údajom o množstve alebo rozsahu obstarávaných tovarov, stavebných prác alebo služieb možno nahradiť údaj o PHZ len v</w:t>
      </w:r>
      <w:r w:rsidR="00F44B25">
        <w:t xml:space="preserve"> objektívne </w:t>
      </w:r>
      <w:r w:rsidR="00A83C79" w:rsidRPr="00A83C79">
        <w:t>odôvodniteľných prípadoch. Uvedené nemá vplyv na povinnosť určenia PHZ pred vyhlásením VO. Ak sa určia podmienky účasti v spojení s predpokladanou hodnotou</w:t>
      </w:r>
      <w:r w:rsidR="00F44B25">
        <w:t xml:space="preserve"> zákazky</w:t>
      </w:r>
      <w:r w:rsidR="00A83C79" w:rsidRPr="00A83C79">
        <w:t xml:space="preserve"> alebo ak sa vyžaduje zábezpeka, je nutné vždy v oznámení uvádzať PHZ.</w:t>
      </w:r>
      <w:r w:rsidRPr="0073389C">
        <w:t xml:space="preserve"> </w:t>
      </w:r>
    </w:p>
    <w:p w14:paraId="7A55D260" w14:textId="284D9615" w:rsidR="009D7F63" w:rsidRPr="0073389C" w:rsidRDefault="009D7F63" w:rsidP="009D7F63">
      <w:pPr>
        <w:spacing w:before="120" w:after="120" w:line="288" w:lineRule="auto"/>
        <w:jc w:val="both"/>
      </w:pPr>
      <w:r w:rsidRPr="0073389C">
        <w:t xml:space="preserve">Určujúcim finančným limitom je predpokladaná cena za každý samostatný predmet </w:t>
      </w:r>
      <w:r w:rsidR="007E2E5E">
        <w:t>zákazky</w:t>
      </w:r>
      <w:r w:rsidR="007E2E5E" w:rsidRPr="0073389C">
        <w:t xml:space="preserve"> </w:t>
      </w:r>
      <w:r w:rsidRPr="0073389C">
        <w:t xml:space="preserve">v EUR bez DPH za jeden kalendárny rok alebo za obdobie trvania zmluvy s dodávateľom, ak presahuje jeden kalendárny rok. Do tohto limitu sa započítavajú aj plánované obstarávania súvisiace s bežnou činnosťou organizácie vrátane opakovaných plnení, pokiaľ je táto činnosť financovaná z verejných zdrojov alebo zdrojov EÚ a činnosť v rámci iných projektov financovaných z iných zdrojov EÚ. </w:t>
      </w:r>
    </w:p>
    <w:p w14:paraId="7A55D261" w14:textId="67D09E4D"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Podľa § </w:t>
      </w:r>
      <w:r w:rsidR="00133741">
        <w:t>6</w:t>
      </w:r>
      <w:r w:rsidR="00133741" w:rsidRPr="0073389C">
        <w:t xml:space="preserve"> </w:t>
      </w:r>
      <w:r w:rsidRPr="0073389C">
        <w:t xml:space="preserve">ods. </w:t>
      </w:r>
      <w:r w:rsidR="00133741" w:rsidRPr="0073389C">
        <w:t>1</w:t>
      </w:r>
      <w:r w:rsidR="00133741">
        <w:t>6</w:t>
      </w:r>
      <w:r w:rsidR="00133741" w:rsidRPr="0073389C">
        <w:t xml:space="preserve"> </w:t>
      </w:r>
      <w:r w:rsidRPr="0073389C">
        <w:t>ZVO zákazku nemožno rozdeliť ani zvoliť spôsob určenia jej predpokladanej hodnoty s cieľom znížiť predpokladanú hodnotu zákazky pod finančné limity podľa ZVO.</w:t>
      </w:r>
    </w:p>
    <w:p w14:paraId="7A55D262" w14:textId="244C2EF8" w:rsidR="009D7F63" w:rsidRPr="0073389C" w:rsidRDefault="009D7F63" w:rsidP="009D7F63">
      <w:pPr>
        <w:spacing w:before="120" w:after="120" w:line="288" w:lineRule="auto"/>
        <w:jc w:val="both"/>
      </w:pPr>
      <w:r w:rsidRPr="0073389C">
        <w:lastRenderedPageBreak/>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14:paraId="7A55D263" w14:textId="43BDA43C" w:rsidR="009D7F63" w:rsidRPr="0073389C" w:rsidRDefault="009D7F63" w:rsidP="009D7F63">
      <w:pPr>
        <w:spacing w:before="120" w:after="120" w:line="288" w:lineRule="auto"/>
        <w:jc w:val="both"/>
      </w:pPr>
      <w:r w:rsidRPr="0073389C">
        <w:t xml:space="preserve">Z uvedeného taktiež vyplýva, že nie je možné v každom prípade používať PHZ určenú v čase predloženia, resp. schvaľovania </w:t>
      </w:r>
      <w:r w:rsidR="000A2AD4">
        <w:t>Žo</w:t>
      </w:r>
      <w:r w:rsidRPr="0073389C">
        <w:t>NFP, nakoľko medzi takýmto určením predpokladanej hodnoty a samotným zadávaním predmetnej zákazky môže prejsť niekoľko mesiacov a PHZ sa mohla zmeniť.</w:t>
      </w:r>
    </w:p>
    <w:p w14:paraId="7A55D264" w14:textId="4955DF04" w:rsidR="009D7F63" w:rsidRPr="0073389C" w:rsidRDefault="009D7F63" w:rsidP="009D7F63">
      <w:pPr>
        <w:spacing w:before="120" w:after="120" w:line="288" w:lineRule="auto"/>
        <w:jc w:val="both"/>
      </w:pPr>
      <w:r w:rsidRPr="0073389C">
        <w:t xml:space="preserve">Stanovenie (výpočet) PHZ podľa § </w:t>
      </w:r>
      <w:r w:rsidR="00133741">
        <w:t>6</w:t>
      </w:r>
      <w:r w:rsidR="00133741" w:rsidRPr="0073389C">
        <w:t xml:space="preserve"> </w:t>
      </w:r>
      <w:r w:rsidRPr="0073389C">
        <w:t xml:space="preserve">ZVO </w:t>
      </w:r>
      <w:r w:rsidRPr="0073389C">
        <w:rPr>
          <w:b/>
          <w:lang w:eastAsia="en-GB"/>
        </w:rPr>
        <w:t>je nevyhnutnou</w:t>
      </w:r>
      <w:r w:rsidRPr="0073389C">
        <w:t xml:space="preserve"> súčasťou dokumentácie z VO. V prípade nadlimitných zákaziek je prijímateľ povinný predložiť výpočet PHZ súčasne s návrhom oznámenia o vyhlásení VO a návrhom súťažných podkladov.  </w:t>
      </w:r>
      <w:r w:rsidR="001D76D4">
        <w:rPr>
          <w:rFonts w:cs="Arial"/>
          <w:szCs w:val="19"/>
        </w:rPr>
        <w:t xml:space="preserve">Pri zákazkách zadávaných prostredníctvom elektronického trhoviska je prijímateľ povinný predložiť výpočet PHZ súčasne s návrhom zmluvného formuláru a opisom predmetu zákazky, príp. návrhom objednávkových atribútov </w:t>
      </w:r>
      <w:r w:rsidR="001D76D4" w:rsidRPr="00703E20">
        <w:rPr>
          <w:rFonts w:cs="Arial"/>
          <w:szCs w:val="19"/>
        </w:rPr>
        <w:t>(najmä konkrétne zmluvné špecifikácie a podmienky súťaže)</w:t>
      </w:r>
      <w:r w:rsidR="001D76D4">
        <w:rPr>
          <w:rFonts w:cs="Arial"/>
          <w:szCs w:val="19"/>
        </w:rPr>
        <w:t>.</w:t>
      </w:r>
    </w:p>
    <w:p w14:paraId="45A64238" w14:textId="59189962" w:rsidR="00A737D2" w:rsidRPr="00A737D2" w:rsidRDefault="00A737D2"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Pr="00A737D2">
        <w:t>V prípadoch, keď je predmetom obstarania tovar, odporúča sa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že predmet zákazky nebol opísaný diskriminačne.</w:t>
      </w:r>
    </w:p>
    <w:p w14:paraId="7184C989" w14:textId="60B3887A" w:rsidR="00A737D2" w:rsidRPr="0073389C" w:rsidRDefault="00A737D2" w:rsidP="009D7F63">
      <w:pPr>
        <w:spacing w:before="120" w:after="120" w:line="288" w:lineRule="auto"/>
        <w:jc w:val="both"/>
      </w:pPr>
    </w:p>
    <w:p w14:paraId="7A55D265" w14:textId="17326E6A"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 xml:space="preserve">Dôležité upozornenie: </w:t>
      </w:r>
      <w:r w:rsidRPr="0073389C">
        <w:t>Upozorňujeme prijímateľov, aby pri predkladaní dokumentácie na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w:t>
      </w:r>
      <w:r w:rsidR="00DA7632">
        <w:t>finančnej</w:t>
      </w:r>
      <w:r w:rsidRPr="0073389C">
        <w:t xml:space="preserve"> kontroly VO.</w:t>
      </w:r>
      <w:r w:rsidRPr="0073389C">
        <w:rPr>
          <w:b/>
          <w:i/>
        </w:rPr>
        <w:t xml:space="preserve">  </w:t>
      </w:r>
      <w:r w:rsidR="00F44B25">
        <w:rPr>
          <w:b/>
          <w:i/>
        </w:rPr>
        <w:t xml:space="preserve">AK </w:t>
      </w:r>
      <w:r w:rsidR="00F44B25">
        <w:t>p</w:t>
      </w:r>
      <w:r w:rsidR="000A74CB" w:rsidRPr="000A74CB">
        <w:t xml:space="preserve">rijímateľ </w:t>
      </w:r>
      <w:r w:rsidR="00F44B25" w:rsidRPr="00F44B25">
        <w:t>určuje PHZ na základe prieskumu trhu,</w:t>
      </w:r>
      <w:r w:rsidR="000A74CB" w:rsidRPr="000A74CB">
        <w:t>je povinný pri realizácii prieskumu trhu osloviť</w:t>
      </w:r>
      <w:r w:rsidR="00F44B25" w:rsidRPr="00DD30A9">
        <w:t xml:space="preserve"> </w:t>
      </w:r>
      <w:r w:rsidR="00F44B25" w:rsidRPr="00F44B25">
        <w:t>min. 3 relevantných potenciálnych dodávateľov</w:t>
      </w:r>
      <w:r w:rsidR="000A74CB" w:rsidRPr="000A74CB">
        <w:t xml:space="preserve">, resp. </w:t>
      </w:r>
      <w:r w:rsidR="00F44B25" w:rsidRPr="00F44B25">
        <w:t>identifikovať min. 3 relevantné cenové ponuky na trhu.</w:t>
      </w:r>
      <w:r w:rsidR="000A74CB" w:rsidRPr="000A74CB">
        <w:t>. Možnosti získania informácií za účelom stanovenia PHZ sú uvedené nižšie.</w:t>
      </w:r>
    </w:p>
    <w:p w14:paraId="7A55D266" w14:textId="77777777" w:rsidR="009D7F63" w:rsidRPr="0073389C" w:rsidRDefault="009D7F63" w:rsidP="009D7F63">
      <w:pPr>
        <w:spacing w:before="120" w:after="120" w:line="288" w:lineRule="auto"/>
        <w:jc w:val="both"/>
      </w:pPr>
      <w:r w:rsidRPr="0073389C">
        <w:t>Určenie PHZ vykoná prijímateľ napr. na základe informácií:</w:t>
      </w:r>
    </w:p>
    <w:p w14:paraId="7A55D268" w14:textId="1130B9F9"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oslovením minimálne 3 potenciálnych dodávateľov, pričom pre účely zdokladovania takto vykonaného prieskumu prijímateľ predloží celú komunikáciu s potenciálnymi dodávateľmi</w:t>
      </w:r>
      <w:r w:rsidR="001D76D4">
        <w:rPr>
          <w:rStyle w:val="Odkaznapoznmkupodiarou"/>
          <w:rFonts w:cs="Arial"/>
          <w:szCs w:val="19"/>
          <w:lang w:val="sk-SK"/>
        </w:rPr>
        <w:footnoteReference w:id="106"/>
      </w:r>
      <w:r w:rsidRPr="0073389C">
        <w:rPr>
          <w:rFonts w:cs="Arial"/>
          <w:szCs w:val="19"/>
          <w:lang w:val="sk-SK"/>
        </w:rPr>
        <w:t>;</w:t>
      </w:r>
    </w:p>
    <w:p w14:paraId="7A55D269" w14:textId="4771AF3C"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cenového prieskumu z webových sídiel </w:t>
      </w:r>
      <w:r w:rsidR="00F44B25">
        <w:rPr>
          <w:rFonts w:cs="Arial"/>
          <w:szCs w:val="19"/>
          <w:lang w:val="sk-SK"/>
        </w:rPr>
        <w:t xml:space="preserve">potenciálnych </w:t>
      </w:r>
      <w:r w:rsidRPr="0073389C">
        <w:rPr>
          <w:rFonts w:cs="Arial"/>
          <w:szCs w:val="19"/>
          <w:lang w:val="sk-SK"/>
        </w:rPr>
        <w:t>dodávateľov, pričom pre účely zdokladovania takto vykonaného prieskumu trhu prijímateľ predloží „print screen“ z predmetných webových sídiel</w:t>
      </w:r>
      <w:r w:rsidR="001D76D4">
        <w:rPr>
          <w:rFonts w:cs="Arial"/>
          <w:szCs w:val="19"/>
          <w:lang w:val="sk-SK"/>
        </w:rPr>
        <w:t xml:space="preserve"> s dátumom vyhotovenia print screenu</w:t>
      </w:r>
      <w:r w:rsidRPr="0073389C">
        <w:rPr>
          <w:rFonts w:cs="Arial"/>
          <w:szCs w:val="19"/>
          <w:lang w:val="sk-SK"/>
        </w:rPr>
        <w:t>;</w:t>
      </w:r>
    </w:p>
    <w:p w14:paraId="7A55D26A"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vlastnej databázy o skutočných nákladoch rovnakej alebo porovnateľnej obstarávanej komodity, ktoré boli obstarávané v predchádzajúcom kalendárnom roku (upravenej o očakávané zmeny);</w:t>
      </w:r>
    </w:p>
    <w:p w14:paraId="19D0288F" w14:textId="6C0FD797"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14:paraId="7A55D26C" w14:textId="180806FA"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aktuálnych katalógov </w:t>
      </w:r>
      <w:r w:rsidR="00F44B25">
        <w:rPr>
          <w:rFonts w:cs="Arial"/>
          <w:szCs w:val="19"/>
          <w:lang w:val="sk-SK"/>
        </w:rPr>
        <w:t xml:space="preserve">potenciálnych </w:t>
      </w:r>
      <w:r w:rsidRPr="0073389C">
        <w:rPr>
          <w:rFonts w:cs="Arial"/>
          <w:szCs w:val="19"/>
          <w:lang w:val="sk-SK"/>
        </w:rPr>
        <w:t>dodávateľov (listinných, uvedených na internetových stránkach)</w:t>
      </w:r>
      <w:r w:rsidR="00103054">
        <w:rPr>
          <w:rFonts w:cs="Arial"/>
          <w:szCs w:val="19"/>
          <w:lang w:val="sk-SK"/>
        </w:rPr>
        <w:t>,</w:t>
      </w:r>
    </w:p>
    <w:p w14:paraId="13D0B168" w14:textId="0CDCE557" w:rsidR="00103054" w:rsidRDefault="00F44B25" w:rsidP="00F158F9">
      <w:pPr>
        <w:pStyle w:val="Bulletslevel2"/>
        <w:spacing w:after="120" w:line="288" w:lineRule="auto"/>
        <w:ind w:left="567" w:hanging="283"/>
        <w:jc w:val="both"/>
        <w:rPr>
          <w:rFonts w:cs="Arial"/>
          <w:szCs w:val="19"/>
          <w:lang w:val="sk-SK"/>
        </w:rPr>
      </w:pPr>
      <w:r>
        <w:rPr>
          <w:rFonts w:cs="Arial"/>
          <w:szCs w:val="19"/>
          <w:lang w:val="sk-SK"/>
        </w:rPr>
        <w:t xml:space="preserve">Z </w:t>
      </w:r>
      <w:r w:rsidR="00103054" w:rsidRPr="00103054">
        <w:rPr>
          <w:rFonts w:cs="Arial"/>
          <w:szCs w:val="19"/>
          <w:lang w:val="sk-SK"/>
        </w:rPr>
        <w:t xml:space="preserve">projektantom </w:t>
      </w:r>
      <w:r w:rsidRPr="00103054">
        <w:rPr>
          <w:rFonts w:cs="Arial"/>
          <w:szCs w:val="19"/>
          <w:lang w:val="sk-SK"/>
        </w:rPr>
        <w:t>ocenen</w:t>
      </w:r>
      <w:r>
        <w:rPr>
          <w:rFonts w:cs="Arial"/>
          <w:szCs w:val="19"/>
          <w:lang w:val="sk-SK"/>
        </w:rPr>
        <w:t>ého</w:t>
      </w:r>
      <w:r w:rsidRPr="00103054">
        <w:rPr>
          <w:rFonts w:cs="Arial"/>
          <w:szCs w:val="19"/>
          <w:lang w:val="sk-SK"/>
        </w:rPr>
        <w:t xml:space="preserve"> </w:t>
      </w:r>
      <w:r w:rsidR="00103054" w:rsidRPr="00103054">
        <w:rPr>
          <w:rFonts w:cs="Arial"/>
          <w:szCs w:val="19"/>
          <w:lang w:val="sk-SK"/>
        </w:rPr>
        <w:t>rozpočt</w:t>
      </w:r>
      <w:r>
        <w:rPr>
          <w:rFonts w:cs="Arial"/>
          <w:szCs w:val="19"/>
          <w:lang w:val="sk-SK"/>
        </w:rPr>
        <w:t>u</w:t>
      </w:r>
      <w:r w:rsidR="00103054" w:rsidRPr="00103054">
        <w:rPr>
          <w:rFonts w:cs="Arial"/>
          <w:szCs w:val="19"/>
          <w:lang w:val="sk-SK"/>
        </w:rPr>
        <w:t xml:space="preserve"> stavebných prác </w:t>
      </w:r>
      <w:r w:rsidRPr="00103054">
        <w:rPr>
          <w:rFonts w:cs="Arial"/>
          <w:szCs w:val="19"/>
          <w:lang w:val="sk-SK"/>
        </w:rPr>
        <w:t>aktuáln</w:t>
      </w:r>
      <w:r>
        <w:rPr>
          <w:rFonts w:cs="Arial"/>
          <w:szCs w:val="19"/>
          <w:lang w:val="sk-SK"/>
        </w:rPr>
        <w:t>eho</w:t>
      </w:r>
      <w:r w:rsidRPr="00103054">
        <w:rPr>
          <w:rFonts w:cs="Arial"/>
          <w:szCs w:val="19"/>
          <w:lang w:val="sk-SK"/>
        </w:rPr>
        <w:t xml:space="preserve"> </w:t>
      </w:r>
      <w:r>
        <w:rPr>
          <w:rFonts w:cs="Arial"/>
          <w:szCs w:val="19"/>
          <w:lang w:val="sk-SK"/>
        </w:rPr>
        <w:t>v</w:t>
      </w:r>
      <w:r w:rsidRPr="00103054">
        <w:rPr>
          <w:rFonts w:cs="Arial"/>
          <w:szCs w:val="19"/>
          <w:lang w:val="sk-SK"/>
        </w:rPr>
        <w:t> čas</w:t>
      </w:r>
      <w:r>
        <w:rPr>
          <w:rFonts w:cs="Arial"/>
          <w:szCs w:val="19"/>
          <w:lang w:val="sk-SK"/>
        </w:rPr>
        <w:t>e</w:t>
      </w:r>
      <w:r w:rsidRPr="00103054">
        <w:rPr>
          <w:rFonts w:cs="Arial"/>
          <w:szCs w:val="19"/>
          <w:lang w:val="sk-SK"/>
        </w:rPr>
        <w:t xml:space="preserve"> </w:t>
      </w:r>
      <w:r w:rsidR="00103054" w:rsidRPr="00103054">
        <w:rPr>
          <w:rFonts w:cs="Arial"/>
          <w:szCs w:val="19"/>
          <w:lang w:val="sk-SK"/>
        </w:rPr>
        <w:t>odoslania oznámenia o vyhlásení verejného obstarávania alebo oznámenia použitého ako výzva na súťaž na uverejnenie, resp. vyjadrenie projektanta k aktuálnosti rozpočtu stavebných prác (ocenený rozpočet, resp. vyjadrenie projektanta nesmie byť staršie ako 3 mesiace pred vyhlásením verejného obstarávania); ocenený rozpočet, resp. vyjadrenie  projektanta musí byť parafované s uvedením dátumu a ošetrené pečiatkou projektanta,</w:t>
      </w:r>
    </w:p>
    <w:p w14:paraId="4689B984" w14:textId="0F28D859" w:rsidR="00D72FDB" w:rsidRPr="001F7F84" w:rsidRDefault="00D72FDB" w:rsidP="00151D4D">
      <w:pPr>
        <w:pStyle w:val="Odsekzoznamu"/>
        <w:numPr>
          <w:ilvl w:val="1"/>
          <w:numId w:val="39"/>
        </w:numPr>
        <w:autoSpaceDE w:val="0"/>
        <w:autoSpaceDN w:val="0"/>
        <w:spacing w:before="60" w:after="60" w:line="276" w:lineRule="auto"/>
        <w:ind w:left="567" w:hanging="283"/>
        <w:jc w:val="both"/>
        <w:rPr>
          <w:rFonts w:eastAsia="Times" w:cs="Arial"/>
          <w:color w:val="000000"/>
          <w:szCs w:val="19"/>
          <w:lang w:eastAsia="x-none"/>
        </w:rPr>
      </w:pPr>
      <w:r w:rsidRPr="001F7F84">
        <w:rPr>
          <w:rFonts w:eastAsia="Times" w:cs="Arial"/>
          <w:color w:val="000000"/>
          <w:szCs w:val="19"/>
          <w:lang w:eastAsia="x-none"/>
        </w:rPr>
        <w:lastRenderedPageBreak/>
        <w:t>alebo kombináciou vyššie uvedených bodov</w:t>
      </w:r>
      <w:r w:rsidR="00103054">
        <w:rPr>
          <w:rFonts w:eastAsia="Times" w:cs="Arial"/>
          <w:color w:val="000000"/>
          <w:szCs w:val="19"/>
          <w:lang w:eastAsia="x-none"/>
        </w:rPr>
        <w:t>.</w:t>
      </w:r>
    </w:p>
    <w:p w14:paraId="43547540" w14:textId="77777777" w:rsidR="00D72FDB" w:rsidRPr="0073389C" w:rsidRDefault="00D72FDB" w:rsidP="001F7F84">
      <w:pPr>
        <w:pStyle w:val="Bulletslevel2"/>
        <w:numPr>
          <w:ilvl w:val="0"/>
          <w:numId w:val="0"/>
        </w:numPr>
        <w:spacing w:after="120" w:line="288" w:lineRule="auto"/>
        <w:ind w:left="567"/>
        <w:jc w:val="both"/>
        <w:rPr>
          <w:rFonts w:cs="Arial"/>
          <w:szCs w:val="19"/>
          <w:lang w:val="sk-SK"/>
        </w:rPr>
      </w:pPr>
    </w:p>
    <w:p w14:paraId="7A55D26D" w14:textId="4A35A03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Telefonický prieskum trhu </w:t>
      </w:r>
      <w:r w:rsidRPr="0073389C">
        <w:rPr>
          <w:b/>
        </w:rPr>
        <w:t>nebude</w:t>
      </w:r>
      <w:r w:rsidRPr="0073389C">
        <w:t xml:space="preserve"> považovaný zo strany poskytovate</w:t>
      </w:r>
      <w:r w:rsidR="000A74CB">
        <w:t>ľ</w:t>
      </w:r>
      <w:r w:rsidRPr="0073389C">
        <w:t xml:space="preserve">a za dostačujúci pre určenie PHZ. </w:t>
      </w:r>
    </w:p>
    <w:p w14:paraId="7A55D26E" w14:textId="76593A08" w:rsidR="009D7F63" w:rsidRPr="0073389C" w:rsidRDefault="009D7F63" w:rsidP="009D7F63">
      <w:pPr>
        <w:spacing w:before="120" w:after="120" w:line="288" w:lineRule="auto"/>
        <w:jc w:val="both"/>
      </w:pPr>
      <w:r w:rsidRPr="0073389C">
        <w:t xml:space="preserve">V prípade, ak je vysúťažená hodnota zákazky vyššia ako jej predpokladaná hodnota (rozpočet) uvedená v zmluve o NFP, poskytovateľ preplatí výdavky len do výšky sumy uvedenej v </w:t>
      </w:r>
      <w:r w:rsidR="000A2AD4">
        <w:t>z</w:t>
      </w:r>
      <w:r w:rsidRPr="0073389C">
        <w:t>mluve o NFP.</w:t>
      </w:r>
    </w:p>
    <w:p w14:paraId="7A55D26F" w14:textId="77777777" w:rsidR="009D7F63" w:rsidRPr="0073389C" w:rsidRDefault="009D7F63" w:rsidP="009D7F63">
      <w:pPr>
        <w:spacing w:before="120" w:after="120" w:line="288" w:lineRule="auto"/>
        <w:jc w:val="both"/>
      </w:pPr>
    </w:p>
    <w:p w14:paraId="7A55D270" w14:textId="77777777" w:rsidR="009D7F63" w:rsidRPr="0073389C" w:rsidRDefault="009D7F63" w:rsidP="009D7F63">
      <w:pPr>
        <w:pStyle w:val="Nadpis3"/>
        <w:ind w:left="567" w:firstLine="0"/>
        <w:rPr>
          <w:lang w:val="sk-SK"/>
        </w:rPr>
      </w:pPr>
      <w:bookmarkStart w:id="150" w:name="_Toc359942927"/>
      <w:bookmarkStart w:id="151" w:name="_Toc359943223"/>
      <w:bookmarkStart w:id="152" w:name="_Toc359943519"/>
      <w:bookmarkStart w:id="153" w:name="_Toc359943821"/>
      <w:bookmarkStart w:id="154" w:name="_Toc359944123"/>
      <w:bookmarkStart w:id="155" w:name="_Toc359944423"/>
      <w:bookmarkStart w:id="156" w:name="_Toc360024483"/>
      <w:bookmarkStart w:id="157" w:name="_Toc360030478"/>
      <w:bookmarkStart w:id="158" w:name="_Toc360031228"/>
      <w:bookmarkStart w:id="159" w:name="_Toc360109830"/>
      <w:bookmarkStart w:id="160" w:name="_Toc360110140"/>
      <w:bookmarkStart w:id="161" w:name="_Toc360118330"/>
      <w:bookmarkStart w:id="162" w:name="_Toc360118645"/>
      <w:bookmarkStart w:id="163" w:name="_Toc409190741"/>
      <w:bookmarkStart w:id="164" w:name="_Toc360031229"/>
      <w:bookmarkStart w:id="165" w:name="_Toc440372880"/>
      <w:bookmarkStart w:id="166" w:name="_Toc4576199"/>
      <w:bookmarkEnd w:id="150"/>
      <w:bookmarkEnd w:id="151"/>
      <w:bookmarkEnd w:id="152"/>
      <w:bookmarkEnd w:id="153"/>
      <w:bookmarkEnd w:id="154"/>
      <w:bookmarkEnd w:id="155"/>
      <w:bookmarkEnd w:id="156"/>
      <w:bookmarkEnd w:id="157"/>
      <w:bookmarkEnd w:id="158"/>
      <w:bookmarkEnd w:id="159"/>
      <w:bookmarkEnd w:id="160"/>
      <w:bookmarkEnd w:id="161"/>
      <w:bookmarkEnd w:id="162"/>
      <w:r w:rsidRPr="0073389C">
        <w:rPr>
          <w:lang w:val="sk-SK"/>
        </w:rPr>
        <w:t>Povinnosť uzatvoriť zmluvu</w:t>
      </w:r>
      <w:bookmarkEnd w:id="163"/>
      <w:bookmarkEnd w:id="164"/>
      <w:bookmarkEnd w:id="165"/>
      <w:bookmarkEnd w:id="166"/>
    </w:p>
    <w:p w14:paraId="7A55D271" w14:textId="4B2F02A6"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w:t>
      </w:r>
      <w:r w:rsidR="00DE32EC" w:rsidRPr="00DE32EC">
        <w:rPr>
          <w:b/>
        </w:rPr>
        <w:t xml:space="preserve"> </w:t>
      </w:r>
      <w:r w:rsidR="00DE32EC">
        <w:rPr>
          <w:b/>
        </w:rPr>
        <w:t>ako finančný limit pre zákazku s nízkou hodnotou v závislosti od druhu zákazky podľa predmetu obstarania (tovar/služba/stavebné práce/potraviny)</w:t>
      </w:r>
      <w:r w:rsidR="001D76D4" w:rsidRPr="001D76D4">
        <w:rPr>
          <w:b/>
        </w:rPr>
        <w:t>.</w:t>
      </w:r>
      <w:r w:rsidR="001D76D4" w:rsidRPr="001D76D4">
        <w:t xml:space="preserve"> Pri zákazkách </w:t>
      </w:r>
      <w:r w:rsidR="00DE32EC">
        <w:t>s nízkou hodnotou</w:t>
      </w:r>
      <w:r w:rsidR="001D76D4" w:rsidRPr="001D76D4">
        <w:t xml:space="preserve">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w:t>
      </w:r>
      <w:r w:rsidR="00DE32EC">
        <w:t xml:space="preserve"> </w:t>
      </w:r>
      <w:r w:rsidR="00DE32EC" w:rsidRPr="00DE32EC">
        <w:t>(bez DPH, výška DPH a cena s DPH)</w:t>
      </w:r>
      <w:r w:rsidR="001D76D4" w:rsidRPr="001D76D4">
        <w:t>,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w:t>
      </w:r>
      <w:r w:rsidR="00DE32EC">
        <w:t> </w:t>
      </w:r>
      <w:r w:rsidR="001D76D4" w:rsidRPr="001D76D4">
        <w:t>objednávke</w:t>
      </w:r>
      <w:r w:rsidR="00DE32EC">
        <w:t xml:space="preserve">. </w:t>
      </w:r>
      <w:r w:rsidR="00DE32EC" w:rsidRPr="00DE32EC">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r w:rsidRPr="0073389C">
        <w:t xml:space="preserve"> </w:t>
      </w:r>
    </w:p>
    <w:p w14:paraId="7A55D272" w14:textId="795ED6EF" w:rsidR="009D7F63" w:rsidRPr="0073389C" w:rsidRDefault="00C80170" w:rsidP="009D7F63">
      <w:pPr>
        <w:spacing w:before="120" w:after="120" w:line="288" w:lineRule="auto"/>
        <w:jc w:val="both"/>
      </w:pPr>
      <w:r>
        <w:t>P</w:t>
      </w:r>
      <w:r w:rsidR="009D7F63" w:rsidRPr="0073389C">
        <w:t>rijímateľ</w:t>
      </w:r>
      <w:r>
        <w:t xml:space="preserve"> je</w:t>
      </w:r>
      <w:r w:rsidR="009D7F63" w:rsidRPr="0073389C">
        <w:t xml:space="preserve"> v zmysle VZP k </w:t>
      </w:r>
      <w:r w:rsidR="003C3869">
        <w:t>z</w:t>
      </w:r>
      <w:r w:rsidR="009D7F63" w:rsidRPr="0073389C">
        <w:t xml:space="preserve">mluve o  NFP </w:t>
      </w:r>
      <w:r>
        <w:t>povinný</w:t>
      </w:r>
      <w:r w:rsidRPr="0073389C">
        <w:t xml:space="preserve"> </w:t>
      </w:r>
      <w:r w:rsidR="009D7F63" w:rsidRPr="0073389C">
        <w: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009D7F63" w:rsidRPr="0073389C">
        <w:t xml:space="preserve">o  NFP, a to oprávnenými osobami na výkon tejto kontroly/auditu a poskytnúť im všetku potrebnú súčinnosť. </w:t>
      </w:r>
    </w:p>
    <w:p w14:paraId="7A55D273" w14:textId="6E8DB543" w:rsidR="009D7F63" w:rsidRPr="0073389C" w:rsidRDefault="00C80170" w:rsidP="009D7F63">
      <w:pPr>
        <w:spacing w:before="120" w:after="120" w:line="288" w:lineRule="auto"/>
        <w:jc w:val="both"/>
        <w:rPr>
          <w:lang w:eastAsia="sk-SK"/>
        </w:rPr>
      </w:pPr>
      <w:r w:rsidRPr="00C80170">
        <w:rPr>
          <w:lang w:eastAsia="sk-SK"/>
        </w:rPr>
        <w:t xml:space="preserve">Zároveň upozorňujeme na povinnosť </w:t>
      </w:r>
      <w:r w:rsidR="00DE32EC" w:rsidRPr="00DE32EC">
        <w:rPr>
          <w:lang w:eastAsia="sk-SK"/>
        </w:rPr>
        <w:t>prijímateľa pri uzatváraní zmluvy úspešným uchádzačom dodržiavať zákon č. 315/2016 Z. z. o registri partnerov verejného sektora a o zmene a doplnení niektorých zákonov s</w:t>
      </w:r>
    </w:p>
    <w:p w14:paraId="7A55D274" w14:textId="77777777" w:rsidR="009D7F63" w:rsidRPr="0073389C" w:rsidRDefault="009D7F63" w:rsidP="009D7F63">
      <w:pPr>
        <w:pStyle w:val="Nadpis3"/>
        <w:ind w:left="567" w:firstLine="0"/>
        <w:rPr>
          <w:lang w:val="sk-SK"/>
        </w:rPr>
      </w:pPr>
      <w:bookmarkStart w:id="167" w:name="_Toc440372881"/>
      <w:bookmarkStart w:id="168" w:name="_Toc4576200"/>
      <w:r w:rsidRPr="0073389C">
        <w:rPr>
          <w:lang w:val="sk-SK"/>
        </w:rPr>
        <w:t>Finančné limity</w:t>
      </w:r>
      <w:bookmarkEnd w:id="167"/>
      <w:bookmarkEnd w:id="168"/>
    </w:p>
    <w:p w14:paraId="7A55D275" w14:textId="7D6BE98A"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Pr="0073389C">
        <w:rPr>
          <w:b/>
          <w:u w:val="single"/>
        </w:rPr>
        <w:t>podľa ustanovení platného a účinného ZVO. Finančné limity</w:t>
      </w:r>
      <w:r w:rsidR="00DE32EC">
        <w:rPr>
          <w:b/>
          <w:u w:val="single"/>
        </w:rPr>
        <w:t xml:space="preserve"> pre nadlimitné zákazky</w:t>
      </w:r>
      <w:r w:rsidRPr="0073389C">
        <w:rPr>
          <w:b/>
          <w:u w:val="single"/>
        </w:rPr>
        <w:t xml:space="preserve"> sú ustanovené všeobecne záväzným právnym predpisom ÚVO</w:t>
      </w:r>
      <w:r w:rsidRPr="0073389C">
        <w:rPr>
          <w:rStyle w:val="Odkaznapoznmkupodiarou"/>
          <w:b/>
          <w:sz w:val="19"/>
          <w:u w:val="single"/>
        </w:rPr>
        <w:footnoteReference w:id="107"/>
      </w:r>
      <w:r w:rsidRPr="0073389C">
        <w:rPr>
          <w:b/>
          <w:u w:val="single"/>
        </w:rPr>
        <w:t xml:space="preserve">. </w:t>
      </w:r>
    </w:p>
    <w:p w14:paraId="7A55D276" w14:textId="77777777" w:rsidR="009D7F63" w:rsidRPr="0073389C" w:rsidRDefault="009D7F63" w:rsidP="009D7F63">
      <w:pPr>
        <w:spacing w:before="120" w:after="120" w:line="288" w:lineRule="auto"/>
        <w:jc w:val="both"/>
        <w:rPr>
          <w:b/>
          <w:u w:val="single"/>
        </w:rPr>
      </w:pPr>
    </w:p>
    <w:p w14:paraId="7A55D277" w14:textId="77777777" w:rsidR="009D7F63" w:rsidRPr="0073389C" w:rsidRDefault="009D7F63" w:rsidP="009D7F63">
      <w:pPr>
        <w:pStyle w:val="Nadpis3"/>
        <w:ind w:left="567" w:firstLine="0"/>
        <w:rPr>
          <w:lang w:val="sk-SK"/>
        </w:rPr>
      </w:pPr>
      <w:bookmarkStart w:id="169" w:name="_Toc440372882"/>
      <w:bookmarkStart w:id="170" w:name="_Toc4576201"/>
      <w:r w:rsidRPr="0073389C">
        <w:rPr>
          <w:lang w:val="sk-SK"/>
        </w:rPr>
        <w:t>Všeobecné ustanovenia</w:t>
      </w:r>
      <w:bookmarkEnd w:id="169"/>
      <w:bookmarkEnd w:id="170"/>
    </w:p>
    <w:p w14:paraId="5E452631" w14:textId="6EEC00D2" w:rsidR="00215CFC" w:rsidRPr="00E86F96" w:rsidRDefault="00215CFC" w:rsidP="00215CFC">
      <w:pPr>
        <w:spacing w:before="120" w:after="120" w:line="288" w:lineRule="auto"/>
        <w:jc w:val="both"/>
        <w:rPr>
          <w:rFonts w:cs="Arial"/>
          <w:szCs w:val="19"/>
        </w:rPr>
      </w:pPr>
      <w:r w:rsidRPr="00E86F96">
        <w:rPr>
          <w:rFonts w:cs="Arial"/>
          <w:b/>
          <w:szCs w:val="19"/>
        </w:rPr>
        <w:t>Lehoty na výkon finančnej kontroly</w:t>
      </w:r>
      <w:r w:rsidRPr="00E86F96">
        <w:rPr>
          <w:rFonts w:cs="Arial"/>
          <w:szCs w:val="19"/>
        </w:rPr>
        <w:t xml:space="preserve"> obstarávania tovarov, služieb, stavebných prác </w:t>
      </w:r>
      <w:r w:rsidRPr="00E86F96">
        <w:rPr>
          <w:rFonts w:cs="Arial"/>
          <w:b/>
          <w:szCs w:val="19"/>
        </w:rPr>
        <w:t>začínajú plynúť prvým pracovným dňom</w:t>
      </w:r>
      <w:r w:rsidRPr="00E86F96">
        <w:rPr>
          <w:rFonts w:cs="Arial"/>
          <w:szCs w:val="19"/>
        </w:rPr>
        <w:t xml:space="preserve"> nasledujúcim </w:t>
      </w:r>
      <w:r w:rsidRPr="00E86F96">
        <w:rPr>
          <w:rFonts w:cs="Arial"/>
          <w:b/>
          <w:szCs w:val="19"/>
        </w:rPr>
        <w:t>po evidovaní prijatej žiadosti prijímateľa o vykonanie kontroly  poskytovateľom</w:t>
      </w:r>
      <w:r w:rsidRPr="00E86F96">
        <w:rPr>
          <w:rFonts w:cs="Arial"/>
          <w:szCs w:val="19"/>
        </w:rPr>
        <w:t xml:space="preserve">. V prípade, že prijímateľ má aktivovanú elektronickú schránku, môže doručiť </w:t>
      </w:r>
      <w:r w:rsidRPr="00E86F96">
        <w:rPr>
          <w:rFonts w:cs="Arial"/>
          <w:szCs w:val="19"/>
        </w:rPr>
        <w:lastRenderedPageBreak/>
        <w:t xml:space="preserve">poskytovateľovi žiadosť o vykonanie kontroly prostredníctvom </w:t>
      </w:r>
      <w:r w:rsidRPr="00E86F96">
        <w:rPr>
          <w:rFonts w:cs="Arial"/>
          <w:b/>
          <w:szCs w:val="19"/>
        </w:rPr>
        <w:t>elektronickej schránky alebo listinne</w:t>
      </w:r>
      <w:r w:rsidRPr="00E86F96">
        <w:rPr>
          <w:rFonts w:cs="Arial"/>
          <w:szCs w:val="19"/>
        </w:rPr>
        <w:t xml:space="preserve">. V prípade, že prijímateľ nemá aktivovanú elektronickú schránku, doručí žiadosť o vykonanie kontroly </w:t>
      </w:r>
      <w:r w:rsidRPr="00E86F96">
        <w:rPr>
          <w:rFonts w:cs="Arial"/>
          <w:b/>
          <w:szCs w:val="19"/>
        </w:rPr>
        <w:t xml:space="preserve">v listinnej </w:t>
      </w:r>
      <w:r w:rsidR="0047419E">
        <w:rPr>
          <w:rFonts w:cs="Arial"/>
          <w:b/>
          <w:szCs w:val="19"/>
        </w:rPr>
        <w:t>podobe</w:t>
      </w:r>
      <w:r w:rsidRPr="00E86F96">
        <w:rPr>
          <w:rFonts w:cs="Arial"/>
          <w:szCs w:val="19"/>
        </w:rPr>
        <w:t>.</w:t>
      </w:r>
    </w:p>
    <w:p w14:paraId="1DD706E9" w14:textId="77777777" w:rsidR="00215CFC" w:rsidRPr="00E86F96" w:rsidRDefault="00215CFC" w:rsidP="00215CFC">
      <w:pPr>
        <w:spacing w:before="120" w:after="120" w:line="288" w:lineRule="auto"/>
        <w:jc w:val="both"/>
        <w:rPr>
          <w:rFonts w:cs="Arial"/>
          <w:szCs w:val="19"/>
        </w:rPr>
      </w:pPr>
      <w:r w:rsidRPr="00E86F96">
        <w:rPr>
          <w:rFonts w:cs="Arial"/>
          <w:szCs w:val="19"/>
        </w:rPr>
        <w:t>Uvedená lehota je procesnoprávna, t. j. lehota je zachovaná, keď poskytovateľ zašle prijímateľovi závery z  finančnej kontroly VO v posledný deň lehoty na poštovú prepravu. Poskytovateľ môže v odôvodnených prípadoch lehoty na výkon kontroly VO alebo obstarávania predĺžiť. Poskytovateľ predĺženie lehoty oznámi prijímateľovi.</w:t>
      </w:r>
    </w:p>
    <w:p w14:paraId="64EE184F" w14:textId="5D30DBB4" w:rsidR="00215CFC" w:rsidRDefault="00215CFC" w:rsidP="00215CFC">
      <w:pPr>
        <w:spacing w:before="120" w:after="120" w:line="288" w:lineRule="auto"/>
        <w:jc w:val="both"/>
        <w:rPr>
          <w:b/>
          <w:i/>
          <w:color w:val="FF0000"/>
        </w:rPr>
      </w:pPr>
      <w:r w:rsidRPr="00E86F96">
        <w:t xml:space="preserve">Ako súčasť žiadosti </w:t>
      </w:r>
      <w:r w:rsidRPr="00E86F96">
        <w:rPr>
          <w:rFonts w:cs="Arial"/>
          <w:szCs w:val="19"/>
        </w:rPr>
        <w:t>o vykonanie kontroly</w:t>
      </w:r>
      <w:r w:rsidRPr="00E86F96">
        <w:t xml:space="preserve"> prijímateľ predkladá aj Čestné vyhlásenie prijímateľa o úplnosti a kompletnosti dokladov (príloha č. 10) v rámci, ktorého jasne identifikuje projekt a predkladané VO a číslo VO v ITMS2014+  a vyhlási,  že dokumentácia </w:t>
      </w:r>
      <w:r>
        <w:t>predložená na kontrolu VO je úplná, kompletná a je totožná s originálom dokumentácie z VO.</w:t>
      </w:r>
      <w:r w:rsidRPr="0090391F">
        <w:t xml:space="preserve"> Zároveň prijímateľ prehlási, že si je vedomý, že na základe predloženej dokumentácie poskytovateľ rozhodne o pripustení, nepripustení výdavkov súvisiacich s predmetným VO do financovania, o ex ante finančnej oprave, resp. o ďalších krokoch, ktoré budú potrebné na základe zistení  </w:t>
      </w:r>
      <w:r>
        <w:t>poskytovateľa</w:t>
      </w:r>
      <w:r w:rsidRPr="0090391F">
        <w:t xml:space="preserve"> v rámci kontroly tejto dokumentácie (v závislosti od typu finančnej kontroly VO).</w:t>
      </w:r>
      <w:r>
        <w:t xml:space="preserve"> Súčasne s čestným vyhlásením predloží prijímateľ aj  súpis všetkej dokumentácie predkladanej cez ITMS 2014+ (resp. elektronicky alebo listinne – ak je to relevantné).</w:t>
      </w:r>
    </w:p>
    <w:p w14:paraId="6A51E4D9" w14:textId="77777777" w:rsidR="00215CFC" w:rsidRDefault="009D7F63" w:rsidP="009D7F63">
      <w:pPr>
        <w:spacing w:before="120" w:after="120" w:line="288" w:lineRule="auto"/>
        <w:jc w:val="both"/>
        <w:rPr>
          <w:bCs/>
        </w:rPr>
      </w:pPr>
      <w:r w:rsidRPr="0073389C">
        <w:rPr>
          <w:b/>
          <w:i/>
          <w:color w:val="FF0000"/>
        </w:rPr>
        <w:t>Povinnosť prijímateľa:</w:t>
      </w:r>
      <w:r w:rsidRPr="0073389C">
        <w:rPr>
          <w:color w:val="FF0000"/>
        </w:rPr>
        <w:t xml:space="preserve"> </w:t>
      </w:r>
      <w:r w:rsidR="00215CFC" w:rsidRPr="00215CFC">
        <w:rPr>
          <w:bCs/>
        </w:rPr>
        <w:t xml:space="preserve">Prijímateľ </w:t>
      </w:r>
      <w:r w:rsidR="00215CFC" w:rsidRPr="00215CFC">
        <w:rPr>
          <w:b/>
          <w:bCs/>
        </w:rPr>
        <w:t>je povinný zaevidovať</w:t>
      </w:r>
      <w:r w:rsidR="00215CFC" w:rsidRPr="00215CFC">
        <w:rPr>
          <w:bCs/>
        </w:rPr>
        <w:t xml:space="preserve"> verejné obstarávanie/obstarávanie </w:t>
      </w:r>
      <w:r w:rsidR="00215CFC" w:rsidRPr="00215CFC">
        <w:rPr>
          <w:b/>
          <w:bCs/>
        </w:rPr>
        <w:t>do ITMS 2014+</w:t>
      </w:r>
      <w:r w:rsidR="00215CFC" w:rsidRPr="00215CFC">
        <w:rPr>
          <w:bCs/>
        </w:rPr>
        <w:t xml:space="preserve"> vrátane </w:t>
      </w:r>
      <w:r w:rsidR="00215CFC" w:rsidRPr="00215CFC">
        <w:rPr>
          <w:b/>
          <w:bCs/>
        </w:rPr>
        <w:t xml:space="preserve">všetkých povinných príloh </w:t>
      </w:r>
      <w:r w:rsidR="00215CFC" w:rsidRPr="00215CFC">
        <w:rPr>
          <w:bCs/>
        </w:rPr>
        <w:t>(dokumentácie k VO)</w:t>
      </w:r>
      <w:r w:rsidR="00215CFC" w:rsidRPr="00215CFC">
        <w:rPr>
          <w:b/>
          <w:bCs/>
        </w:rPr>
        <w:t xml:space="preserve"> najneskôr v deň doručenia žiadosti o vykonanie kontroly dokumentácie k VO na kontrolu</w:t>
      </w:r>
      <w:r w:rsidR="00215CFC" w:rsidRPr="00215CFC">
        <w:rPr>
          <w:bCs/>
        </w:rPr>
        <w:t xml:space="preserve"> poskytovateľovi. Prijímateľ je povinný zaevidovať VO do ITMS 2014+ a aktualizovať stav VO tak, aby zodpovedal typu kontroly, na ktorú dané VO predkladá („pripravované“ – Prvá ex-ante kontrola; „v realizácii“ – Druhá ex-ante kontrola; „ukončené“ – Štandardná ex-post kontrola/Následná ex-post kontrola“). Prijímateľ je povinný aktualizovať stav VO aj v prípade späťvzatia dokumentácie z VO („stiahnuté“) alebo zrušenia VO („zrušené“).</w:t>
      </w:r>
    </w:p>
    <w:p w14:paraId="2FEB4BD8" w14:textId="004B5368" w:rsidR="00DE32EC" w:rsidRDefault="00DE32EC" w:rsidP="009D7F63">
      <w:pPr>
        <w:spacing w:before="120" w:after="120" w:line="288" w:lineRule="auto"/>
        <w:jc w:val="both"/>
      </w:pPr>
    </w:p>
    <w:p w14:paraId="439A321F" w14:textId="0D819C5E" w:rsidR="00215CFC" w:rsidRDefault="00215CFC" w:rsidP="009D7F63">
      <w:pPr>
        <w:spacing w:before="120" w:after="120" w:line="288" w:lineRule="auto"/>
        <w:jc w:val="both"/>
      </w:pPr>
      <w:r w:rsidRPr="00215CFC">
        <w:rPr>
          <w:b/>
        </w:rPr>
        <w:t>Kompletnú dokumentáciu k VO alebo obstarávaniu</w:t>
      </w:r>
      <w:r w:rsidRPr="00215CFC">
        <w:t xml:space="preserve"> prijímateľ </w:t>
      </w:r>
      <w:r w:rsidRPr="00215CFC">
        <w:rPr>
          <w:b/>
        </w:rPr>
        <w:t>predkladá</w:t>
      </w:r>
      <w:r w:rsidRPr="00215CFC">
        <w:t xml:space="preserve"> poskytovateľovi</w:t>
      </w:r>
      <w:r w:rsidRPr="00215CFC">
        <w:rPr>
          <w:b/>
        </w:rPr>
        <w:t xml:space="preserve"> cez ITMS 2014+</w:t>
      </w:r>
      <w:r w:rsidRPr="00215CFC">
        <w:t>. Povinnou súčasťou takto predkladanej dokumentácie k VO (zrealizovanému) je aj dokumentácia v rozsahu zverejňovanom v profile podľa § 64 ZVO v závislosti od hodnoty a typu zákazky (pozn. uvedená povinnosť sa nevzťahuje na informácie podľa § 64 ods. 1 písm. d) a písm. e) ZVO). V závislosti najmä od povahy konkrétneho dokumentu, najmä ak kapacita jedného samostatného dokumentu by presiahla 100 MB alebo  jeho elektronická podoba nie je elektronicky dostupná bez neprimeraných administratívnych a technických nárokov na kapacity prijímateľa, je možné predložiť ho aj elektronicky (na elektronickom pamäťovom médiu - najmä CD/DVD s predpokladom min. 10-ročnej doby archivácie dát) alebo listinne a zároveň uviesť v žiadosti o vykonanie kontroly objektívne dôvody nemožnosti predloženia daného dokumentu cez ITMS 2014+. V prípade neakceptovania dôvodov na nenahratie dokumentu do ITMS 2014+ uvádzaných prijímateľom, poskytovateľ vyzve prijímateľa na dodatočné predloženie dokumentu cez ITMS 2014+.</w:t>
      </w:r>
    </w:p>
    <w:p w14:paraId="42EC4988" w14:textId="77777777" w:rsidR="000527E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tabs>
          <w:tab w:val="left" w:pos="720"/>
        </w:tabs>
        <w:spacing w:before="120" w:after="120" w:line="288" w:lineRule="auto"/>
        <w:jc w:val="both"/>
        <w:rPr>
          <w:rFonts w:cs="Arial"/>
          <w:i/>
          <w:szCs w:val="19"/>
        </w:rPr>
      </w:pPr>
      <w:r w:rsidRPr="000527E6">
        <w:rPr>
          <w:rFonts w:ascii="Arial" w:hAnsi="Arial" w:cs="Arial"/>
          <w:i/>
          <w:sz w:val="19"/>
          <w:szCs w:val="19"/>
        </w:rPr>
        <w:t>Dôležité upozornenie:</w:t>
      </w:r>
    </w:p>
    <w:p w14:paraId="70CA410B" w14:textId="1106FCC6" w:rsidR="000527E6" w:rsidRPr="0085244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tabs>
          <w:tab w:val="left" w:pos="720"/>
        </w:tabs>
        <w:spacing w:before="120" w:after="120" w:line="288" w:lineRule="auto"/>
        <w:jc w:val="both"/>
        <w:rPr>
          <w:rFonts w:cs="Arial"/>
          <w:szCs w:val="19"/>
        </w:rPr>
      </w:pPr>
      <w:r w:rsidRPr="00852446">
        <w:rPr>
          <w:rFonts w:ascii="Arial" w:hAnsi="Arial" w:cs="Arial"/>
          <w:b w:val="0"/>
          <w:sz w:val="19"/>
          <w:szCs w:val="19"/>
        </w:rPr>
        <w:t>Všetky dokumenty (prílohy), ktoré prijímateľ nahrá do ITMS 2014+ musia byť označené v názve dokumentu tak, aby bolo zrejmé:</w:t>
      </w:r>
    </w:p>
    <w:p w14:paraId="73768548" w14:textId="34479916" w:rsidR="000527E6" w:rsidRPr="0085244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spacing w:before="120" w:after="120" w:line="288" w:lineRule="auto"/>
        <w:jc w:val="both"/>
        <w:rPr>
          <w:rFonts w:cs="Arial"/>
          <w:szCs w:val="19"/>
        </w:rPr>
      </w:pPr>
      <w:r w:rsidRPr="000527E6">
        <w:rPr>
          <w:rFonts w:ascii="Arial" w:hAnsi="Arial" w:cs="Arial"/>
          <w:i/>
          <w:sz w:val="19"/>
          <w:szCs w:val="19"/>
        </w:rPr>
        <w:t>1)</w:t>
      </w:r>
      <w:r w:rsidRPr="000527E6">
        <w:rPr>
          <w:rFonts w:ascii="Arial" w:hAnsi="Arial" w:cs="Arial"/>
          <w:i/>
          <w:sz w:val="19"/>
          <w:szCs w:val="19"/>
        </w:rPr>
        <w:tab/>
        <w:t xml:space="preserve">o aký obsah nahratého dokumentu </w:t>
      </w:r>
      <w:r w:rsidRPr="00852446">
        <w:rPr>
          <w:rFonts w:ascii="Arial" w:hAnsi="Arial" w:cs="Arial"/>
          <w:b w:val="0"/>
          <w:sz w:val="19"/>
          <w:szCs w:val="19"/>
        </w:rPr>
        <w:t>ide bez ohľadu na to, či nahráva jednotlivé súbory („.doc“, „.pdf“, „.xls“ a pod.) alebo celé adresáre – s označením napr. „Sutazne_podklady_...“ alebo „Sutazne_podklady_oprava_c.1_...“</w:t>
      </w:r>
    </w:p>
    <w:p w14:paraId="42410B3B" w14:textId="45DFEAF3" w:rsidR="000527E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spacing w:before="120" w:after="120" w:line="288" w:lineRule="auto"/>
        <w:jc w:val="both"/>
      </w:pPr>
      <w:r>
        <w:rPr>
          <w:rFonts w:ascii="Arial" w:hAnsi="Arial" w:cs="Arial"/>
          <w:i/>
          <w:sz w:val="19"/>
          <w:szCs w:val="19"/>
        </w:rPr>
        <w:t>2</w:t>
      </w:r>
      <w:r w:rsidRPr="000527E6">
        <w:rPr>
          <w:rFonts w:ascii="Arial" w:hAnsi="Arial" w:cs="Arial"/>
          <w:i/>
          <w:sz w:val="19"/>
          <w:szCs w:val="19"/>
        </w:rPr>
        <w:t>)</w:t>
      </w:r>
      <w:r w:rsidRPr="000527E6">
        <w:rPr>
          <w:rFonts w:ascii="Arial" w:hAnsi="Arial" w:cs="Arial"/>
          <w:i/>
          <w:sz w:val="19"/>
          <w:szCs w:val="19"/>
        </w:rPr>
        <w:tab/>
        <w:t xml:space="preserve">a ktorej kontroly sa týka </w:t>
      </w:r>
      <w:r w:rsidRPr="00852446">
        <w:rPr>
          <w:rFonts w:ascii="Arial" w:hAnsi="Arial" w:cs="Arial"/>
          <w:b w:val="0"/>
          <w:sz w:val="19"/>
          <w:szCs w:val="19"/>
        </w:rPr>
        <w:t>(napr. „Sutazne_podklady_-_prva_ex_ante...“ alebo adresár s označením „Zapisnice_-_druha_ex_ante“, ktorý obsahuje všetky zápisnice z vyhodnotenia ponúk a vyhodnotenia splnenia podmienok účasti, a pod.).</w:t>
      </w:r>
    </w:p>
    <w:p w14:paraId="3D25122C" w14:textId="7558D7AA" w:rsidR="00215CFC" w:rsidRDefault="00215CFC" w:rsidP="00215CFC">
      <w:pPr>
        <w:spacing w:before="120" w:after="120" w:line="288" w:lineRule="auto"/>
        <w:jc w:val="both"/>
      </w:pPr>
      <w:r w:rsidRPr="00215CFC">
        <w:lastRenderedPageBreak/>
        <w:t xml:space="preserve">Prijímateľ je oprávnený nahrať relevantné dokumenty (prílohy) z dokumentácie k VO predkladanej na kontrolu podľa vlastného uváženia (aj v štandardným spôsobom komprimovanom formáte, ako napr. RAR a ZIP) pri dodržaní dvoch vyššie uvedených kumulatívnych podmienok a v súlade s pravidlami systému ITMS 2014+ zverejnenými na webovej stránke www. itms2014.sk.. Pri nahrávaní dokumentov (príloh) do ITMS 2014+ je potrebné zohľadniť skutočnosť, </w:t>
      </w:r>
      <w:r w:rsidRPr="00215CFC">
        <w:rPr>
          <w:b/>
        </w:rPr>
        <w:t>že žiadny jednotlivo nahratý dokument (či už ide o súbor  alebo jednotlivo nahrávaný adresár obsahujúci viacero súborov) nemôže presiahnuť objem dát 100 MB.</w:t>
      </w:r>
      <w:r w:rsidRPr="00215CFC">
        <w:t xml:space="preserve"> V prípade dokumentu, ktorý je v originálnom vyhotovení vo formáte xls, je prijímateľ povinný ho do ITMS2014+ nahrať v rovnakom formáte xls</w:t>
      </w:r>
    </w:p>
    <w:p w14:paraId="3EC464FA" w14:textId="5841F42F" w:rsidR="00315570" w:rsidRPr="00315570" w:rsidRDefault="00315570" w:rsidP="00315570">
      <w:pPr>
        <w:spacing w:before="120" w:after="120" w:line="288" w:lineRule="auto"/>
        <w:jc w:val="both"/>
      </w:pPr>
      <w:r w:rsidRPr="00315570">
        <w:t xml:space="preserve">V prípade </w:t>
      </w:r>
      <w:r w:rsidRPr="00315570">
        <w:rPr>
          <w:b/>
        </w:rPr>
        <w:t>zákaziek realizovaných prostredníctvom elektronického trhoviska</w:t>
      </w:r>
      <w:r w:rsidRPr="00315570">
        <w:t xml:space="preserve"> je prijímateľ cez ITMS 2014+ povinný predložiť </w:t>
      </w:r>
      <w:r w:rsidR="000527E6" w:rsidRPr="000527E6">
        <w:t>všetky relevantné dokumenty k príprave VO (vrátane určenia PHZ) a všetky systémom EKS vygenerované dokumenty, vrátane zmluvy,</w:t>
      </w:r>
      <w:r w:rsidRPr="00315570">
        <w:t>, ktorá je výsledkom VO</w:t>
      </w:r>
      <w:r w:rsidR="000527E6">
        <w:t xml:space="preserve"> </w:t>
      </w:r>
      <w:r w:rsidR="000527E6" w:rsidRPr="000527E6">
        <w:t>(v závislosti od typu kontroly)</w:t>
      </w:r>
      <w:r w:rsidRPr="00315570">
        <w:t>.</w:t>
      </w:r>
    </w:p>
    <w:p w14:paraId="0F62AC28" w14:textId="677C53C6" w:rsidR="00315570" w:rsidRPr="00315570" w:rsidRDefault="00315570" w:rsidP="00315570">
      <w:pPr>
        <w:spacing w:before="120" w:after="120" w:line="288" w:lineRule="auto"/>
        <w:jc w:val="both"/>
      </w:pPr>
      <w:r w:rsidRPr="00315570">
        <w:t xml:space="preserve">V prípade </w:t>
      </w:r>
      <w:r w:rsidRPr="00315570">
        <w:rPr>
          <w:b/>
        </w:rPr>
        <w:t>zákaziek s nízkou hodnotou</w:t>
      </w:r>
      <w:r w:rsidR="000527E6" w:rsidRPr="000527E6">
        <w:rPr>
          <w:b/>
        </w:rPr>
        <w:t xml:space="preserve"> a zákaziek realizovaných na základe výnimky zo ZVO</w:t>
      </w:r>
      <w:r w:rsidRPr="00315570">
        <w:t xml:space="preserve"> je prijímateľ cez ITMS 2014+ povinný predložiť </w:t>
      </w:r>
      <w:r w:rsidR="000527E6" w:rsidRPr="000527E6">
        <w:t>kompletnú dokumentáciu k VO (vrátane určenia PHZ, ak je to relevantné)</w:t>
      </w:r>
      <w:r w:rsidR="000527E6">
        <w:t xml:space="preserve"> a </w:t>
      </w:r>
      <w:r w:rsidRPr="00315570">
        <w:t>podpísanú zmluvu s úspešným uchádzačom/dodávateľom, resp. záväznú objednávku alebo iný dokument, ktorý jednoznačne a hodnoverne preukazuje formálne, príp. aj vecné naplnenie výsledku VO.</w:t>
      </w:r>
    </w:p>
    <w:p w14:paraId="7A171133" w14:textId="57732C22" w:rsidR="00315570" w:rsidRPr="0073389C" w:rsidRDefault="00315570" w:rsidP="00315570">
      <w:pPr>
        <w:spacing w:before="120" w:after="120" w:line="288" w:lineRule="auto"/>
        <w:jc w:val="both"/>
      </w:pPr>
      <w:r w:rsidRPr="00315570">
        <w:t>Rovnako je prijímateľ povinný zaevidovať do ITMS 2014+ aj dodatky a čiastkové zmluvy do príslušného stavu v závislosti od typu kontroly, na ktorú ich má prijímateľ povinnosť predložiť.</w:t>
      </w:r>
    </w:p>
    <w:p w14:paraId="4D4DE836" w14:textId="3E197881" w:rsidR="00315570" w:rsidRDefault="00315570" w:rsidP="00315570">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cs="Arial"/>
          <w:szCs w:val="19"/>
        </w:rPr>
      </w:pPr>
      <w:r w:rsidRPr="00667C12">
        <w:rPr>
          <w:rFonts w:ascii="Arial" w:hAnsi="Arial" w:cs="Arial"/>
          <w:i/>
          <w:sz w:val="19"/>
          <w:szCs w:val="19"/>
        </w:rPr>
        <w:t xml:space="preserve">Dôležité upozornenie: </w:t>
      </w:r>
      <w:r w:rsidR="000527E6" w:rsidRPr="000527E6">
        <w:rPr>
          <w:rFonts w:ascii="Arial" w:hAnsi="Arial" w:cs="Arial"/>
          <w:b w:val="0"/>
          <w:sz w:val="19"/>
          <w:szCs w:val="19"/>
        </w:rPr>
        <w:t>Pre potreby kontroly/finančnej kontroly VO prijímateľ predkladá poskytovateľovi kópiu originálnej dokumentácie, pričom dokumentácia predložená elektronicky cez ITMS 2014+ sa pre potreby kontroly/finančnej kontroly VO považuje za kópiu originálnej dokumentácie.</w:t>
      </w:r>
    </w:p>
    <w:p w14:paraId="5D9BB227" w14:textId="77777777" w:rsidR="00315570" w:rsidRDefault="00315570" w:rsidP="009D7F63">
      <w:pPr>
        <w:spacing w:before="120" w:after="120" w:line="288" w:lineRule="auto"/>
      </w:pPr>
    </w:p>
    <w:p w14:paraId="7A55D279" w14:textId="11C2C416" w:rsidR="009D7F63" w:rsidRPr="0073389C" w:rsidRDefault="009D7F63" w:rsidP="009D7F63">
      <w:pPr>
        <w:spacing w:before="120" w:after="120" w:line="288" w:lineRule="auto"/>
      </w:pPr>
      <w:r w:rsidRPr="0073389C">
        <w:t xml:space="preserve">Prijímateľ použije </w:t>
      </w:r>
      <w:r w:rsidR="00315570">
        <w:t xml:space="preserve">pri predkladaní listinnej dokumentácie </w:t>
      </w:r>
      <w:r w:rsidRPr="0073389C">
        <w:t>nasledovný postup:</w:t>
      </w:r>
    </w:p>
    <w:p w14:paraId="7A55D27A" w14:textId="2D53DABB" w:rsidR="009D7F63" w:rsidRPr="0073389C" w:rsidRDefault="009D7F63" w:rsidP="005B7173">
      <w:pPr>
        <w:pStyle w:val="Odsekzoznamu"/>
        <w:numPr>
          <w:ilvl w:val="0"/>
          <w:numId w:val="53"/>
        </w:numPr>
        <w:spacing w:before="120" w:after="120" w:line="288" w:lineRule="auto"/>
        <w:ind w:left="567" w:hanging="283"/>
        <w:contextualSpacing w:val="0"/>
        <w:jc w:val="both"/>
      </w:pPr>
      <w:r w:rsidRPr="0073389C">
        <w:t xml:space="preserve">Prijímateľ vyhotoví </w:t>
      </w:r>
      <w:r w:rsidR="000527E6">
        <w:t xml:space="preserve">listinnú </w:t>
      </w:r>
      <w:r w:rsidRPr="0073389C">
        <w:t>fotokópiu </w:t>
      </w:r>
      <w:r w:rsidR="000106A5">
        <w:t>relevantnej časti</w:t>
      </w:r>
      <w:r w:rsidR="000106A5" w:rsidRPr="0073389C">
        <w:t xml:space="preserve"> </w:t>
      </w:r>
      <w:r w:rsidRPr="0073389C">
        <w:t xml:space="preserve">dokumentácie z vykonaného alebo prebiehajúceho  </w:t>
      </w:r>
      <w:r w:rsidR="00405A32">
        <w:t>VO</w:t>
      </w:r>
      <w:r w:rsidR="000106A5" w:rsidRPr="000106A5">
        <w:rPr>
          <w:rFonts w:cs="Arial"/>
          <w:szCs w:val="19"/>
        </w:rPr>
        <w:t xml:space="preserve"> </w:t>
      </w:r>
      <w:r w:rsidR="000106A5" w:rsidRPr="000106A5">
        <w:t xml:space="preserve">ktorú predkladá v takejto forme </w:t>
      </w:r>
      <w:r w:rsidR="000106A5" w:rsidRPr="000106A5">
        <w:rPr>
          <w:b/>
        </w:rPr>
        <w:t>z objektívnych dôvodov nemožnosti predloženia daného dokumentu cez ITMS 2014+</w:t>
      </w:r>
      <w:r w:rsidRPr="0073389C">
        <w:t xml:space="preserve">. </w:t>
      </w:r>
      <w:r w:rsidR="000106A5">
        <w:t>P</w:t>
      </w:r>
      <w:r w:rsidRPr="0073389C">
        <w:t>redkladan</w:t>
      </w:r>
      <w:r w:rsidR="000106A5">
        <w:t>é</w:t>
      </w:r>
      <w:r w:rsidRPr="0073389C">
        <w:t xml:space="preserve"> </w:t>
      </w:r>
      <w:r w:rsidR="000106A5">
        <w:t xml:space="preserve"> časti </w:t>
      </w:r>
      <w:r w:rsidRPr="0073389C">
        <w:t>dokumentácie</w:t>
      </w:r>
      <w:r w:rsidR="000106A5" w:rsidRPr="000106A5">
        <w:t xml:space="preserve"> zoradí prijímateľ podľa poradia a pevne ich spojí (napr. zviaže tepelnou alebo hrebeňovou väzbou previazanou šnúrkou) tak, aby boli všetky listy vo väzbe pevne spojené a aby ich nebolo možné z nej vyberať bez ich porušenia a na prvej strane, resp. v zozname dokladov štatutárny zástupca prijímateľa, resp. splnomocnený zástupca uvedie „Overené s originálom“ a pripojí svoj vlastnoručný podpis, čím potvrdí pravosť a kompletnosť predkladaných dokumentov. V prípade rozsiahlej dokumentácie, resp. z dôvodu lepšej manipulácie prijímateľ dokumentáciu predkladá podľa predchádzajúcich viet pevne zviazané, avšak vo viacerých menších zväzkoch</w:t>
      </w:r>
      <w:r w:rsidR="000106A5">
        <w:t xml:space="preserve"> </w:t>
      </w:r>
      <w:r w:rsidRPr="0073389C">
        <w:t>.</w:t>
      </w:r>
    </w:p>
    <w:p w14:paraId="7A55D27B" w14:textId="2829439C" w:rsidR="009D7F63" w:rsidRPr="0073389C" w:rsidRDefault="009D7F63" w:rsidP="005B7173">
      <w:pPr>
        <w:pStyle w:val="Odsekzoznamu"/>
        <w:numPr>
          <w:ilvl w:val="0"/>
          <w:numId w:val="53"/>
        </w:numPr>
        <w:spacing w:before="120" w:after="120" w:line="288" w:lineRule="auto"/>
        <w:contextualSpacing w:val="0"/>
        <w:jc w:val="both"/>
      </w:pPr>
      <w:r w:rsidRPr="0073389C">
        <w:t>Prijímateľ vyhotoví zoznam</w:t>
      </w:r>
      <w:r w:rsidR="000106A5">
        <w:t xml:space="preserve"> listinných</w:t>
      </w:r>
      <w:r w:rsidRPr="0073389C">
        <w:t xml:space="preserve"> dokladov, ktoré vo fotokópii</w:t>
      </w:r>
      <w:r w:rsidR="00E86F96">
        <w:t xml:space="preserve"> </w:t>
      </w:r>
      <w:r w:rsidRPr="0073389C">
        <w:t xml:space="preserve">predkladá na </w:t>
      </w:r>
      <w:r w:rsidR="00157A59">
        <w:t xml:space="preserve">finančnú </w:t>
      </w:r>
      <w:r w:rsidRPr="0073389C">
        <w:t>kontrolu</w:t>
      </w:r>
      <w:r w:rsidR="00F0718F">
        <w:t xml:space="preserve"> VO</w:t>
      </w:r>
      <w:r w:rsidRPr="0073389C">
        <w:t xml:space="preserve">. </w:t>
      </w:r>
    </w:p>
    <w:p w14:paraId="7A55D27C" w14:textId="7BF06C27"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b/>
          <w:i/>
          <w:color w:val="000000" w:themeColor="text1"/>
        </w:rPr>
      </w:pPr>
      <w:r w:rsidRPr="0070385A">
        <w:rPr>
          <w:b/>
          <w:i/>
          <w:color w:val="000000" w:themeColor="text1"/>
        </w:rPr>
        <w:t xml:space="preserve">Odporúčanie pre prijímateľa: </w:t>
      </w:r>
      <w:r w:rsidRPr="0070385A">
        <w:rPr>
          <w:color w:val="000000" w:themeColor="text1"/>
        </w:rPr>
        <w:t xml:space="preserve">Odporúčame, aby sa tento zoznam nachádzal ako prvý list predloženej </w:t>
      </w:r>
      <w:r w:rsidR="000106A5">
        <w:rPr>
          <w:color w:val="000000" w:themeColor="text1"/>
        </w:rPr>
        <w:t xml:space="preserve">časti </w:t>
      </w:r>
      <w:r w:rsidRPr="0070385A">
        <w:rPr>
          <w:color w:val="000000" w:themeColor="text1"/>
        </w:rPr>
        <w:t>dokumentácie a </w:t>
      </w:r>
      <w:r w:rsidR="000106A5">
        <w:rPr>
          <w:color w:val="000000" w:themeColor="text1"/>
        </w:rPr>
        <w:t>aby táto</w:t>
      </w:r>
      <w:r w:rsidR="000106A5" w:rsidRPr="0070385A">
        <w:rPr>
          <w:color w:val="000000" w:themeColor="text1"/>
        </w:rPr>
        <w:t xml:space="preserve"> </w:t>
      </w:r>
      <w:r w:rsidRPr="0070385A">
        <w:rPr>
          <w:color w:val="000000" w:themeColor="text1"/>
        </w:rPr>
        <w:t>bola chronologicky usporiadaná/zosumarizovaná.</w:t>
      </w:r>
      <w:r w:rsidRPr="0070385A">
        <w:rPr>
          <w:b/>
          <w:i/>
          <w:color w:val="000000" w:themeColor="text1"/>
        </w:rPr>
        <w:t xml:space="preserve"> </w:t>
      </w:r>
    </w:p>
    <w:p w14:paraId="7A55D280" w14:textId="77777777" w:rsidR="009D7F63" w:rsidRPr="0073389C" w:rsidRDefault="009D7F63" w:rsidP="009D7F63">
      <w:pPr>
        <w:spacing w:before="120" w:after="120" w:line="288" w:lineRule="auto"/>
        <w:jc w:val="both"/>
      </w:pPr>
    </w:p>
    <w:p w14:paraId="7A55D281" w14:textId="647CF0A8"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000106A5" w:rsidRPr="000106A5">
        <w:rPr>
          <w:rFonts w:ascii="Arial" w:hAnsi="Arial" w:cs="Arial"/>
          <w:sz w:val="19"/>
          <w:szCs w:val="19"/>
        </w:rPr>
        <w:t>Poskytovateľ upozorňuje prijímateľa, že nevykon</w:t>
      </w:r>
      <w:r w:rsidR="00E86F96">
        <w:rPr>
          <w:rFonts w:ascii="Arial" w:hAnsi="Arial" w:cs="Arial"/>
          <w:sz w:val="19"/>
          <w:szCs w:val="19"/>
        </w:rPr>
        <w:t>áva</w:t>
      </w:r>
      <w:r w:rsidR="000106A5" w:rsidRPr="000106A5">
        <w:rPr>
          <w:rFonts w:ascii="Arial" w:hAnsi="Arial" w:cs="Arial"/>
          <w:sz w:val="19"/>
          <w:szCs w:val="19"/>
        </w:rPr>
        <w:t xml:space="preserve"> kontrolu VO v prípade doručenia žiadosti o vykonanie kontroly VO bez evidencie VO vrátane príslušnej dokumentácie z VO do ITMS 2014+.</w:t>
      </w:r>
      <w:r w:rsidR="000106A5">
        <w:rPr>
          <w:rFonts w:ascii="Arial" w:hAnsi="Arial" w:cs="Arial"/>
          <w:sz w:val="19"/>
          <w:szCs w:val="19"/>
        </w:rPr>
        <w:t xml:space="preserve"> </w:t>
      </w:r>
      <w:r w:rsidRPr="0073389C">
        <w:rPr>
          <w:rFonts w:ascii="Arial" w:hAnsi="Arial" w:cs="Arial"/>
          <w:b w:val="0"/>
          <w:sz w:val="19"/>
          <w:szCs w:val="19"/>
        </w:rPr>
        <w:t xml:space="preserve">Poskytovateľ </w:t>
      </w:r>
      <w:r w:rsidR="000106A5">
        <w:rPr>
          <w:rFonts w:ascii="Arial" w:hAnsi="Arial" w:cs="Arial"/>
          <w:b w:val="0"/>
          <w:sz w:val="19"/>
          <w:szCs w:val="19"/>
        </w:rPr>
        <w:t xml:space="preserve">tiež </w:t>
      </w:r>
      <w:r w:rsidRPr="0073389C">
        <w:rPr>
          <w:rFonts w:ascii="Arial" w:hAnsi="Arial" w:cs="Arial"/>
          <w:b w:val="0"/>
          <w:sz w:val="19"/>
          <w:szCs w:val="19"/>
        </w:rPr>
        <w:t xml:space="preserve">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Poskytovateľ takto predloženú dokumentáciu k VO vráti prijímateľovi bez vykonania </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w:t>
      </w:r>
      <w:r w:rsidR="00D11568">
        <w:rPr>
          <w:rFonts w:ascii="Arial" w:hAnsi="Arial" w:cs="Arial"/>
          <w:b w:val="0"/>
          <w:sz w:val="19"/>
          <w:szCs w:val="19"/>
        </w:rPr>
        <w:t>F</w:t>
      </w:r>
      <w:r w:rsidR="00F0718F">
        <w:rPr>
          <w:rFonts w:ascii="Arial" w:hAnsi="Arial" w:cs="Arial"/>
          <w:b w:val="0"/>
          <w:sz w:val="19"/>
          <w:szCs w:val="19"/>
        </w:rPr>
        <w:t xml:space="preserve">inančná </w:t>
      </w:r>
      <w:r w:rsidRPr="0073389C">
        <w:rPr>
          <w:rFonts w:ascii="Arial" w:hAnsi="Arial" w:cs="Arial"/>
          <w:b w:val="0"/>
          <w:sz w:val="19"/>
          <w:szCs w:val="19"/>
        </w:rPr>
        <w:t>kontrola VO bude zo strany poskytovateľa vykonaná až po opätovnom doručení  dokumentácie k VO v súlade s vyššie uvedeným postupom.</w:t>
      </w:r>
    </w:p>
    <w:p w14:paraId="6C7C70AD" w14:textId="77777777" w:rsidR="00DA7632" w:rsidRDefault="00DA7632" w:rsidP="009D7F63">
      <w:pPr>
        <w:pStyle w:val="Zkladntext2"/>
        <w:widowControl w:val="0"/>
        <w:spacing w:before="120" w:after="120" w:line="288" w:lineRule="auto"/>
        <w:jc w:val="both"/>
        <w:rPr>
          <w:rFonts w:ascii="Arial" w:hAnsi="Arial" w:cs="Arial"/>
          <w:i/>
          <w:sz w:val="19"/>
          <w:szCs w:val="19"/>
        </w:rPr>
      </w:pPr>
    </w:p>
    <w:p w14:paraId="7241D595" w14:textId="0F2431E4" w:rsidR="000106A5" w:rsidRPr="00852446" w:rsidRDefault="000106A5" w:rsidP="009D7F63">
      <w:pPr>
        <w:pStyle w:val="Zkladntext2"/>
        <w:widowControl w:val="0"/>
        <w:spacing w:before="120" w:after="120" w:line="288" w:lineRule="auto"/>
        <w:jc w:val="both"/>
        <w:rPr>
          <w:rFonts w:ascii="Arial" w:hAnsi="Arial" w:cs="Arial"/>
          <w:b w:val="0"/>
          <w:sz w:val="19"/>
          <w:szCs w:val="19"/>
        </w:rPr>
      </w:pPr>
      <w:r w:rsidRPr="00852446">
        <w:rPr>
          <w:rFonts w:ascii="Arial" w:hAnsi="Arial" w:cs="Arial"/>
          <w:b w:val="0"/>
          <w:sz w:val="19"/>
          <w:szCs w:val="19"/>
        </w:rPr>
        <w:lastRenderedPageBreak/>
        <w:t>V prípade, že dokumentácia predložená cez ITMS 2014+ nie je kompletná, prijímateľ je povinný predložiť aj chýbajúcu časť dokumentácie cez ITMS 2014+ na základe žiadosti poskytovateľa o doplnenie dokumentácie doručenej prostredníctvom elektronickej schránky alebo písomne (listinne alebo mailom). Uvedené sa týka aj prípadov, keď je dokumentácia predložená cez ITMS 2014+ (resp. elektronicky alebo listinne) nečitateľná alebo poškodená.</w:t>
      </w:r>
    </w:p>
    <w:p w14:paraId="6E1D39DD" w14:textId="77777777" w:rsidR="000106A5" w:rsidRDefault="000106A5" w:rsidP="009D7F63">
      <w:pPr>
        <w:pStyle w:val="Zkladntext2"/>
        <w:widowControl w:val="0"/>
        <w:spacing w:before="120" w:after="120" w:line="288" w:lineRule="auto"/>
        <w:jc w:val="both"/>
        <w:rPr>
          <w:rFonts w:ascii="Arial" w:hAnsi="Arial" w:cs="Arial"/>
          <w:i/>
          <w:sz w:val="19"/>
          <w:szCs w:val="19"/>
        </w:rPr>
      </w:pPr>
    </w:p>
    <w:p w14:paraId="0EBC7E74" w14:textId="2726683D"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i/>
          <w:sz w:val="19"/>
          <w:szCs w:val="19"/>
        </w:rPr>
        <w:t xml:space="preserve">Dôležité upozornenie: </w:t>
      </w:r>
      <w:r w:rsidRPr="00DA7632">
        <w:rPr>
          <w:rFonts w:ascii="Arial" w:hAnsi="Arial" w:cs="Arial"/>
          <w:b w:val="0"/>
          <w:sz w:val="19"/>
          <w:szCs w:val="19"/>
        </w:rPr>
        <w:t xml:space="preserve">V prípade, ak </w:t>
      </w:r>
      <w:r w:rsidR="00315570">
        <w:rPr>
          <w:rFonts w:ascii="Arial" w:hAnsi="Arial" w:cs="Arial"/>
          <w:b w:val="0"/>
          <w:sz w:val="19"/>
          <w:szCs w:val="19"/>
        </w:rPr>
        <w:t>p</w:t>
      </w:r>
      <w:r w:rsidR="00315570" w:rsidRPr="00DA7632">
        <w:rPr>
          <w:rFonts w:ascii="Arial" w:hAnsi="Arial" w:cs="Arial"/>
          <w:b w:val="0"/>
          <w:sz w:val="19"/>
          <w:szCs w:val="19"/>
        </w:rPr>
        <w:t xml:space="preserve">oskytovateľ </w:t>
      </w:r>
      <w:r w:rsidRPr="00DA7632">
        <w:rPr>
          <w:rFonts w:ascii="Arial" w:hAnsi="Arial" w:cs="Arial"/>
          <w:b w:val="0"/>
          <w:sz w:val="19"/>
          <w:szCs w:val="19"/>
        </w:rPr>
        <w:t xml:space="preserve">neoboznámi </w:t>
      </w:r>
      <w:r w:rsidR="00315570">
        <w:rPr>
          <w:rFonts w:ascii="Arial" w:hAnsi="Arial" w:cs="Arial"/>
          <w:b w:val="0"/>
          <w:sz w:val="19"/>
          <w:szCs w:val="19"/>
        </w:rPr>
        <w:t>p</w:t>
      </w:r>
      <w:r w:rsidR="00315570" w:rsidRPr="00DA7632">
        <w:rPr>
          <w:rFonts w:ascii="Arial" w:hAnsi="Arial" w:cs="Arial"/>
          <w:b w:val="0"/>
          <w:sz w:val="19"/>
          <w:szCs w:val="19"/>
        </w:rPr>
        <w:t xml:space="preserve">rijímateľa </w:t>
      </w:r>
      <w:r w:rsidRPr="00DA7632">
        <w:rPr>
          <w:rFonts w:ascii="Arial" w:hAnsi="Arial" w:cs="Arial"/>
          <w:b w:val="0"/>
          <w:sz w:val="19"/>
          <w:szCs w:val="19"/>
        </w:rPr>
        <w:t xml:space="preserve">(nezašle návrh správy z kontroly, resp. správu z kontroly) v lehote určenej na výkon finančnej kontroly obstarávania služieb, tovarov, stavebných prác a súvisiacich postupov (a nedošlo k prerušeniu plynutia lehoty ani k odmietnutiu vykonania prvej ex-ante kontroly pred vyhlásením VO), </w:t>
      </w:r>
      <w:r w:rsidR="00315570">
        <w:rPr>
          <w:rFonts w:ascii="Arial" w:hAnsi="Arial" w:cs="Arial"/>
          <w:b w:val="0"/>
          <w:sz w:val="19"/>
          <w:szCs w:val="19"/>
        </w:rPr>
        <w:t>p</w:t>
      </w:r>
      <w:r w:rsidR="00315570" w:rsidRPr="00DA7632">
        <w:rPr>
          <w:rFonts w:ascii="Arial" w:hAnsi="Arial" w:cs="Arial"/>
          <w:b w:val="0"/>
          <w:sz w:val="19"/>
          <w:szCs w:val="19"/>
        </w:rPr>
        <w:t xml:space="preserve">rijímateľ </w:t>
      </w:r>
      <w:r w:rsidRPr="00DA7632">
        <w:rPr>
          <w:rFonts w:ascii="Arial" w:hAnsi="Arial" w:cs="Arial"/>
          <w:b w:val="0"/>
          <w:sz w:val="19"/>
          <w:szCs w:val="19"/>
        </w:rPr>
        <w:t xml:space="preserve">nie je oprávnený uzatvoriť zmluvu s úspešným uchádzačom ani vykonať iný úkon, ktorého podmienkou je vykonanie finančnej kontroly (napr. vyhlásenie VO) </w:t>
      </w:r>
      <w:r w:rsidR="00315570">
        <w:rPr>
          <w:rFonts w:ascii="Arial" w:hAnsi="Arial" w:cs="Arial"/>
          <w:b w:val="0"/>
          <w:sz w:val="19"/>
          <w:szCs w:val="19"/>
        </w:rPr>
        <w:t>p</w:t>
      </w:r>
      <w:r w:rsidR="00315570" w:rsidRPr="00DA7632">
        <w:rPr>
          <w:rFonts w:ascii="Arial" w:hAnsi="Arial" w:cs="Arial"/>
          <w:b w:val="0"/>
          <w:sz w:val="19"/>
          <w:szCs w:val="19"/>
        </w:rPr>
        <w:t>oskytovateľom</w:t>
      </w:r>
      <w:r w:rsidRPr="00DA7632">
        <w:rPr>
          <w:rFonts w:ascii="Arial" w:hAnsi="Arial" w:cs="Arial"/>
          <w:b w:val="0"/>
          <w:sz w:val="19"/>
          <w:szCs w:val="19"/>
        </w:rPr>
        <w:t>.</w:t>
      </w:r>
    </w:p>
    <w:p w14:paraId="4B8288B5" w14:textId="08D6CAD2"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i/>
          <w:sz w:val="19"/>
          <w:szCs w:val="19"/>
        </w:rPr>
      </w:pPr>
      <w:r w:rsidRPr="00DA7632">
        <w:rPr>
          <w:rFonts w:ascii="Arial" w:hAnsi="Arial" w:cs="Arial"/>
          <w:b w:val="0"/>
          <w:sz w:val="19"/>
          <w:szCs w:val="19"/>
        </w:rPr>
        <w:t xml:space="preserve">Uzatvorenie zmluvy s úspešným uchádzačom, resp. vykonanie iného úkonu, ktorého podmienkou podľa tejto príručky, resp. Zmluvy o NFP je vykonanie finančnej kontroly (napr. vyhlásenie verejného obstarávania), môže byť považované za podstatné porušenie Zmluvy o NFP a uvedené má rovnako vplyv aj na oprávnenie Poskytovateľa určiť ex-ante finančnú opravu. </w:t>
      </w:r>
    </w:p>
    <w:p w14:paraId="76AF652B" w14:textId="77777777" w:rsidR="00A327BE" w:rsidRDefault="00A327BE" w:rsidP="009D7F63">
      <w:pPr>
        <w:pStyle w:val="Zkladntext2"/>
        <w:widowControl w:val="0"/>
        <w:spacing w:before="120" w:after="120" w:line="288" w:lineRule="auto"/>
        <w:jc w:val="both"/>
        <w:rPr>
          <w:rFonts w:ascii="Arial" w:hAnsi="Arial" w:cs="Arial"/>
          <w:i/>
          <w:color w:val="FF0000"/>
          <w:sz w:val="19"/>
          <w:szCs w:val="19"/>
        </w:rPr>
      </w:pPr>
    </w:p>
    <w:p w14:paraId="7EE487A9" w14:textId="0779A449" w:rsidR="00A327BE" w:rsidRPr="00BF2A0B" w:rsidRDefault="00A327BE" w:rsidP="00DD30A9">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D30A9">
        <w:rPr>
          <w:rFonts w:ascii="Arial" w:hAnsi="Arial" w:cs="Arial"/>
          <w:sz w:val="19"/>
          <w:szCs w:val="19"/>
        </w:rPr>
        <w:t xml:space="preserve">Dôležité upozornenie:  </w:t>
      </w:r>
      <w:r w:rsidR="00D11568" w:rsidRPr="00315570">
        <w:rPr>
          <w:rFonts w:ascii="Arial" w:hAnsi="Arial" w:cs="Arial"/>
          <w:b w:val="0"/>
          <w:sz w:val="19"/>
          <w:szCs w:val="19"/>
        </w:rPr>
        <w:t>Ostatné povinnosti prijímateľa týkajúce sa lehoty na vyhlásenie VO na hlavné aktivity projektu, maximálneho počtu opakovaní verejných obstarávaní a pod. sú up</w:t>
      </w:r>
      <w:r w:rsidR="00D11568" w:rsidRPr="008D52ED">
        <w:rPr>
          <w:rFonts w:ascii="Arial" w:hAnsi="Arial" w:cs="Arial"/>
          <w:b w:val="0"/>
          <w:sz w:val="19"/>
          <w:szCs w:val="19"/>
        </w:rPr>
        <w:t>ravené v zmluve o NFP, prípadne vo výzve na predkladanie žiadostí o NFP. Zároveň upozorňujeme prijímateľa, že porušenie niektorých ustanovení zmluvy o NFP upravujúcich povinnosti vyhlásenia VO do určitého okamihu a pod., v zmysle zmluvy o NFP môžu byť považované za podstatné porušenie zmluvy o NFP</w:t>
      </w:r>
      <w:r w:rsidRPr="00BF2A0B">
        <w:rPr>
          <w:rFonts w:ascii="Arial" w:hAnsi="Arial" w:cs="Arial"/>
          <w:b w:val="0"/>
          <w:sz w:val="19"/>
          <w:szCs w:val="19"/>
        </w:rPr>
        <w:t xml:space="preserve">. </w:t>
      </w:r>
    </w:p>
    <w:p w14:paraId="64658951" w14:textId="77777777" w:rsidR="00315570" w:rsidRDefault="00315570" w:rsidP="009D7F63">
      <w:pPr>
        <w:pStyle w:val="Zkladntext2"/>
        <w:widowControl w:val="0"/>
        <w:spacing w:before="120" w:after="120" w:line="288" w:lineRule="auto"/>
        <w:jc w:val="both"/>
        <w:rPr>
          <w:rFonts w:ascii="Arial" w:hAnsi="Arial" w:cs="Arial"/>
          <w:i/>
          <w:color w:val="FF0000"/>
          <w:sz w:val="19"/>
          <w:szCs w:val="19"/>
        </w:rPr>
      </w:pPr>
    </w:p>
    <w:p w14:paraId="04CA09FC" w14:textId="60A039DE"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B12D7E">
        <w:rPr>
          <w:rFonts w:ascii="Arial" w:hAnsi="Arial" w:cs="Arial"/>
          <w:sz w:val="19"/>
          <w:szCs w:val="19"/>
        </w:rPr>
        <w:t>Dôležité upozornenie:</w:t>
      </w:r>
      <w:r w:rsidRPr="00DA7632">
        <w:rPr>
          <w:rFonts w:ascii="Arial" w:hAnsi="Arial" w:cs="Arial"/>
          <w:b w:val="0"/>
          <w:sz w:val="19"/>
          <w:szCs w:val="19"/>
        </w:rPr>
        <w:tab/>
        <w:t xml:space="preserve">V  prípade, ak ku dňu nadobudnutia účinnosti Zmluvy o poskytnutí NFP </w:t>
      </w:r>
      <w:r w:rsidR="008D52ED">
        <w:rPr>
          <w:rFonts w:ascii="Arial" w:hAnsi="Arial" w:cs="Arial"/>
          <w:b w:val="0"/>
          <w:sz w:val="19"/>
          <w:szCs w:val="19"/>
        </w:rPr>
        <w:t>p</w:t>
      </w:r>
      <w:r w:rsidRPr="00DA7632">
        <w:rPr>
          <w:rFonts w:ascii="Arial" w:hAnsi="Arial" w:cs="Arial"/>
          <w:b w:val="0"/>
          <w:sz w:val="19"/>
          <w:szCs w:val="19"/>
        </w:rPr>
        <w:t>rijímateľ uzavrel zmluvu s úspešným uchádzačom, je povinný predložiť Poskytovateľovi kompletnú dokumentáciu z tohto procesu VO bezodkladne odo dňa nadobudnutia účinnosti Zmluvy o poskytnutí NFP.</w:t>
      </w:r>
    </w:p>
    <w:p w14:paraId="654D3C2A" w14:textId="77777777" w:rsidR="00DA7632" w:rsidRDefault="00DA7632" w:rsidP="009D7F63">
      <w:pPr>
        <w:pStyle w:val="Zkladntext2"/>
        <w:widowControl w:val="0"/>
        <w:spacing w:before="120" w:after="120" w:line="288" w:lineRule="auto"/>
        <w:jc w:val="both"/>
        <w:rPr>
          <w:rFonts w:ascii="Arial" w:hAnsi="Arial" w:cs="Arial"/>
          <w:i/>
          <w:color w:val="FF0000"/>
          <w:sz w:val="19"/>
          <w:szCs w:val="19"/>
        </w:rPr>
      </w:pPr>
    </w:p>
    <w:p w14:paraId="413B1C60" w14:textId="1504DDB5"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(t.j. v elektronickej aukcii v prípade uplatnenia kritérií ekonomicky najvýhodnejšej ponuky uchádzač môže znižovať ceny svojej ponuky o stanovený minimálny rozdiel bez toho, aby po tomto znížení bola jeho cenová ponuka v  elektronickej aukcii najnižšia).</w:t>
      </w:r>
    </w:p>
    <w:p w14:paraId="29366FD1" w14:textId="77777777" w:rsidR="0048666F" w:rsidRDefault="0048666F" w:rsidP="009D7F63">
      <w:pPr>
        <w:pStyle w:val="Zkladntext2"/>
        <w:widowControl w:val="0"/>
        <w:spacing w:before="120" w:after="120" w:line="288" w:lineRule="auto"/>
        <w:jc w:val="both"/>
        <w:rPr>
          <w:rFonts w:ascii="Arial" w:hAnsi="Arial" w:cs="Arial"/>
          <w:i/>
          <w:color w:val="FF0000"/>
          <w:sz w:val="19"/>
          <w:szCs w:val="19"/>
        </w:rPr>
      </w:pPr>
    </w:p>
    <w:p w14:paraId="7A55D282" w14:textId="77777777"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14:paraId="7A55D286" w14:textId="0C571C07" w:rsidR="009D7F63" w:rsidRPr="0073389C" w:rsidRDefault="009D7F63" w:rsidP="00552EAD">
      <w:pPr>
        <w:spacing w:before="120" w:after="120" w:line="288" w:lineRule="auto"/>
        <w:jc w:val="both"/>
        <w:rPr>
          <w:rFonts w:cs="Arial"/>
        </w:rPr>
      </w:pPr>
      <w:r w:rsidRPr="0073389C">
        <w:t xml:space="preserve">Dokumentácia z VO v závislosti od použitého postupu VO pozostáva </w:t>
      </w:r>
      <w:r w:rsidRPr="0073389C">
        <w:rPr>
          <w:b/>
        </w:rPr>
        <w:t>najmä</w:t>
      </w:r>
      <w:r w:rsidRPr="0073389C">
        <w:t xml:space="preserve"> z:</w:t>
      </w:r>
    </w:p>
    <w:p w14:paraId="4F6E4D8F" w14:textId="523AFD41"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o zhode predloženej dokumentácie z VO s originálom dokumentácie a o úplnosti a kompletnosti dokladov, obsahujúce jednoznačnú identifikáciu projektu a predkladaného VO, 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(vzor príloha č. </w:t>
      </w:r>
      <w:r w:rsidR="0084578B">
        <w:rPr>
          <w:rFonts w:cs="Arial"/>
          <w:lang w:val="sk-SK"/>
        </w:rPr>
        <w:t>29</w:t>
      </w:r>
      <w:r w:rsidRPr="00D11568">
        <w:rPr>
          <w:rFonts w:cs="Arial"/>
          <w:lang w:val="sk-SK"/>
        </w:rPr>
        <w:t>)</w:t>
      </w:r>
      <w:r w:rsidR="000106A5">
        <w:rPr>
          <w:rFonts w:cs="Arial"/>
          <w:lang w:val="sk-SK"/>
        </w:rPr>
        <w:t xml:space="preserve">. </w:t>
      </w:r>
      <w:r w:rsidR="000106A5" w:rsidRPr="000106A5">
        <w:rPr>
          <w:rFonts w:cs="Arial"/>
          <w:lang w:val="sk-SK"/>
        </w:rPr>
        <w:t xml:space="preserve">Uvedené nie je </w:t>
      </w:r>
      <w:r w:rsidR="000106A5" w:rsidRPr="000106A5">
        <w:rPr>
          <w:rFonts w:cs="Arial"/>
          <w:lang w:val="sk-SK"/>
        </w:rPr>
        <w:lastRenderedPageBreak/>
        <w:t>prijímateľ povinný predkladať v prípade predloženia dokumentácie na základe žiadosti na doplnenie, resp. vysvetlenie predloženej dokumentácie zaslanej poskytovateľom</w:t>
      </w:r>
      <w:r w:rsidRPr="00D11568">
        <w:rPr>
          <w:rFonts w:cs="Arial"/>
          <w:lang w:val="sk-SK"/>
        </w:rPr>
        <w:t>;</w:t>
      </w:r>
    </w:p>
    <w:p w14:paraId="0516C638" w14:textId="485597CE"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prijímateľa týkajúce sa konfliktu záujmov (vzor príloha č. </w:t>
      </w:r>
      <w:r w:rsidR="0084578B">
        <w:rPr>
          <w:rFonts w:cs="Arial"/>
          <w:lang w:val="sk-SK"/>
        </w:rPr>
        <w:t>28</w:t>
      </w:r>
      <w:r w:rsidRPr="00D11568">
        <w:rPr>
          <w:rFonts w:cs="Arial"/>
          <w:lang w:val="sk-SK"/>
        </w:rPr>
        <w:t>) (netýka sa prvej ex-ante kontroly)</w:t>
      </w:r>
      <w:r>
        <w:rPr>
          <w:rFonts w:cs="Arial"/>
          <w:lang w:val="sk-SK"/>
        </w:rPr>
        <w:t>;</w:t>
      </w:r>
    </w:p>
    <w:p w14:paraId="4D044A12" w14:textId="4EBC34BF" w:rsidR="0084578B" w:rsidRDefault="0084578B" w:rsidP="00AA5BCC">
      <w:pPr>
        <w:pStyle w:val="Bulletslevel2"/>
        <w:spacing w:after="120" w:line="288" w:lineRule="auto"/>
        <w:ind w:left="567" w:hanging="283"/>
        <w:jc w:val="both"/>
        <w:rPr>
          <w:rFonts w:cs="Arial"/>
          <w:lang w:val="sk-SK"/>
        </w:rPr>
      </w:pPr>
      <w:r>
        <w:rPr>
          <w:rFonts w:cs="Arial"/>
          <w:lang w:val="sk-SK"/>
        </w:rPr>
        <w:t xml:space="preserve">Prevodník obstaraných položiek k rozpočtu projektu (vzor príloha č. </w:t>
      </w:r>
      <w:r w:rsidR="00CE1FBE">
        <w:rPr>
          <w:rFonts w:cs="Arial"/>
          <w:lang w:val="sk-SK"/>
        </w:rPr>
        <w:t>40</w:t>
      </w:r>
      <w:r>
        <w:rPr>
          <w:rFonts w:cs="Arial"/>
          <w:lang w:val="sk-SK"/>
        </w:rPr>
        <w:t>)</w:t>
      </w:r>
    </w:p>
    <w:p w14:paraId="7A55D287" w14:textId="79DC5BAE"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r w:rsidR="00BA2420">
        <w:rPr>
          <w:rFonts w:cs="Arial"/>
          <w:lang w:val="sk-SK"/>
        </w:rPr>
        <w:t xml:space="preserve">, vrátane </w:t>
      </w:r>
      <w:r w:rsidR="00BA2420" w:rsidRPr="00BA2420">
        <w:rPr>
          <w:rFonts w:cs="Arial"/>
          <w:lang w:val="sk-SK"/>
        </w:rPr>
        <w:t>o</w:t>
      </w:r>
      <w:r w:rsidR="00BA2420">
        <w:rPr>
          <w:rFonts w:cs="Arial"/>
          <w:lang w:val="sk-SK"/>
        </w:rPr>
        <w:t>dôvodnenia</w:t>
      </w:r>
      <w:r w:rsidR="00BA2420" w:rsidRPr="00BA2420">
        <w:rPr>
          <w:rFonts w:cs="Arial"/>
          <w:lang w:val="sk-SK"/>
        </w:rPr>
        <w:t xml:space="preserve"> nerozdelenia zákazky na časti podľa § 28 ods. 2 ZVO</w:t>
      </w:r>
      <w:r w:rsidRPr="0073389C">
        <w:rPr>
          <w:rFonts w:cs="Arial"/>
          <w:lang w:val="sk-SK"/>
        </w:rPr>
        <w:t>;</w:t>
      </w:r>
    </w:p>
    <w:p w14:paraId="20D36AA5" w14:textId="1C1ED61E" w:rsidR="00552EAD" w:rsidRPr="00BA2420" w:rsidRDefault="009A27FA" w:rsidP="00BA2420">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14:paraId="7A55D288"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14:paraId="7A55D289" w14:textId="04191E5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w:t>
      </w:r>
      <w:r w:rsidR="008D52ED">
        <w:rPr>
          <w:rFonts w:cs="Arial"/>
          <w:lang w:val="sk-SK"/>
        </w:rPr>
        <w:t>ľovanie súťažných podkladov</w:t>
      </w:r>
      <w:r w:rsidRPr="0073389C">
        <w:rPr>
          <w:rFonts w:cs="Arial"/>
          <w:lang w:val="sk-SK"/>
        </w:rPr>
        <w:t>, ak sa uskutočnilo;</w:t>
      </w:r>
    </w:p>
    <w:p w14:paraId="7A55D28A" w14:textId="59F21B1F"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menovacie dekréty jednotlivých členov komisie, vrátane ich životopisov</w:t>
      </w:r>
      <w:r w:rsidR="008D52ED">
        <w:rPr>
          <w:rFonts w:cs="Arial"/>
          <w:lang w:val="sk-SK"/>
        </w:rPr>
        <w:t xml:space="preserve"> alebo iných dokumentov</w:t>
      </w:r>
      <w:r w:rsidRPr="0073389C">
        <w:rPr>
          <w:rFonts w:cs="Arial"/>
          <w:lang w:val="sk-SK"/>
        </w:rPr>
        <w:t xml:space="preserve">, z ktorých je zrejmé splnenie požiadaviek podľa § </w:t>
      </w:r>
      <w:r w:rsidR="00552EAD">
        <w:rPr>
          <w:rFonts w:cs="Arial"/>
          <w:lang w:val="sk-SK"/>
        </w:rPr>
        <w:t>51</w:t>
      </w:r>
      <w:r w:rsidR="00552EAD" w:rsidRPr="0073389C">
        <w:rPr>
          <w:rFonts w:cs="Arial"/>
          <w:lang w:val="sk-SK"/>
        </w:rPr>
        <w:t xml:space="preserve"> </w:t>
      </w:r>
      <w:r w:rsidRPr="0073389C">
        <w:rPr>
          <w:rFonts w:cs="Arial"/>
          <w:lang w:val="sk-SK"/>
        </w:rPr>
        <w:t xml:space="preserve">ZVO kladených na členov komisie; </w:t>
      </w:r>
    </w:p>
    <w:p w14:paraId="7A55D28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14:paraId="7A55D28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14:paraId="7A55D28D" w14:textId="0E987450"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14:paraId="7A55D28E" w14:textId="4C11BE85"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prezenčné listiny zo zasadnutia komisie; </w:t>
      </w:r>
    </w:p>
    <w:p w14:paraId="7A55D28F" w14:textId="09B2E2A1"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14:paraId="7A55D29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doručení zápisnice z otvárania ponúk jednotlivým uchádzačom, ktorí predložili ponuky;</w:t>
      </w:r>
    </w:p>
    <w:p w14:paraId="7A55D291" w14:textId="383D446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r w:rsidR="008D52ED" w:rsidRPr="00DD30A9">
        <w:rPr>
          <w:rFonts w:eastAsia="Times New Roman" w:cs="Arial"/>
          <w:color w:val="auto"/>
          <w:szCs w:val="24"/>
          <w:lang w:val="sk-SK" w:eastAsia="en-US"/>
        </w:rPr>
        <w:t xml:space="preserve"> </w:t>
      </w:r>
      <w:r w:rsidR="008D52ED" w:rsidRPr="008D52ED">
        <w:rPr>
          <w:rFonts w:cs="Arial"/>
          <w:lang w:val="sk-SK"/>
        </w:rPr>
        <w:t>/ žiadosti o zaradenie do dynamického nákupného systému</w:t>
      </w:r>
      <w:r w:rsidRPr="0073389C">
        <w:rPr>
          <w:rFonts w:cs="Arial"/>
          <w:lang w:val="sk-SK"/>
        </w:rPr>
        <w:t>;</w:t>
      </w:r>
    </w:p>
    <w:p w14:paraId="7A55D292" w14:textId="52AE60CC"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priameho rokovacieho konania); </w:t>
      </w:r>
    </w:p>
    <w:p w14:paraId="7A55D293"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zápisnica z rokovacieho konania bez zverejnenia, resp. priameho rokovacieho konania;</w:t>
      </w:r>
    </w:p>
    <w:p w14:paraId="7A55D294" w14:textId="01EAD789"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14:paraId="7A55D29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14:paraId="7A55D296" w14:textId="5F9A1699"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oznámenie prijímateľa o začatí priameho rokovacieho konania</w:t>
      </w:r>
      <w:r w:rsidR="00EF2628" w:rsidRPr="00EF2628">
        <w:rPr>
          <w:rFonts w:cs="Arial"/>
          <w:lang w:val="sk-SK"/>
        </w:rPr>
        <w:t>(resp. rokovacieho konania bez zverejnenia)</w:t>
      </w:r>
      <w:r w:rsidRPr="0073389C">
        <w:rPr>
          <w:rFonts w:cs="Arial"/>
          <w:lang w:val="sk-SK"/>
        </w:rPr>
        <w:t>;</w:t>
      </w:r>
    </w:p>
    <w:p w14:paraId="7A55D297"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informácia o výsledku vyhodnotenia ponúk alebo ich ekvivalent;</w:t>
      </w:r>
    </w:p>
    <w:p w14:paraId="7A55D298" w14:textId="460618C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14:paraId="7A55D299" w14:textId="65A0FE4E"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14:paraId="7A55D29A"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týkajúca sa uplatnenia revíznych postupov;</w:t>
      </w:r>
    </w:p>
    <w:p w14:paraId="7A55D29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z priebehu elektronickej aukcie (ak je to relevantné);</w:t>
      </w:r>
    </w:p>
    <w:p w14:paraId="2EE4FC95" w14:textId="77777777" w:rsidR="00F73625" w:rsidRDefault="00F73625" w:rsidP="00F73625">
      <w:pPr>
        <w:pStyle w:val="Bulletslevel2"/>
        <w:spacing w:after="120" w:line="288" w:lineRule="auto"/>
        <w:ind w:left="567" w:hanging="283"/>
        <w:jc w:val="both"/>
        <w:rPr>
          <w:rFonts w:cs="Arial"/>
          <w:lang w:val="sk-SK"/>
        </w:rPr>
      </w:pPr>
      <w:r w:rsidRPr="0014341F">
        <w:rPr>
          <w:rFonts w:cs="Arial"/>
          <w:lang w:val="sk-SK"/>
        </w:rPr>
        <w:t>protokoly a iné výstupy podrobne a úplne dokumentujúce postup pri zadávaní zákaziek prostredníctvom elektronických informačných systémov a iných elektronických nástrojov;</w:t>
      </w:r>
    </w:p>
    <w:p w14:paraId="635860AD" w14:textId="4E547186"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lastRenderedPageBreak/>
        <w:t>preukázateľné potvrdenie (napr. print</w:t>
      </w:r>
      <w:r w:rsidR="00BA2420">
        <w:rPr>
          <w:rFonts w:cs="Arial"/>
          <w:lang w:val="sk-SK"/>
        </w:rPr>
        <w:t xml:space="preserve"> </w:t>
      </w:r>
      <w:r w:rsidRPr="00F73625">
        <w:rPr>
          <w:rFonts w:cs="Arial"/>
          <w:lang w:val="sk-SK"/>
        </w:rPr>
        <w:t>screen) preverovania zápisu</w:t>
      </w:r>
      <w:r w:rsidR="008D52ED">
        <w:rPr>
          <w:rFonts w:cs="Arial"/>
          <w:lang w:val="sk-SK"/>
        </w:rPr>
        <w:t xml:space="preserve"> </w:t>
      </w:r>
      <w:r w:rsidR="008D52ED" w:rsidRPr="008D52ED">
        <w:rPr>
          <w:rFonts w:cs="Arial"/>
          <w:lang w:val="sk-SK"/>
        </w:rPr>
        <w:t>úspešného uchádzača</w:t>
      </w:r>
      <w:r w:rsidRPr="00F73625">
        <w:rPr>
          <w:rFonts w:cs="Arial"/>
          <w:lang w:val="sk-SK"/>
        </w:rPr>
        <w:t xml:space="preserve">, resp. aj jeho subdodávateľov </w:t>
      </w:r>
      <w:r w:rsidR="008D52ED" w:rsidRPr="008D52ED">
        <w:rPr>
          <w:rFonts w:cs="Arial"/>
          <w:lang w:val="sk-SK"/>
        </w:rPr>
        <w:t>(resp. konečných užívateľov výhod úspešného uchádzača v registri konečných užívateľov výhod – s ohľadom na relevantnú legislatívu v čase uzatvárania zmluvy)</w:t>
      </w:r>
      <w:r w:rsidRPr="00F73625">
        <w:rPr>
          <w:rFonts w:cs="Arial"/>
          <w:lang w:val="sk-SK"/>
        </w:rPr>
        <w:t xml:space="preserve">pred uzavretím zmluvy prijímateľa s úspešným uchádzačom podľa § </w:t>
      </w:r>
      <w:r w:rsidR="00552EAD">
        <w:rPr>
          <w:rFonts w:cs="Arial"/>
          <w:lang w:val="sk-SK"/>
        </w:rPr>
        <w:t>56</w:t>
      </w:r>
      <w:r w:rsidR="00552EAD" w:rsidRPr="00F73625">
        <w:rPr>
          <w:rFonts w:cs="Arial"/>
          <w:lang w:val="sk-SK"/>
        </w:rPr>
        <w:t xml:space="preserve"> </w:t>
      </w:r>
      <w:r w:rsidRPr="00F73625">
        <w:rPr>
          <w:rFonts w:cs="Arial"/>
          <w:lang w:val="sk-SK"/>
        </w:rPr>
        <w:t>ZVO (ak je to relevantné);</w:t>
      </w:r>
    </w:p>
    <w:p w14:paraId="7A55D29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14:paraId="7A55D29D" w14:textId="5D9F41A1"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návrh dodatku zmluvy s úspešným uchádzačom, ktorého prílohou je v prípade dodávky stavebných prác alebo tovarov aj podporné stanovisko stavebného dozoru alebo iného príslušného odborníka a pod. Stanovisko by malo obsahovať dôvody, ktoré vedú k zazmluvneniu dodatočných prác a služieb nad rámec zmluvy medzi prijímateľom a úspešným uchádzačom</w:t>
      </w:r>
      <w:r w:rsidR="008D52ED">
        <w:rPr>
          <w:rFonts w:cs="Arial"/>
          <w:lang w:val="sk-SK"/>
        </w:rPr>
        <w:t xml:space="preserve"> (</w:t>
      </w:r>
      <w:r w:rsidR="008D52ED" w:rsidRPr="008D52ED">
        <w:rPr>
          <w:rFonts w:cs="Arial"/>
          <w:lang w:val="sk-SK"/>
        </w:rPr>
        <w:t>ak je to relevantné)</w:t>
      </w:r>
      <w:r w:rsidRPr="0073389C">
        <w:rPr>
          <w:rFonts w:cs="Arial"/>
          <w:lang w:val="sk-SK"/>
        </w:rPr>
        <w:t xml:space="preserve">; </w:t>
      </w:r>
    </w:p>
    <w:p w14:paraId="7A55D29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14:paraId="7A55D29F"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14:paraId="18C07065" w14:textId="37D83407" w:rsidR="00D72FDB" w:rsidRPr="006077B1" w:rsidRDefault="009D7F63" w:rsidP="00667C12">
      <w:pPr>
        <w:pStyle w:val="Bulletslevel2"/>
        <w:spacing w:after="120" w:line="288" w:lineRule="auto"/>
        <w:ind w:left="567" w:hanging="283"/>
        <w:rP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 xml:space="preserve">výsledku VO/informácií zaslaných ÚVO a Ú.v. EÚ; </w:t>
      </w:r>
    </w:p>
    <w:p w14:paraId="7A55D2A2" w14:textId="41921292" w:rsidR="009D7F63" w:rsidRPr="0073389C" w:rsidRDefault="009D7F63" w:rsidP="004B6A9B">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„print screen“);</w:t>
      </w:r>
    </w:p>
    <w:p w14:paraId="7A55D2A3" w14:textId="0A5BBDF8" w:rsidR="009D7F63" w:rsidRPr="0073389C" w:rsidRDefault="009D7F63" w:rsidP="001F7F84">
      <w:pPr>
        <w:pStyle w:val="Bulletslevel2"/>
        <w:spacing w:after="120" w:line="288" w:lineRule="auto"/>
        <w:ind w:left="567" w:hanging="283"/>
        <w:jc w:val="both"/>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14:paraId="642ADDA0" w14:textId="77777777" w:rsidR="00EF2628" w:rsidRPr="00144232" w:rsidRDefault="00EF2628" w:rsidP="001F7F84">
      <w:pPr>
        <w:pStyle w:val="Bulletslevel2"/>
        <w:tabs>
          <w:tab w:val="clear" w:pos="567"/>
          <w:tab w:val="left" w:pos="284"/>
        </w:tabs>
        <w:ind w:left="567" w:hanging="283"/>
        <w:jc w:val="both"/>
        <w:rPr>
          <w:rFonts w:cs="Arial"/>
          <w:lang w:val="sk-SK"/>
        </w:rPr>
      </w:pPr>
      <w:r w:rsidRPr="00144232">
        <w:rPr>
          <w:rFonts w:cs="Arial"/>
          <w:lang w:val="sk-SK"/>
        </w:rPr>
        <w:t>pri zadávaní zákazky prostredníctvom elektronického trhoviska prijímateľ predkladá aj:</w:t>
      </w:r>
    </w:p>
    <w:p w14:paraId="5B8538FC" w14:textId="77777777" w:rsidR="00EF2628" w:rsidRPr="00144232" w:rsidRDefault="00EF2628" w:rsidP="005B7173">
      <w:pPr>
        <w:pStyle w:val="Bulletslevel2"/>
        <w:numPr>
          <w:ilvl w:val="0"/>
          <w:numId w:val="81"/>
        </w:numPr>
        <w:jc w:val="both"/>
        <w:rPr>
          <w:rFonts w:cs="Arial"/>
          <w:lang w:val="sk-SK"/>
        </w:rPr>
      </w:pPr>
      <w:r w:rsidRPr="00144232">
        <w:rPr>
          <w:rFonts w:cs="Arial"/>
          <w:lang w:val="sk-SK"/>
        </w:rPr>
        <w:t>návrh zmluvného formuláru obsahujúceho štandardné zmluvné podmienky;</w:t>
      </w:r>
    </w:p>
    <w:p w14:paraId="01E258EB" w14:textId="68B30BCA" w:rsidR="00EF2628" w:rsidRPr="006077B1" w:rsidRDefault="00D72FDB" w:rsidP="005B7173">
      <w:pPr>
        <w:pStyle w:val="Bulletslevel2"/>
        <w:numPr>
          <w:ilvl w:val="0"/>
          <w:numId w:val="81"/>
        </w:numPr>
        <w:jc w:val="both"/>
        <w:rPr>
          <w:rFonts w:cs="Arial"/>
          <w:lang w:val="sk-SK"/>
        </w:rPr>
      </w:pPr>
      <w:r w:rsidRPr="00D72FDB">
        <w:rPr>
          <w:rFonts w:cs="Arial"/>
          <w:lang w:val="sk-SK"/>
        </w:rPr>
        <w:t>návrh opisného a objednávkového formulára</w:t>
      </w:r>
      <w:r w:rsidR="00EF2628" w:rsidRPr="00144232">
        <w:rPr>
          <w:rFonts w:cs="Arial"/>
          <w:lang w:val="sk-SK"/>
        </w:rPr>
        <w:t>;</w:t>
      </w:r>
    </w:p>
    <w:p w14:paraId="6379F042" w14:textId="77777777" w:rsidR="00EF2628" w:rsidRPr="00144232" w:rsidRDefault="00EF2628" w:rsidP="005B7173">
      <w:pPr>
        <w:pStyle w:val="Bulletslevel2"/>
        <w:numPr>
          <w:ilvl w:val="0"/>
          <w:numId w:val="81"/>
        </w:numPr>
        <w:jc w:val="both"/>
        <w:rPr>
          <w:rFonts w:cs="Arial"/>
          <w:lang w:val="sk-SK"/>
        </w:rPr>
      </w:pPr>
      <w:r w:rsidRPr="00144232">
        <w:rPr>
          <w:rFonts w:cs="Arial"/>
          <w:lang w:val="sk-SK"/>
        </w:rPr>
        <w:t>automaticky vygenerovanú zmluvu, ktorá je výsledkom VO;</w:t>
      </w:r>
    </w:p>
    <w:p w14:paraId="773F5827" w14:textId="77777777" w:rsidR="00EF2628" w:rsidRDefault="00EF2628" w:rsidP="005B7173">
      <w:pPr>
        <w:pStyle w:val="Bulletslevel2"/>
        <w:numPr>
          <w:ilvl w:val="0"/>
          <w:numId w:val="81"/>
        </w:numPr>
        <w:tabs>
          <w:tab w:val="clear" w:pos="567"/>
        </w:tabs>
        <w:spacing w:after="120" w:line="288" w:lineRule="auto"/>
        <w:ind w:left="1134" w:hanging="425"/>
        <w:jc w:val="both"/>
        <w:rPr>
          <w:rFonts w:cs="Arial"/>
          <w:lang w:val="sk-SK"/>
        </w:rPr>
      </w:pPr>
      <w:r w:rsidRPr="00EF2628">
        <w:rPr>
          <w:rFonts w:cs="Arial"/>
          <w:lang w:val="sk-SK"/>
        </w:rPr>
        <w:t>protokol, ktorý zachytáva celý priebeh procesu zadávania zákazy prostredníctvom elektronického trhoviska;</w:t>
      </w:r>
    </w:p>
    <w:p w14:paraId="5B529645" w14:textId="14524D4D" w:rsidR="00EF2628" w:rsidRDefault="00EF2628" w:rsidP="005B7173">
      <w:pPr>
        <w:pStyle w:val="Bulletslevel2"/>
        <w:numPr>
          <w:ilvl w:val="0"/>
          <w:numId w:val="81"/>
        </w:numPr>
        <w:tabs>
          <w:tab w:val="clear" w:pos="567"/>
        </w:tabs>
        <w:spacing w:after="120" w:line="288" w:lineRule="auto"/>
        <w:ind w:left="1134" w:hanging="425"/>
        <w:jc w:val="both"/>
        <w:rPr>
          <w:rFonts w:cs="Arial"/>
          <w:lang w:val="sk-SK"/>
        </w:rPr>
      </w:pPr>
      <w:r w:rsidRPr="00EF2628">
        <w:rPr>
          <w:rFonts w:cs="Arial"/>
          <w:lang w:val="sk-SK"/>
        </w:rPr>
        <w:t>potvrdenie o zverejnení uzavretej zmluvy medzi prijímateľom a úspešným uchádzačom v CRZ;</w:t>
      </w:r>
    </w:p>
    <w:p w14:paraId="291E0AFC" w14:textId="01EFCA1F" w:rsidR="00D72FDB" w:rsidRPr="00EF2628" w:rsidRDefault="00D72FDB" w:rsidP="005B7173">
      <w:pPr>
        <w:pStyle w:val="Bulletslevel2"/>
        <w:numPr>
          <w:ilvl w:val="0"/>
          <w:numId w:val="81"/>
        </w:numPr>
        <w:tabs>
          <w:tab w:val="clear" w:pos="567"/>
        </w:tabs>
        <w:spacing w:after="120" w:line="288" w:lineRule="auto"/>
        <w:ind w:left="1134" w:hanging="425"/>
        <w:jc w:val="both"/>
        <w:rPr>
          <w:rFonts w:cs="Arial"/>
          <w:lang w:val="sk-SK"/>
        </w:rPr>
      </w:pPr>
      <w:r w:rsidRPr="00D72FDB">
        <w:rPr>
          <w:rFonts w:cs="Arial"/>
          <w:lang w:val="sk-SK"/>
        </w:rPr>
        <w:t>automaticky vytvorené oznámenie o vyhlásení verejného obstarávania a súťažné podklady, ktoré boli automatizovaným spôsobom vytvorené z údajov zo zverejnenej ponuky na elektronickom trhovisku a informácií od prijímateľa (v prípade nadlimitnej zákazky s využitím elektronického trhoviska)</w:t>
      </w:r>
    </w:p>
    <w:p w14:paraId="3A2BE09D" w14:textId="5B851224" w:rsidR="00EF2628" w:rsidRPr="00EF2628"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14:paraId="7A55D2A6" w14:textId="49435CB9"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 xml:space="preserve">V prípade zákazky realizovanej prostredníctvom elektronického VO alebo v prípade elektronickej aukcie zabezpečí prijímateľ zriadenie pasívneho prístupu (užívateľské meno a heslo) pre poskytovateľa. </w:t>
      </w:r>
      <w:r w:rsidR="00725F3A" w:rsidRPr="00725F3A">
        <w:rPr>
          <w:rFonts w:cs="Arial"/>
          <w:color w:val="000000" w:themeColor="text1"/>
          <w:szCs w:val="19"/>
        </w:rPr>
        <w:t xml:space="preserve">Uvedená informácia bude tvoriť súčasť predloženej dokumentácie na kontrolu VO. </w:t>
      </w:r>
      <w:r w:rsidR="000106A5" w:rsidRPr="000106A5">
        <w:rPr>
          <w:rFonts w:cs="Arial"/>
          <w:color w:val="000000" w:themeColor="text1"/>
          <w:szCs w:val="19"/>
        </w:rPr>
        <w:t>Ak zriadenie takéhoto prístupu nebude v použitom systéme elektronického VO alebo v aukčnom systéme možné, informuje o tom prijímateľ poskytovateľa v žiadosti o vykonanie kontroly alebo v priloženej dokumentácii.</w:t>
      </w:r>
    </w:p>
    <w:p w14:paraId="53425486" w14:textId="77777777" w:rsidR="00725F3A" w:rsidRPr="0073389C" w:rsidRDefault="00725F3A" w:rsidP="009D7F63">
      <w:pPr>
        <w:spacing w:before="120" w:after="120" w:line="288" w:lineRule="auto"/>
        <w:jc w:val="both"/>
        <w:rPr>
          <w:rFonts w:cs="Arial"/>
          <w:color w:val="000000" w:themeColor="text1"/>
          <w:szCs w:val="19"/>
        </w:rPr>
      </w:pPr>
    </w:p>
    <w:p w14:paraId="17F6C954" w14:textId="6F168D3C"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C064D9">
        <w:rPr>
          <w:b/>
          <w:i/>
          <w:color w:val="000000" w:themeColor="text1"/>
        </w:rPr>
        <w:t xml:space="preserve">Dôležité upozornenie: </w:t>
      </w:r>
      <w:r w:rsidRPr="00C064D9">
        <w:rPr>
          <w:color w:val="000000" w:themeColor="text1"/>
        </w:rPr>
        <w:t xml:space="preserve">Podľa § 28 ods. 1 </w:t>
      </w:r>
      <w:r w:rsidR="00BA2420">
        <w:rPr>
          <w:color w:val="000000" w:themeColor="text1"/>
        </w:rPr>
        <w:t xml:space="preserve">ZVO </w:t>
      </w:r>
      <w:r w:rsidRPr="00C064D9">
        <w:rPr>
          <w:color w:val="000000" w:themeColor="text1"/>
        </w:rPr>
        <w:t>sa zákazka môže rozdeliť na samostatné časti, pričom v oznáme</w:t>
      </w:r>
      <w:r>
        <w:rPr>
          <w:color w:val="000000" w:themeColor="text1"/>
        </w:rPr>
        <w:t>ní o vyhlásení VO alebo v oznáme</w:t>
      </w:r>
      <w:r w:rsidRPr="00C064D9">
        <w:rPr>
          <w:color w:val="000000" w:themeColor="text1"/>
        </w:rPr>
        <w:t>ní použitom ako výzva na účasť  sa určí veľkosť a predmet takýchto častí a</w:t>
      </w:r>
      <w:r w:rsidR="008D52ED">
        <w:rPr>
          <w:color w:val="000000" w:themeColor="text1"/>
        </w:rPr>
        <w:t> </w:t>
      </w:r>
      <w:r w:rsidRPr="00C064D9">
        <w:rPr>
          <w:color w:val="000000" w:themeColor="text1"/>
        </w:rPr>
        <w:t>uvedie</w:t>
      </w:r>
      <w:r w:rsidR="008D52ED">
        <w:rPr>
          <w:color w:val="000000" w:themeColor="text1"/>
        </w:rPr>
        <w:t xml:space="preserve"> sa</w:t>
      </w:r>
      <w:r w:rsidRPr="00C064D9">
        <w:rPr>
          <w:color w:val="000000" w:themeColor="text1"/>
        </w:rPr>
        <w:t>, či ponuky možno predložiť na jednu časť, niekoľko častí alebo všetky časti</w:t>
      </w:r>
      <w:r w:rsidR="008D52ED">
        <w:rPr>
          <w:color w:val="000000" w:themeColor="text1"/>
        </w:rPr>
        <w:t>.</w:t>
      </w:r>
      <w:r w:rsidRPr="00C064D9">
        <w:rPr>
          <w:color w:val="000000" w:themeColor="text1"/>
        </w:rPr>
        <w:t xml:space="preserve"> </w:t>
      </w:r>
      <w:r w:rsidRPr="00E8012F">
        <w:rPr>
          <w:b/>
          <w:color w:val="000000" w:themeColor="text1"/>
        </w:rPr>
        <w:t>Poskytovateľ bude v rámci nadlimitných zákaziek vykonávať kontrolu uplatnenia využitia rozdelenia zákazky na časti tak aby bola umožnená širšia hospodárska súťaž a sprístupnila sa tak aj pre malé a stredné podniky.</w:t>
      </w:r>
      <w:r w:rsidRPr="00C064D9">
        <w:rPr>
          <w:color w:val="000000" w:themeColor="text1"/>
        </w:rPr>
        <w:t xml:space="preserve"> V prípade, že predmet alebo povaha zákazky, alebo iné okolnosti plnenia zákazky neumožňujú rozdelenie zákazky, je potrebné riadne zdôvodniť</w:t>
      </w:r>
      <w:r w:rsidR="008D52ED">
        <w:rPr>
          <w:color w:val="000000" w:themeColor="text1"/>
        </w:rPr>
        <w:t>,</w:t>
      </w:r>
      <w:r w:rsidRPr="00C064D9">
        <w:rPr>
          <w:color w:val="000000" w:themeColor="text1"/>
        </w:rPr>
        <w:t xml:space="preserve"> prečo nie je toto rozdelenie možné.</w:t>
      </w:r>
    </w:p>
    <w:p w14:paraId="0C6719BB" w14:textId="77777777" w:rsidR="00C064D9" w:rsidRDefault="00C064D9" w:rsidP="009D7F63">
      <w:pPr>
        <w:spacing w:before="120" w:after="120" w:line="288" w:lineRule="auto"/>
        <w:jc w:val="both"/>
        <w:rPr>
          <w:color w:val="000000" w:themeColor="text1"/>
        </w:rPr>
      </w:pPr>
    </w:p>
    <w:p w14:paraId="7A55D2A7" w14:textId="14B9577D" w:rsidR="009D7F63" w:rsidRPr="0073389C" w:rsidRDefault="009D7F63" w:rsidP="009D7F63">
      <w:pPr>
        <w:spacing w:before="120" w:after="120" w:line="288" w:lineRule="auto"/>
        <w:jc w:val="both"/>
        <w:rPr>
          <w:color w:val="000000" w:themeColor="text1"/>
        </w:rPr>
      </w:pPr>
      <w:r w:rsidRPr="0073389C">
        <w:rPr>
          <w:color w:val="000000" w:themeColor="text1"/>
        </w:rPr>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w:t>
      </w:r>
      <w:r w:rsidRPr="0073389C">
        <w:rPr>
          <w:color w:val="000000" w:themeColor="text1"/>
        </w:rPr>
        <w:lastRenderedPageBreak/>
        <w:t xml:space="preserve">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14:paraId="7A55D2A8" w14:textId="61D0563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r w:rsidR="00394A19">
        <w:rPr>
          <w:color w:val="000000" w:themeColor="text1"/>
        </w:rPr>
        <w:t xml:space="preserve"> </w:t>
      </w:r>
      <w:r w:rsidR="00394A19" w:rsidRPr="00394A19">
        <w:rPr>
          <w:color w:val="000000" w:themeColor="text1"/>
        </w:rPr>
        <w:t>Ak ide o povinnú osobu, ktorá zverejňuje zmluvy inak ako v CRZ (ide najmä o povinné osoby, ktorými sú obce, vyššie územné celky, povinné osoby, ktoré sú ich rozpočtovou organizáciou alebo príspevkovou organizáciou), je táto povinná osoba naďalej povinná dodržiavať povinnosti podľa § 47a Občianskeho zákonníka a podľa § 5a zákona o slobode informácií. Teda zmluvu uzavretú na elektronickom trhovisku vrátene jej príloh je nevyhnutné zverejniť aj na svojom webovom sídle, alebo, ak webové sídlo nemá, na webovom sídle jej zriaďovateľa alebo bezodplatne v Obchodnom vestníku.</w:t>
      </w:r>
    </w:p>
    <w:p w14:paraId="7A55D2A9"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14:paraId="7A55D2AA" w14:textId="0563AF3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108"/>
      </w:r>
    </w:p>
    <w:p w14:paraId="7A55D2AB" w14:textId="77777777" w:rsidR="009D7F63" w:rsidRDefault="009D7F63" w:rsidP="009D7F63">
      <w:pPr>
        <w:rPr>
          <w:rFonts w:asciiTheme="minorHAnsi" w:hAnsiTheme="minorHAnsi"/>
          <w:color w:val="000000" w:themeColor="text1"/>
        </w:rPr>
      </w:pPr>
    </w:p>
    <w:p w14:paraId="4BB08163" w14:textId="0A9CD24F"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t>Dôležité upozornenie</w:t>
      </w:r>
      <w:r w:rsidRPr="002255EE">
        <w:rPr>
          <w:b/>
          <w:i/>
          <w:color w:val="000000" w:themeColor="text1"/>
        </w:rPr>
        <w:t xml:space="preserve">: </w:t>
      </w:r>
      <w:r w:rsidRPr="002255EE">
        <w:rPr>
          <w:color w:val="000000" w:themeColor="text1"/>
        </w:rPr>
        <w:t xml:space="preserve">Výdavky deklarované v ŽoP,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predloží takúto ŽoP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ŽoP zamietnuť. Ak zo strany </w:t>
      </w:r>
      <w:r w:rsidR="00BE4037">
        <w:rPr>
          <w:color w:val="000000" w:themeColor="text1"/>
        </w:rPr>
        <w:t>poskytovateľa</w:t>
      </w:r>
      <w:r w:rsidRPr="002255EE">
        <w:rPr>
          <w:color w:val="000000" w:themeColor="text1"/>
        </w:rPr>
        <w:t xml:space="preserve"> nedôjde k zamietnutiu ŽoP,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vo výkone kontroly ŽoP,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14:paraId="521210FD" w14:textId="1CDB9C4B"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t xml:space="preserve">V prípade, že prijímateľ zrealizoval VO ešte pred schválením ŽoNFP,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14:paraId="4D609605" w14:textId="77777777" w:rsidR="00C7417C" w:rsidRDefault="00C7417C" w:rsidP="00C7417C">
      <w:pPr>
        <w:rPr>
          <w:rFonts w:asciiTheme="minorHAnsi" w:hAnsiTheme="minorHAnsi" w:cstheme="minorHAnsi"/>
          <w:color w:val="000000" w:themeColor="text1"/>
          <w:szCs w:val="19"/>
        </w:rPr>
      </w:pPr>
    </w:p>
    <w:p w14:paraId="78DB76B5" w14:textId="4801AF6E" w:rsidR="00725F3A" w:rsidRPr="0002218E"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color w:val="365F91" w:themeColor="accent1" w:themeShade="BF"/>
          <w:szCs w:val="19"/>
        </w:rPr>
      </w:pPr>
      <w:r w:rsidRPr="008D5848">
        <w:rPr>
          <w:rFonts w:cs="Arial"/>
          <w:b/>
          <w:i/>
          <w:szCs w:val="19"/>
        </w:rPr>
        <w:lastRenderedPageBreak/>
        <w:t xml:space="preserve">Dôležité upozornenie:  </w:t>
      </w:r>
      <w:r w:rsidRPr="008D5848">
        <w:rPr>
          <w:rFonts w:cs="Arial"/>
          <w:szCs w:val="19"/>
        </w:rPr>
        <w:t>Poskytovateľ v rámci výkonu kontroly VO posudzuje predmetné VO aj z pohľadu možného porušenia hospodárskej súťaže podľa zákona č. 136/2001 Z.z. o ochrane hospodárskej súťaže (</w:t>
      </w:r>
      <w:r w:rsidRPr="00691C33">
        <w:rPr>
          <w:rFonts w:cs="Arial"/>
          <w:color w:val="365F91" w:themeColor="accent1" w:themeShade="BF"/>
          <w:szCs w:val="19"/>
        </w:rPr>
        <w:t>konkrétne  po</w:t>
      </w:r>
      <w:r w:rsidRPr="008D5848">
        <w:rPr>
          <w:rFonts w:cs="Arial"/>
          <w:szCs w:val="19"/>
        </w:rPr>
        <w:t xml:space="preserve">dľa § 4 zákona o ochrane hospodárskej </w:t>
      </w:r>
      <w:r w:rsidRPr="0043783A">
        <w:rPr>
          <w:rFonts w:cs="Arial"/>
          <w:szCs w:val="19"/>
        </w:rPr>
        <w:t>súťaže</w:t>
      </w:r>
      <w:r w:rsidRPr="0002218E">
        <w:rPr>
          <w:rFonts w:cs="Arial"/>
          <w:color w:val="365F91" w:themeColor="accent1" w:themeShade="BF"/>
          <w:szCs w:val="19"/>
        </w:rPr>
        <w:t xml:space="preserve">). </w:t>
      </w:r>
      <w:r w:rsidR="0043783A" w:rsidRPr="0002218E">
        <w:rPr>
          <w:rFonts w:cs="Arial"/>
          <w:color w:val="365F91" w:themeColor="accent1" w:themeShade="BF"/>
          <w:szCs w:val="19"/>
        </w:rPr>
        <w:t xml:space="preserve"> </w:t>
      </w:r>
      <w:r w:rsidR="0043783A" w:rsidRPr="00DF5D23">
        <w:rPr>
          <w:rFonts w:cs="Arial"/>
          <w:szCs w:val="19"/>
        </w:rPr>
        <w:t xml:space="preserve">Za účelom zvýšenia informovanosti prijímateľov je v prílohe tejto príručky (Príloha č. </w:t>
      </w:r>
      <w:r w:rsidR="00D000F2" w:rsidRPr="00DF5D23">
        <w:rPr>
          <w:rFonts w:cs="Arial"/>
          <w:szCs w:val="19"/>
        </w:rPr>
        <w:t>33</w:t>
      </w:r>
      <w:r w:rsidR="0043783A" w:rsidRPr="00DF5D23">
        <w:rPr>
          <w:rFonts w:cs="Arial"/>
          <w:szCs w:val="19"/>
        </w:rPr>
        <w:t xml:space="preserve"> Rizikové indikátory k možným porušeniam zákona o ochrane hospodárskej súťaže) uvedený zoznam rizikových indikátorov, predstavujúcich situácie, ktoré zvyšujú pravdepodobnosť, že v rámci daného zadávania zákazky mohlo dôjsť k protiprávnemu konaniu.</w:t>
      </w:r>
      <w:r w:rsidRPr="00DF5D23">
        <w:rPr>
          <w:rFonts w:cs="Arial"/>
          <w:szCs w:val="19"/>
        </w:rPr>
        <w:t xml:space="preserve">  </w:t>
      </w:r>
    </w:p>
    <w:p w14:paraId="1665E695" w14:textId="77777777"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14:paraId="3D8AD7C2" w14:textId="77777777" w:rsidR="00725F3A" w:rsidRDefault="00725F3A" w:rsidP="00C7417C">
      <w:pPr>
        <w:rPr>
          <w:rFonts w:asciiTheme="minorHAnsi" w:hAnsiTheme="minorHAnsi" w:cstheme="minorHAnsi"/>
          <w:color w:val="000000" w:themeColor="text1"/>
          <w:szCs w:val="19"/>
        </w:rPr>
      </w:pPr>
    </w:p>
    <w:p w14:paraId="093EC1EC" w14:textId="2B565227" w:rsidR="00C477FA" w:rsidRPr="00E8012F" w:rsidRDefault="00C477FA"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E8012F">
        <w:rPr>
          <w:rFonts w:cs="Arial"/>
          <w:b/>
          <w:i/>
          <w:szCs w:val="19"/>
        </w:rPr>
        <w:lastRenderedPageBreak/>
        <w:t xml:space="preserve">Dôležité upozornenie: </w:t>
      </w:r>
      <w:r w:rsidRPr="00E8012F">
        <w:rPr>
          <w:rFonts w:cs="Arial"/>
          <w:szCs w:val="19"/>
        </w:rPr>
        <w:t>Prijímateľ by pri definovaní predmetu zákazky mal taktiež vychádzať z projektu, resp. ŽoNFP. Predmetom obstarania by mali byť také tovary, služby a práce, ktoré sú potrebné na realizáciu projektu a ktorých obstaranie bolo v ŽoNFP plánované.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 § 42 ZVO.</w:t>
      </w:r>
    </w:p>
    <w:p w14:paraId="20DC4C63" w14:textId="3F0DA2D1" w:rsidR="00C477FA" w:rsidRPr="00E8012F" w:rsidRDefault="00C477FA" w:rsidP="00E8012F">
      <w:pPr>
        <w:spacing w:line="276" w:lineRule="auto"/>
        <w:jc w:val="both"/>
      </w:pPr>
      <w:r w:rsidRPr="00E8012F">
        <w:t>Prijímateľ má možnosť späťvzatia dokumentácie k verejnému obstarávaniu alebo obstarávaniu, ktorá bola predložená Poskytovateľovi za účelom výkonu finančnej kontroly VO alebo kontroly obstarávania, a to so súhlasom dotknutého Poskytovateľa. Ak prijímateľ opätovne predloží dokumentáciu na finančnú kontrolu, lehoty začínajú plynúť odznovu.</w:t>
      </w:r>
    </w:p>
    <w:p w14:paraId="7A55D2AC" w14:textId="482D70F4" w:rsidR="009D7F63" w:rsidRPr="0073389C" w:rsidRDefault="009D7F63" w:rsidP="009D7F63">
      <w:pPr>
        <w:pStyle w:val="Nadpis3"/>
        <w:ind w:left="567" w:firstLine="0"/>
        <w:rPr>
          <w:lang w:val="sk-SK"/>
        </w:rPr>
      </w:pPr>
      <w:bookmarkStart w:id="171" w:name="_Toc418000109"/>
      <w:bookmarkStart w:id="172" w:name="_Toc440372883"/>
      <w:bookmarkStart w:id="173" w:name="_Toc4576202"/>
      <w:bookmarkEnd w:id="171"/>
      <w:r w:rsidRPr="00C477FA">
        <w:rPr>
          <w:lang w:val="sk-SK"/>
        </w:rPr>
        <w:t xml:space="preserve">Typy </w:t>
      </w:r>
      <w:r w:rsidRPr="0073389C">
        <w:rPr>
          <w:lang w:val="sk-SK"/>
        </w:rPr>
        <w:t>kontroly VO</w:t>
      </w:r>
      <w:bookmarkEnd w:id="172"/>
      <w:bookmarkEnd w:id="173"/>
    </w:p>
    <w:p w14:paraId="7A55D2AD" w14:textId="2FAACBB4" w:rsidR="009D7F63" w:rsidRPr="0073389C" w:rsidRDefault="009D7F63" w:rsidP="009D7F63">
      <w:pPr>
        <w:spacing w:before="120" w:after="120" w:line="288" w:lineRule="auto"/>
        <w:ind w:left="709" w:hanging="709"/>
        <w:jc w:val="both"/>
      </w:pPr>
      <w:r w:rsidRPr="0073389C">
        <w:rPr>
          <w:b/>
        </w:rPr>
        <w:t>a) Prvá ex</w:t>
      </w:r>
      <w:r w:rsidR="00672FF6">
        <w:rPr>
          <w:b/>
        </w:rPr>
        <w:t>-</w:t>
      </w:r>
      <w:r w:rsidRPr="0073389C">
        <w:rPr>
          <w:b/>
        </w:rPr>
        <w:t>ante kontrola zákazky</w:t>
      </w:r>
      <w:r w:rsidRPr="0073389C">
        <w:t xml:space="preserve"> </w:t>
      </w:r>
      <w:r w:rsidRPr="0073389C">
        <w:rPr>
          <w:b/>
        </w:rPr>
        <w:t xml:space="preserve">– kontrola pred plánovaným zverejnením zákazky </w:t>
      </w:r>
    </w:p>
    <w:p w14:paraId="7A55D2AE" w14:textId="7A78C7A4"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14:paraId="7A55D2AF" w14:textId="0ED1E9F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14:paraId="7A55D2B0" w14:textId="6B4DD286" w:rsidR="009D7F63" w:rsidRPr="00BA2420" w:rsidRDefault="009D7F63" w:rsidP="00BA2420">
      <w:pPr>
        <w:pStyle w:val="Bulletslevel2"/>
        <w:spacing w:after="120" w:line="288" w:lineRule="auto"/>
        <w:ind w:left="567" w:hanging="283"/>
        <w:rPr>
          <w:rFonts w:cs="Arial"/>
          <w:szCs w:val="19"/>
          <w:lang w:val="sk-SK"/>
        </w:rPr>
      </w:pPr>
      <w:r w:rsidRPr="0073389C">
        <w:rPr>
          <w:rFonts w:cs="Arial"/>
          <w:szCs w:val="19"/>
          <w:lang w:val="sk-SK"/>
        </w:rPr>
        <w:t>návrh oznámenia o vyhlásení VO resp. jeho ekvivalent</w:t>
      </w:r>
      <w:r w:rsidR="00BA2420">
        <w:rPr>
          <w:rFonts w:cs="Arial"/>
          <w:szCs w:val="19"/>
          <w:lang w:val="sk-SK"/>
        </w:rPr>
        <w:t xml:space="preserve"> vrátane odôvodnenia</w:t>
      </w:r>
      <w:r w:rsidR="00BA2420" w:rsidRPr="00BA2420">
        <w:rPr>
          <w:rFonts w:cs="Arial"/>
          <w:szCs w:val="19"/>
          <w:lang w:val="sk-SK"/>
        </w:rPr>
        <w:t xml:space="preserve"> nerozdelenia zákazky na časti podľa § 28 ods. 2 ZVO</w:t>
      </w:r>
      <w:r w:rsidR="005D4EE3">
        <w:rPr>
          <w:rFonts w:cs="Arial"/>
          <w:szCs w:val="19"/>
          <w:lang w:val="sk-SK"/>
        </w:rPr>
        <w:t xml:space="preserve"> (zdôvodnenie nerozdelenia zákazky na časti relevantné len v prípade nadlimitných zákaziek) </w:t>
      </w:r>
      <w:r w:rsidR="00BA2420" w:rsidRPr="00BA2420">
        <w:rPr>
          <w:rFonts w:cs="Arial"/>
          <w:szCs w:val="19"/>
          <w:lang w:val="sk-SK"/>
        </w:rPr>
        <w:t>,</w:t>
      </w:r>
    </w:p>
    <w:p w14:paraId="7A55D2B1" w14:textId="3F2DA7DD"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r w:rsidR="00C477FA" w:rsidRPr="00C477FA">
        <w:rPr>
          <w:rFonts w:eastAsia="Times New Roman" w:cs="Arial"/>
          <w:color w:val="auto"/>
          <w:szCs w:val="19"/>
          <w:lang w:val="sk-SK" w:eastAsia="en-US"/>
        </w:rPr>
        <w:t xml:space="preserve"> </w:t>
      </w:r>
      <w:r w:rsidR="00C477FA" w:rsidRPr="00C477FA">
        <w:rPr>
          <w:rFonts w:cs="Arial"/>
          <w:szCs w:val="19"/>
          <w:lang w:val="sk-SK"/>
        </w:rPr>
        <w:t>resp. jeho ekvivalent</w:t>
      </w:r>
      <w:r w:rsidR="00C477FA">
        <w:rPr>
          <w:rFonts w:cs="Arial"/>
          <w:szCs w:val="19"/>
          <w:lang w:val="sk-SK"/>
        </w:rPr>
        <w:t xml:space="preserve"> </w:t>
      </w:r>
      <w:r w:rsidRPr="0073389C">
        <w:rPr>
          <w:rFonts w:cs="Arial"/>
          <w:szCs w:val="19"/>
          <w:lang w:val="sk-SK"/>
        </w:rPr>
        <w:t>,</w:t>
      </w:r>
    </w:p>
    <w:p w14:paraId="7A55D2B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odôvodnenie použitého postupu VO, ak sa vyžaduje.</w:t>
      </w:r>
    </w:p>
    <w:p w14:paraId="787F3B46" w14:textId="77777777" w:rsidR="000106A5" w:rsidRPr="000106A5" w:rsidRDefault="000106A5" w:rsidP="000106A5">
      <w:pPr>
        <w:spacing w:line="288" w:lineRule="auto"/>
        <w:jc w:val="both"/>
      </w:pPr>
      <w:r w:rsidRPr="000106A5">
        <w:t>Predmetom prvej ex ante kontroly/finančnej kontroly DNS je najmä:</w:t>
      </w:r>
    </w:p>
    <w:p w14:paraId="4411D375" w14:textId="77777777" w:rsidR="000106A5" w:rsidRPr="000106A5" w:rsidRDefault="000106A5" w:rsidP="000106A5">
      <w:pPr>
        <w:spacing w:line="288" w:lineRule="auto"/>
        <w:ind w:left="709" w:hanging="283"/>
        <w:jc w:val="both"/>
      </w:pPr>
      <w:r w:rsidRPr="000106A5">
        <w:t>a) určenie predpokladanej hodnoty zákazky,</w:t>
      </w:r>
    </w:p>
    <w:p w14:paraId="7AEA000C" w14:textId="77777777" w:rsidR="000106A5" w:rsidRPr="000106A5" w:rsidRDefault="000106A5" w:rsidP="000106A5">
      <w:pPr>
        <w:spacing w:line="288" w:lineRule="auto"/>
        <w:ind w:left="709" w:hanging="283"/>
        <w:jc w:val="both"/>
      </w:pPr>
      <w:r w:rsidRPr="000106A5">
        <w:t xml:space="preserve">b) oznámenie o vyhlásení verejného obstarávania, </w:t>
      </w:r>
    </w:p>
    <w:p w14:paraId="7E10D6AC" w14:textId="77777777" w:rsidR="000106A5" w:rsidRPr="000106A5" w:rsidRDefault="000106A5" w:rsidP="000106A5">
      <w:pPr>
        <w:spacing w:line="288" w:lineRule="auto"/>
        <w:ind w:left="709" w:hanging="283"/>
        <w:jc w:val="both"/>
      </w:pPr>
      <w:r w:rsidRPr="000106A5">
        <w:t>c) súťažné podklady,</w:t>
      </w:r>
    </w:p>
    <w:p w14:paraId="670890AC" w14:textId="77777777" w:rsidR="000106A5" w:rsidRPr="000106A5" w:rsidRDefault="000106A5" w:rsidP="000106A5">
      <w:pPr>
        <w:spacing w:line="288" w:lineRule="auto"/>
        <w:ind w:left="709" w:hanging="283"/>
        <w:jc w:val="both"/>
      </w:pPr>
      <w:r w:rsidRPr="000106A5">
        <w:t>d) všeobecné podmienky používania a zriadenia DNS podľa § 58 a nasl. ZVO,</w:t>
      </w:r>
    </w:p>
    <w:p w14:paraId="4EA310FE" w14:textId="77777777" w:rsidR="000106A5" w:rsidRPr="000106A5" w:rsidRDefault="000106A5" w:rsidP="000106A5">
      <w:pPr>
        <w:spacing w:line="288" w:lineRule="auto"/>
        <w:ind w:left="709" w:hanging="283"/>
        <w:jc w:val="both"/>
      </w:pPr>
      <w:r w:rsidRPr="000106A5">
        <w:t xml:space="preserve">e) posúdenie, či DNS bol zriadený na obstarávanie tovarov, stavebných prác alebo služieb, ktoré sú bežne dostupné na trhu. </w:t>
      </w:r>
    </w:p>
    <w:p w14:paraId="57864A70" w14:textId="01DC6F67" w:rsidR="00C7417C" w:rsidRDefault="009D7F63" w:rsidP="009D7F63">
      <w:pPr>
        <w:spacing w:before="120" w:after="120" w:line="288" w:lineRule="auto"/>
        <w:jc w:val="both"/>
      </w:pPr>
      <w:r w:rsidRPr="0073389C">
        <w:t>Predmetom kontroly</w:t>
      </w:r>
      <w:r w:rsidR="00EE3DD9">
        <w:rPr>
          <w:rFonts w:cs="Arial"/>
          <w:szCs w:val="19"/>
        </w:rPr>
        <w:t xml:space="preserve"> VO</w:t>
      </w:r>
      <w:r w:rsidRPr="0073389C">
        <w:t xml:space="preserve"> </w:t>
      </w:r>
      <w:r w:rsidRPr="00DD30A9">
        <w:rPr>
          <w:b/>
        </w:rPr>
        <w:t>zákazky realizovanej cez elektronické trhovisko</w:t>
      </w:r>
      <w:r w:rsidRPr="0073389C">
        <w:t xml:space="preserve"> je okrem dokumentácie preukazujúcej určenie </w:t>
      </w:r>
      <w:r w:rsidR="00F7591D">
        <w:t>PHZ</w:t>
      </w:r>
      <w:r w:rsidRPr="0073389C">
        <w:t>, návrh zmluvného formuláru obsahujúceho štandardné zmluvné podmienky</w:t>
      </w:r>
      <w:r w:rsidR="008D52ED" w:rsidRPr="008D52ED">
        <w:t xml:space="preserve"> vrátane osobitných ustanovení o zákazkách financovaných z fondov EÚ</w:t>
      </w:r>
      <w:r w:rsidRPr="0073389C">
        <w:t xml:space="preserve">, opis predmetu zákazky </w:t>
      </w:r>
      <w:r w:rsidR="008D52ED" w:rsidRPr="008D52ED">
        <w:t>návrh opisného a objednávkového formuláru</w:t>
      </w:r>
      <w:r w:rsidRPr="0073389C">
        <w:t xml:space="preserve"> (najmä konkrétne zmluvné špecifikácie a podmienky súťaže)</w:t>
      </w:r>
      <w:r w:rsidR="00F0718F">
        <w:t xml:space="preserve"> </w:t>
      </w:r>
      <w:r w:rsidR="00F0718F" w:rsidRPr="005F1F6B">
        <w:rPr>
          <w:rFonts w:cs="Arial"/>
          <w:szCs w:val="19"/>
        </w:rPr>
        <w:t xml:space="preserve">a zároveň v prípade </w:t>
      </w:r>
      <w:r w:rsidR="00F0718F" w:rsidRPr="00DD30A9">
        <w:rPr>
          <w:rFonts w:cs="Arial"/>
          <w:b/>
          <w:szCs w:val="19"/>
        </w:rPr>
        <w:t>nadlimitných zákaziek realizovaných cez elektronické</w:t>
      </w:r>
      <w:r w:rsidR="00F0718F" w:rsidRPr="005F1F6B">
        <w:rPr>
          <w:rFonts w:cs="Arial"/>
          <w:szCs w:val="19"/>
        </w:rPr>
        <w:t xml:space="preserve"> trhovisko aj automaticky vytvorené oznámenie o vyhlásení verejného obstarávania a súťažné podklady, ktoré boli automatizovaným spôsobom vytvorené z údajov zo zverejnenej ponuky na elektronickom trhovisku a informácií od prijímateľa</w:t>
      </w:r>
      <w:r w:rsidRPr="0073389C">
        <w:t xml:space="preserve">. </w:t>
      </w:r>
    </w:p>
    <w:p w14:paraId="2C8A4045" w14:textId="00FDD404" w:rsidR="00EE3DD9" w:rsidRDefault="00EE3DD9" w:rsidP="009D7F63">
      <w:pPr>
        <w:spacing w:before="120" w:after="120" w:line="288" w:lineRule="auto"/>
        <w:jc w:val="both"/>
        <w:rPr>
          <w:rFonts w:cs="Arial"/>
          <w:szCs w:val="19"/>
        </w:rPr>
      </w:pPr>
      <w:r w:rsidRPr="00EE3DD9">
        <w:rPr>
          <w:rFonts w:cs="Arial"/>
          <w:szCs w:val="19"/>
        </w:rPr>
        <w:lastRenderedPageBreak/>
        <w:t>Lehota na výkon prvej ex-ante kontroly je 15 pracovných dní.</w:t>
      </w:r>
    </w:p>
    <w:p w14:paraId="5691C10A" w14:textId="59D59DEE" w:rsidR="00C7417C" w:rsidRDefault="00C7417C" w:rsidP="00C064D9">
      <w:pPr>
        <w:spacing w:line="288" w:lineRule="auto"/>
        <w:jc w:val="both"/>
      </w:pPr>
    </w:p>
    <w:p w14:paraId="0C039DDC" w14:textId="47394CAF" w:rsidR="00E322E9" w:rsidRDefault="00E322E9" w:rsidP="00C064D9">
      <w:pPr>
        <w:spacing w:line="288" w:lineRule="auto"/>
        <w:jc w:val="both"/>
      </w:pPr>
    </w:p>
    <w:p w14:paraId="172CCEB7" w14:textId="77777777" w:rsidR="00E322E9" w:rsidRPr="00E322E9" w:rsidRDefault="00E322E9" w:rsidP="00E322E9">
      <w:pPr>
        <w:spacing w:line="288" w:lineRule="auto"/>
        <w:jc w:val="both"/>
      </w:pPr>
      <w:r w:rsidRPr="00E322E9">
        <w:t>Predmetom prvej ex-ante kontroly nie sú lehoty alebo zmluvné termíny, ktoré musí prijímateľ aktualizovať v čase vyhlasovania VO. Všetky lehoty musia byť určené v súlade so zákonom o VO a všetky zmluvné termíny by mali korešpondovať s harmonogramom projektu v zmysle ŽoNFP.</w:t>
      </w:r>
    </w:p>
    <w:p w14:paraId="66041F80" w14:textId="77777777" w:rsidR="00E322E9" w:rsidRDefault="00E322E9" w:rsidP="00C064D9">
      <w:pPr>
        <w:spacing w:line="288" w:lineRule="auto"/>
        <w:jc w:val="both"/>
      </w:pPr>
    </w:p>
    <w:p w14:paraId="5221B861" w14:textId="2C5CD314"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t>Dôležité upozornenie:</w:t>
      </w:r>
    </w:p>
    <w:p w14:paraId="30A78EAD" w14:textId="7D2AB01F"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t>Prvá ex</w:t>
      </w:r>
      <w:r w:rsidR="00D630B1">
        <w:t xml:space="preserve">-ante kontrola sa </w:t>
      </w:r>
      <w:r w:rsidR="00C7417C" w:rsidRPr="008D5848">
        <w:t xml:space="preserve">vykonáva pri: </w:t>
      </w:r>
    </w:p>
    <w:p w14:paraId="15FD7756" w14:textId="24BB5248" w:rsidR="00BF2A0B" w:rsidRPr="008D5848" w:rsidRDefault="008D52ED"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8D52ED">
        <w:lastRenderedPageBreak/>
        <w:t>zákazkách, ktoré sú s ohľadom na zvolený postup nadlimitné (okrem VO uskutočnených centrálnou obstarávacou organizáciou</w:t>
      </w:r>
      <w:r w:rsidR="000106A5">
        <w:t xml:space="preserve"> </w:t>
      </w:r>
      <w:r w:rsidR="000106A5" w:rsidRPr="000106A5">
        <w:t>podľa § 15 ods. 2 a ods. 4 ZVO</w:t>
      </w:r>
      <w:r w:rsidRPr="008D52ED">
        <w:t>)</w:t>
      </w:r>
      <w:r w:rsidR="00C7417C" w:rsidRPr="008D5848">
        <w:t xml:space="preserve">; </w:t>
      </w:r>
    </w:p>
    <w:p w14:paraId="41C97BFF" w14:textId="7B9EA856" w:rsidR="00BF2A0B" w:rsidRDefault="00BF2A0B"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nadlimitných verejných súťažiach s využitím elektronického trhoviska</w:t>
      </w:r>
      <w:r w:rsidR="000106A5">
        <w:t xml:space="preserve"> </w:t>
      </w:r>
      <w:r w:rsidR="000106A5" w:rsidRPr="000106A5">
        <w:t>podľa § 66 ods. 8 ZVO na bežne dostupné tovary alebo bežne dostupné služby</w:t>
      </w:r>
      <w:r w:rsidRPr="00BF2A0B">
        <w:t>;</w:t>
      </w:r>
    </w:p>
    <w:p w14:paraId="41314FB8" w14:textId="636E65C1" w:rsidR="00BF2A0B" w:rsidRDefault="00BF2A0B"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 xml:space="preserve">podlimitných zákazkách na stavebné práce </w:t>
      </w:r>
      <w:r w:rsidR="000106A5" w:rsidRPr="000106A5">
        <w:t>podľa § 113 až 116 ZVO (</w:t>
      </w:r>
      <w:r w:rsidRPr="00BF2A0B">
        <w:t>bez využitia elektronického trhoviska</w:t>
      </w:r>
      <w:r w:rsidR="000106A5">
        <w:t>)</w:t>
      </w:r>
      <w:r>
        <w:t>;</w:t>
      </w:r>
    </w:p>
    <w:p w14:paraId="4238FFBA" w14:textId="05167992" w:rsidR="00BF2A0B" w:rsidRDefault="005D4EE3"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 xml:space="preserve">podlimitných zákazkách </w:t>
      </w:r>
      <w:r w:rsidR="00BF2A0B">
        <w:t xml:space="preserve">s využitím </w:t>
      </w:r>
      <w:r w:rsidRPr="005D4EE3">
        <w:t>elektronické</w:t>
      </w:r>
      <w:r w:rsidR="00BF2A0B">
        <w:t>ho</w:t>
      </w:r>
      <w:r w:rsidRPr="005D4EE3">
        <w:t xml:space="preserve"> </w:t>
      </w:r>
      <w:r w:rsidR="00BF2A0B" w:rsidRPr="005D4EE3">
        <w:t>trhovisk</w:t>
      </w:r>
      <w:r w:rsidR="00BF2A0B">
        <w:t>a</w:t>
      </w:r>
      <w:r w:rsidR="00C7417C" w:rsidRPr="008D5848">
        <w:t>;</w:t>
      </w:r>
    </w:p>
    <w:p w14:paraId="2A44826F" w14:textId="624C3F21" w:rsidR="00E322E9" w:rsidRDefault="005D4EE3"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 xml:space="preserve">zákazkách </w:t>
      </w:r>
      <w:r w:rsidR="000106A5">
        <w:t>na</w:t>
      </w:r>
      <w:r w:rsidRPr="005D4EE3">
        <w:t xml:space="preserve"> služb</w:t>
      </w:r>
      <w:r w:rsidR="000106A5">
        <w:t>y</w:t>
      </w:r>
      <w:r w:rsidRPr="005D4EE3">
        <w:t xml:space="preserve"> </w:t>
      </w:r>
      <w:r w:rsidR="000106A5" w:rsidRPr="005D4EE3">
        <w:t>uveden</w:t>
      </w:r>
      <w:r w:rsidR="000106A5">
        <w:t>é</w:t>
      </w:r>
      <w:r w:rsidR="000106A5" w:rsidRPr="005D4EE3">
        <w:t xml:space="preserve"> </w:t>
      </w:r>
      <w:r w:rsidRPr="005D4EE3">
        <w:t>v prílohe č. 1 ZVO (sociálne služby a iné osobitné služby)</w:t>
      </w:r>
      <w:r w:rsidR="00BF2A0B" w:rsidRPr="00DD30A9">
        <w:t xml:space="preserve"> </w:t>
      </w:r>
      <w:r w:rsidR="00BF2A0B" w:rsidRPr="00BF2A0B">
        <w:t xml:space="preserve">bez </w:t>
      </w:r>
      <w:r w:rsidR="000106A5">
        <w:t>ohľadu na finančný limit</w:t>
      </w:r>
      <w:r>
        <w:t>.</w:t>
      </w:r>
      <w:r w:rsidR="00E322E9">
        <w:t xml:space="preserve"> </w:t>
      </w:r>
    </w:p>
    <w:p w14:paraId="3F81171F" w14:textId="77777777" w:rsidR="00C7417C" w:rsidRDefault="00C7417C" w:rsidP="00C7417C">
      <w:pPr>
        <w:spacing w:before="120" w:after="120" w:line="288" w:lineRule="auto"/>
        <w:jc w:val="both"/>
      </w:pPr>
    </w:p>
    <w:p w14:paraId="7A55D2B4" w14:textId="7D4C58F4" w:rsidR="009D7F63" w:rsidRPr="008D5848" w:rsidRDefault="009D7F63" w:rsidP="009D7F63">
      <w:pPr>
        <w:spacing w:before="120" w:after="120" w:line="288" w:lineRule="auto"/>
        <w:jc w:val="both"/>
      </w:pPr>
      <w:r w:rsidRPr="006A7705">
        <w:rPr>
          <w:b/>
          <w:i/>
          <w:color w:val="00B0F0"/>
        </w:rPr>
        <w:t>Povinnosť poskytovateľa:</w:t>
      </w:r>
      <w:r w:rsidRPr="008D5848">
        <w:t xml:space="preserve"> </w:t>
      </w:r>
      <w:r w:rsidR="0020630C" w:rsidRPr="008D5848">
        <w:t xml:space="preserve">Poskytovateľ </w:t>
      </w:r>
      <w:r w:rsidR="0020630C" w:rsidRPr="008D5848">
        <w:rPr>
          <w:rFonts w:cs="Arial"/>
          <w:szCs w:val="19"/>
        </w:rPr>
        <w:t xml:space="preserve">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w:t>
      </w:r>
      <w:r w:rsidR="00BF2A0B">
        <w:rPr>
          <w:rFonts w:cs="Arial"/>
          <w:szCs w:val="19"/>
        </w:rPr>
        <w:t>sa</w:t>
      </w:r>
      <w:r w:rsidR="0020630C" w:rsidRPr="008D5848">
        <w:rPr>
          <w:rFonts w:cs="Arial"/>
          <w:szCs w:val="19"/>
        </w:rPr>
        <w:t xml:space="preserve"> lehota na výkon kontroly</w:t>
      </w:r>
      <w:r w:rsidR="00F8192B" w:rsidRPr="008D5848">
        <w:rPr>
          <w:rFonts w:cs="Arial"/>
          <w:szCs w:val="19"/>
        </w:rPr>
        <w:t xml:space="preserve"> VO</w:t>
      </w:r>
      <w:r w:rsidR="00BF2A0B">
        <w:rPr>
          <w:rFonts w:cs="Arial"/>
          <w:szCs w:val="19"/>
        </w:rPr>
        <w:t xml:space="preserve"> prerušuje</w:t>
      </w:r>
      <w:r w:rsidR="0020630C" w:rsidRPr="008D5848">
        <w:rPr>
          <w:rFonts w:cs="Arial"/>
          <w:szCs w:val="19"/>
        </w:rPr>
        <w:t xml:space="preserve">. Dňom nasledujúcim po dni doručenia vysvetlenia alebo doplnenia dokumentácie poskytovateľovi </w:t>
      </w:r>
      <w:r w:rsidR="00BF2A0B">
        <w:rPr>
          <w:rFonts w:cs="Arial"/>
          <w:szCs w:val="19"/>
        </w:rPr>
        <w:t>pokračuje</w:t>
      </w:r>
      <w:r w:rsidR="00BF2A0B" w:rsidRPr="008D5848">
        <w:rPr>
          <w:rFonts w:cs="Arial"/>
          <w:szCs w:val="19"/>
        </w:rPr>
        <w:t xml:space="preserve"> plyn</w:t>
      </w:r>
      <w:r w:rsidR="00BF2A0B">
        <w:rPr>
          <w:rFonts w:cs="Arial"/>
          <w:szCs w:val="19"/>
        </w:rPr>
        <w:t>utie</w:t>
      </w:r>
      <w:r w:rsidR="00BF2A0B" w:rsidRPr="008D5848">
        <w:rPr>
          <w:rFonts w:cs="Arial"/>
          <w:szCs w:val="19"/>
        </w:rPr>
        <w:t xml:space="preserve"> lehot</w:t>
      </w:r>
      <w:r w:rsidR="00BF2A0B">
        <w:rPr>
          <w:rFonts w:cs="Arial"/>
          <w:szCs w:val="19"/>
        </w:rPr>
        <w:t>y</w:t>
      </w:r>
      <w:r w:rsidR="00BF2A0B" w:rsidRPr="008D5848">
        <w:rPr>
          <w:rFonts w:cs="Arial"/>
          <w:szCs w:val="19"/>
        </w:rPr>
        <w:t xml:space="preserve"> </w:t>
      </w:r>
      <w:r w:rsidR="0020630C" w:rsidRPr="008D5848">
        <w:rPr>
          <w:rFonts w:cs="Arial"/>
          <w:szCs w:val="19"/>
        </w:rPr>
        <w:t xml:space="preserve">na výkon kontroly VO. </w:t>
      </w:r>
    </w:p>
    <w:p w14:paraId="32B85B2A" w14:textId="3878C37D" w:rsidR="00C7417C" w:rsidRDefault="00C7417C" w:rsidP="009D7F63">
      <w:pPr>
        <w:spacing w:before="120" w:after="120" w:line="288" w:lineRule="auto"/>
        <w:jc w:val="both"/>
      </w:pPr>
    </w:p>
    <w:p w14:paraId="7E3C4603" w14:textId="221EB5B9" w:rsidR="00C7417C" w:rsidRDefault="00C7417C" w:rsidP="00C7417C">
      <w:pPr>
        <w:spacing w:before="120" w:after="120" w:line="288" w:lineRule="auto"/>
        <w:jc w:val="both"/>
      </w:pPr>
      <w:r w:rsidRPr="00C7417C">
        <w:t xml:space="preserve">Ak </w:t>
      </w:r>
      <w:r w:rsidR="00795A52">
        <w:t>poskytovateľ</w:t>
      </w:r>
      <w:r w:rsidRPr="00C7417C">
        <w:t xml:space="preserve"> identifikuje nedostatky v procese VO, preruší kontrolu </w:t>
      </w:r>
      <w:r w:rsidR="00F8192B">
        <w:rPr>
          <w:rFonts w:cs="Arial"/>
          <w:szCs w:val="19"/>
        </w:rPr>
        <w:t xml:space="preserve">VO </w:t>
      </w:r>
      <w:r w:rsidRPr="00C7417C">
        <w:t>a vyzve prijímateľa v</w:t>
      </w:r>
      <w:r w:rsidR="00F8192B">
        <w:rPr>
          <w:rFonts w:cs="Arial"/>
          <w:szCs w:val="19"/>
        </w:rPr>
        <w:t> návrhu správy z kontroly VO v</w:t>
      </w:r>
      <w:r w:rsidRPr="00C7417C">
        <w:t xml:space="preserve"> primeranej lehote na odstránenie nedostatkov, zapracovanie pripomienok, zdôvodnenie nezapracovania pripomienok alebo podanie námietok</w:t>
      </w:r>
      <w:r w:rsidR="00F8192B">
        <w:rPr>
          <w:rFonts w:cs="Arial"/>
          <w:szCs w:val="19"/>
        </w:rPr>
        <w:t xml:space="preserve"> k návrhu správy z kontroly VO. Ak prijímateľ nezabezpečí uspokojivú opravu kontrolovanej dokumentácie, p</w:t>
      </w:r>
      <w:r w:rsidR="00795A52">
        <w:rPr>
          <w:rFonts w:cs="Arial"/>
          <w:szCs w:val="19"/>
        </w:rPr>
        <w:t>oskytovateľ</w:t>
      </w:r>
      <w:r w:rsidRPr="00C7417C">
        <w:t xml:space="preserve"> </w:t>
      </w:r>
      <w:r w:rsidR="00F8192B">
        <w:rPr>
          <w:rFonts w:cs="Arial"/>
          <w:szCs w:val="19"/>
        </w:rPr>
        <w:t>opätovne</w:t>
      </w:r>
      <w:r w:rsidR="00F8192B" w:rsidRPr="00C7417C">
        <w:rPr>
          <w:rFonts w:cs="Arial"/>
          <w:szCs w:val="19"/>
        </w:rPr>
        <w:t xml:space="preserve"> </w:t>
      </w:r>
      <w:r w:rsidRPr="00C7417C">
        <w:t>prijímateľovi zašle návrh správy z</w:t>
      </w:r>
      <w:r w:rsidR="00F8192B">
        <w:rPr>
          <w:rFonts w:cs="Arial"/>
          <w:szCs w:val="19"/>
        </w:rPr>
        <w:t> </w:t>
      </w:r>
      <w:r w:rsidRPr="00C7417C">
        <w:t>kontroly</w:t>
      </w:r>
      <w:r w:rsidR="00F8192B">
        <w:rPr>
          <w:rFonts w:cs="Arial"/>
          <w:szCs w:val="19"/>
        </w:rPr>
        <w:t xml:space="preserve"> VO</w:t>
      </w:r>
      <w:r w:rsidRPr="00C7417C">
        <w:t xml:space="preserve">, v ktorej určí </w:t>
      </w:r>
      <w:r w:rsidR="00F8192B">
        <w:rPr>
          <w:rFonts w:cs="Arial"/>
          <w:szCs w:val="19"/>
        </w:rPr>
        <w:t>primeran</w:t>
      </w:r>
      <w:r w:rsidR="00E322E9">
        <w:rPr>
          <w:rFonts w:cs="Arial"/>
          <w:szCs w:val="19"/>
        </w:rPr>
        <w:t>ú</w:t>
      </w:r>
      <w:r w:rsidR="00F8192B">
        <w:rPr>
          <w:rFonts w:cs="Arial"/>
          <w:szCs w:val="19"/>
        </w:rPr>
        <w:t xml:space="preserve"> </w:t>
      </w:r>
      <w:r w:rsidRPr="00C7417C">
        <w:t xml:space="preserve">lehotu na </w:t>
      </w:r>
      <w:r w:rsidR="00F8192B" w:rsidRPr="00F8192B">
        <w:rPr>
          <w:rFonts w:cs="Arial"/>
          <w:szCs w:val="19"/>
        </w:rPr>
        <w:t xml:space="preserve">uspokojivú opravu kontrolovanej dokumentácie alebo </w:t>
      </w:r>
      <w:r w:rsidRPr="00C7417C">
        <w:t>podanie námietok</w:t>
      </w:r>
      <w:r w:rsidR="00F8192B">
        <w:rPr>
          <w:rFonts w:cs="Arial"/>
          <w:szCs w:val="19"/>
        </w:rPr>
        <w:t xml:space="preserve"> k návrhu správy z kontroly VO</w:t>
      </w:r>
      <w:r w:rsidRPr="00C7417C">
        <w:rPr>
          <w:rFonts w:cs="Arial"/>
          <w:szCs w:val="19"/>
        </w:rPr>
        <w:t xml:space="preserve">. </w:t>
      </w:r>
      <w:r w:rsidR="00F8192B" w:rsidRPr="00F8192B">
        <w:rPr>
          <w:rFonts w:cs="Arial"/>
          <w:szCs w:val="19"/>
        </w:rPr>
        <w:t xml:space="preserve">Po doručení odpovede prijímateľa na výzvu poskytovateľa </w:t>
      </w:r>
      <w:r w:rsidR="00F1208E" w:rsidRPr="00F1208E">
        <w:rPr>
          <w:rFonts w:cs="Arial"/>
          <w:szCs w:val="19"/>
        </w:rPr>
        <w:t>podať námietky voči návrhu správy z kontroly VO</w:t>
      </w:r>
      <w:r w:rsidR="00F1208E">
        <w:rPr>
          <w:rFonts w:cs="Arial"/>
          <w:szCs w:val="19"/>
        </w:rPr>
        <w:t xml:space="preserve"> </w:t>
      </w:r>
      <w:r w:rsidR="00F8192B" w:rsidRPr="00F8192B">
        <w:rPr>
          <w:rFonts w:cs="Arial"/>
          <w:szCs w:val="19"/>
        </w:rPr>
        <w:t>plynie poskytovateľovi nová lehota 5 pracovných dní  na kontrolu VO.</w:t>
      </w:r>
    </w:p>
    <w:p w14:paraId="7A55D2B6" w14:textId="032E15F5" w:rsidR="009D7F63" w:rsidRPr="0073389C" w:rsidRDefault="00E322E9" w:rsidP="00C7417C">
      <w:pPr>
        <w:spacing w:before="120" w:after="120" w:line="288" w:lineRule="auto"/>
        <w:jc w:val="both"/>
      </w:pPr>
      <w:r>
        <w:rPr>
          <w:rFonts w:cs="Arial"/>
          <w:szCs w:val="19"/>
        </w:rPr>
        <w:t>F</w:t>
      </w:r>
      <w:r w:rsidR="00F0718F">
        <w:rPr>
          <w:rFonts w:cs="Arial"/>
          <w:szCs w:val="19"/>
        </w:rPr>
        <w:t>inančná</w:t>
      </w:r>
      <w:r w:rsidR="00F8192B" w:rsidRPr="00F8192B">
        <w:rPr>
          <w:rFonts w:cs="Arial"/>
          <w:szCs w:val="19"/>
        </w:rPr>
        <w:t xml:space="preserve"> kontrola VO sa považuje za ukončenú zaslaním správy z kontroly VO prijímateľovi.</w:t>
      </w:r>
    </w:p>
    <w:p w14:paraId="7A55D2B7" w14:textId="67C525D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CA0961" w:rsidRPr="0073389C">
        <w:t>V</w:t>
      </w:r>
      <w:r w:rsidR="00CA0961" w:rsidRPr="00CA0961">
        <w:rPr>
          <w:rFonts w:cs="Arial"/>
          <w:szCs w:val="19"/>
        </w:rPr>
        <w:t xml:space="preserve"> </w:t>
      </w:r>
      <w:r w:rsidR="00CA0961" w:rsidRPr="0073389C">
        <w:t xml:space="preserve">prípade, že </w:t>
      </w:r>
      <w:r w:rsidR="00CA0961" w:rsidRPr="00CA0961">
        <w:rPr>
          <w:rFonts w:cs="Arial"/>
          <w:szCs w:val="19"/>
        </w:rPr>
        <w:t xml:space="preserve">ani po druhej výzve poskytovateľa prijímateľ nezabezpečí uspokojivú opravu kontrolovanej dokumentácie, poskytovateľ žiadosť o prvú ex-ante kontrolu </w:t>
      </w:r>
      <w:r w:rsidR="00672FF6" w:rsidRPr="00672FF6">
        <w:rPr>
          <w:rFonts w:cs="Arial"/>
          <w:szCs w:val="19"/>
        </w:rPr>
        <w:t>ukončí zaslaním správy z kontroly, v ktorej skonštatuje nezapracovanie pripomienok</w:t>
      </w:r>
      <w:r w:rsidR="00CA0961" w:rsidRPr="00CA0961">
        <w:rPr>
          <w:rFonts w:cs="Arial"/>
          <w:szCs w:val="19"/>
        </w:rPr>
        <w:t xml:space="preserve">. </w:t>
      </w:r>
      <w:r w:rsidRPr="0073389C">
        <w:rPr>
          <w:rFonts w:cs="Arial"/>
          <w:szCs w:val="19"/>
        </w:rPr>
        <w:t>V prípade, že</w:t>
      </w:r>
      <w:r w:rsidR="00CA0961" w:rsidRPr="00CA0961">
        <w:rPr>
          <w:rFonts w:cs="Arial"/>
          <w:szCs w:val="19"/>
        </w:rPr>
        <w:t xml:space="preserve"> prijímateľ aj napriek vyššie uvedenej skutočnosti predmetné VO vyhlási,  a</w:t>
      </w:r>
      <w:r w:rsidRPr="0073389C">
        <w:rPr>
          <w:rFonts w:cs="Arial"/>
          <w:szCs w:val="19"/>
        </w:rPr>
        <w:t xml:space="preserve"> </w:t>
      </w:r>
      <w:r w:rsidRPr="0073389C">
        <w:t>poskytovateľ identifikuje pri ex-post kontrole VO nedostatky</w:t>
      </w:r>
      <w:r w:rsidR="00CA0961" w:rsidRPr="00CA0961">
        <w:rPr>
          <w:rFonts w:cs="Arial"/>
          <w:szCs w:val="19"/>
        </w:rPr>
        <w:t xml:space="preserve"> vytýkané v prvej ex-ante kontrole</w:t>
      </w:r>
      <w:r w:rsidR="00CA0961">
        <w:rPr>
          <w:rFonts w:cs="Arial"/>
          <w:szCs w:val="19"/>
        </w:rPr>
        <w:t xml:space="preserve"> </w:t>
      </w:r>
      <w:r w:rsidRPr="0073389C">
        <w:t xml:space="preserve">, ktoré mali alebo mohli mať vplyv na výsledok VO, </w:t>
      </w:r>
      <w:r w:rsidR="0045429D">
        <w:t>určí</w:t>
      </w:r>
      <w:r w:rsidR="0045429D" w:rsidRPr="0073389C">
        <w:t xml:space="preserve"> </w:t>
      </w:r>
      <w:r w:rsidR="0045429D">
        <w:t xml:space="preserve"> zodpovedajúcu výšku </w:t>
      </w:r>
      <w:r w:rsidRPr="0073389C">
        <w:t xml:space="preserve">ex-ante finančnej opravy a výdavky </w:t>
      </w:r>
      <w:r w:rsidR="00CA0961" w:rsidRPr="00CA0961">
        <w:rPr>
          <w:rFonts w:cs="Arial"/>
          <w:szCs w:val="19"/>
        </w:rPr>
        <w:t>týkajúce sa predmetu zákazky zadávanej na základe kontrolovaného VO</w:t>
      </w:r>
      <w:r w:rsidR="00CA0961" w:rsidRPr="00CA0961">
        <w:rPr>
          <w:rFonts w:cs="Arial"/>
          <w:b/>
          <w:szCs w:val="19"/>
        </w:rPr>
        <w:t xml:space="preserve"> </w:t>
      </w:r>
      <w:r w:rsidRPr="0073389C">
        <w:rPr>
          <w:b/>
        </w:rPr>
        <w:t xml:space="preserve">nebudú </w:t>
      </w:r>
      <w:r w:rsidR="0045429D">
        <w:rPr>
          <w:b/>
        </w:rPr>
        <w:t>pripusten</w:t>
      </w:r>
      <w:r w:rsidR="0045429D" w:rsidRPr="0073389C">
        <w:rPr>
          <w:b/>
        </w:rPr>
        <w:t>é</w:t>
      </w:r>
      <w:r w:rsidR="0045429D" w:rsidRPr="0073389C">
        <w:t xml:space="preserve"> </w:t>
      </w:r>
      <w:r w:rsidR="0045429D">
        <w:t>do</w:t>
      </w:r>
      <w:r w:rsidR="0045429D" w:rsidRPr="0073389C">
        <w:t xml:space="preserve"> financovani</w:t>
      </w:r>
      <w:r w:rsidR="0045429D">
        <w:t>a</w:t>
      </w:r>
      <w:r w:rsidR="0045429D" w:rsidRPr="0073389C">
        <w:t xml:space="preserve"> </w:t>
      </w:r>
      <w:r w:rsidRPr="0073389C">
        <w:t xml:space="preserve">v plnom rozsahu. </w:t>
      </w:r>
    </w:p>
    <w:p w14:paraId="68EE2663" w14:textId="77777777" w:rsidR="00C7417C" w:rsidRDefault="00C7417C" w:rsidP="009D7F63">
      <w:pPr>
        <w:spacing w:before="120" w:after="120" w:line="288" w:lineRule="auto"/>
        <w:jc w:val="both"/>
        <w:rPr>
          <w:b/>
        </w:rPr>
      </w:pPr>
    </w:p>
    <w:p w14:paraId="444774FE" w14:textId="47D1894A" w:rsidR="00C7417C" w:rsidRDefault="00C7417C" w:rsidP="009D7F63">
      <w:pPr>
        <w:spacing w:before="120" w:after="120" w:line="288" w:lineRule="auto"/>
        <w:jc w:val="both"/>
      </w:pPr>
      <w:r w:rsidRPr="001C44C7">
        <w:t xml:space="preserve">Vyhlásenie alebo začatie realizácie VO prijímateľom pred riadnym ukončením ex-ante kontroly zo strany </w:t>
      </w:r>
      <w:r w:rsidR="00795A52">
        <w:t>poskytovateľa</w:t>
      </w:r>
      <w:r w:rsidRPr="001C44C7">
        <w:t xml:space="preserve"> (správy z</w:t>
      </w:r>
      <w:r w:rsidR="004E56EC">
        <w:rPr>
          <w:rFonts w:cs="Arial"/>
          <w:szCs w:val="19"/>
        </w:rPr>
        <w:t> </w:t>
      </w:r>
      <w:r w:rsidRPr="001C44C7">
        <w:t>kontroly</w:t>
      </w:r>
      <w:r w:rsidR="004E56EC">
        <w:rPr>
          <w:rFonts w:cs="Arial"/>
          <w:szCs w:val="19"/>
        </w:rPr>
        <w:t xml:space="preserve"> VO</w:t>
      </w:r>
      <w:r w:rsidRPr="001C44C7">
        <w:t>)</w:t>
      </w:r>
      <w:r w:rsidR="00E322E9">
        <w:t xml:space="preserve">, </w:t>
      </w:r>
      <w:r w:rsidR="00E322E9" w:rsidRPr="00E322E9">
        <w:t>resp. nepredloženie dokumentácie na túto kontrolu</w:t>
      </w:r>
      <w:r w:rsidRPr="001C44C7">
        <w:t xml:space="preserve"> bude </w:t>
      </w:r>
      <w:r w:rsidR="0045429D">
        <w:t xml:space="preserve">môcť byť </w:t>
      </w:r>
      <w:r w:rsidRPr="001C44C7">
        <w:t xml:space="preserve">posudzované ako podstatné porušenie </w:t>
      </w:r>
      <w:r w:rsidR="00320FAE">
        <w:t>z</w:t>
      </w:r>
      <w:r w:rsidRPr="001C44C7">
        <w:t xml:space="preserve">mluvy o NFP zo strany prijímateľa. Zároveň v takýchto prípadoch </w:t>
      </w:r>
      <w:r w:rsidR="00795A52">
        <w:t>poskytovateľ</w:t>
      </w:r>
      <w:r w:rsidRPr="001C44C7">
        <w:t xml:space="preserve"> pri identifikovaní nedostatkov pri ex-post kontrole VO </w:t>
      </w:r>
      <w:r w:rsidR="0045429D" w:rsidRPr="0045429D">
        <w:t xml:space="preserve">určí zodpovedajúcu výšku </w:t>
      </w:r>
      <w:r w:rsidRPr="001C44C7">
        <w:t>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w:t>
      </w:r>
      <w:r w:rsidRPr="001C44C7">
        <w:lastRenderedPageBreak/>
        <w:t xml:space="preserve">pripustené do financovania v plnom rozsahu. Nepripustenie do financovania znamená, že všetky výdavky vychádzajúce z realizácie výsledku daného VO budú zo strany </w:t>
      </w:r>
      <w:r w:rsidR="00795A52">
        <w:t>poskytovateľa</w:t>
      </w:r>
      <w:r w:rsidRPr="001C44C7">
        <w:t xml:space="preserve"> v prípade, že budú zahrnuté v ŽoP, označené ako neoprávnené.</w:t>
      </w:r>
    </w:p>
    <w:p w14:paraId="21887F21" w14:textId="77777777" w:rsidR="00C7417C" w:rsidRDefault="00C7417C" w:rsidP="009D7F63">
      <w:pPr>
        <w:spacing w:before="120" w:after="120" w:line="288" w:lineRule="auto"/>
        <w:jc w:val="both"/>
        <w:rPr>
          <w:b/>
        </w:rPr>
      </w:pPr>
    </w:p>
    <w:p w14:paraId="7A55D2B8" w14:textId="40A164E5" w:rsidR="009D7F63" w:rsidRPr="0073389C" w:rsidRDefault="009D7F63" w:rsidP="009D7F63">
      <w:pPr>
        <w:spacing w:before="120" w:after="120" w:line="288" w:lineRule="auto"/>
        <w:jc w:val="both"/>
        <w:rPr>
          <w:b/>
        </w:rPr>
      </w:pPr>
      <w:r w:rsidRPr="0073389C">
        <w:rPr>
          <w:b/>
        </w:rPr>
        <w:t xml:space="preserve">b) Druhá ex-ante kontrola - </w:t>
      </w:r>
      <w:r w:rsidR="00F0718F">
        <w:rPr>
          <w:b/>
        </w:rPr>
        <w:t xml:space="preserve">finančná </w:t>
      </w:r>
      <w:r w:rsidRPr="0073389C">
        <w:rPr>
          <w:b/>
        </w:rPr>
        <w:t xml:space="preserve">kontrola VO pred uzatvorením zmluvy s úspešným uchádzačom  </w:t>
      </w:r>
    </w:p>
    <w:p w14:paraId="4EA26650" w14:textId="77777777" w:rsidR="00E322E9" w:rsidRPr="00E322E9" w:rsidRDefault="00E322E9" w:rsidP="00E322E9">
      <w:pPr>
        <w:spacing w:before="120" w:after="120" w:line="288" w:lineRule="auto"/>
        <w:jc w:val="both"/>
        <w:rPr>
          <w:b/>
        </w:rPr>
      </w:pPr>
      <w:r w:rsidRPr="00E322E9">
        <w:rPr>
          <w:b/>
        </w:rPr>
        <w:t>Všeobecné ustanovenia k druhej ex-ante kontrole:</w:t>
      </w:r>
    </w:p>
    <w:p w14:paraId="4F4B58F5" w14:textId="77777777" w:rsidR="00F1208E" w:rsidRDefault="00F1208E" w:rsidP="009D7F63">
      <w:pPr>
        <w:spacing w:before="120" w:after="120" w:line="288" w:lineRule="auto"/>
        <w:jc w:val="both"/>
      </w:pPr>
    </w:p>
    <w:p w14:paraId="41782145" w14:textId="77777777" w:rsidR="00F1208E" w:rsidRPr="00F1208E" w:rsidRDefault="00F1208E" w:rsidP="00852446">
      <w:pPr>
        <w:spacing w:line="288" w:lineRule="auto"/>
        <w:jc w:val="both"/>
      </w:pPr>
      <w:r w:rsidRPr="00F1208E">
        <w:t xml:space="preserve">Druhá ex-ante kontrola sa vykonáva pri: </w:t>
      </w:r>
    </w:p>
    <w:p w14:paraId="38A13121" w14:textId="77777777" w:rsidR="00F1208E" w:rsidRPr="00F1208E" w:rsidRDefault="00F1208E" w:rsidP="00852446">
      <w:pPr>
        <w:spacing w:line="288" w:lineRule="auto"/>
        <w:jc w:val="both"/>
      </w:pPr>
    </w:p>
    <w:p w14:paraId="1AE68965" w14:textId="77777777" w:rsidR="00F1208E" w:rsidRPr="00F1208E" w:rsidRDefault="00F1208E" w:rsidP="005B7173">
      <w:pPr>
        <w:numPr>
          <w:ilvl w:val="1"/>
          <w:numId w:val="110"/>
        </w:numPr>
        <w:spacing w:line="288" w:lineRule="auto"/>
        <w:ind w:left="426"/>
        <w:jc w:val="both"/>
      </w:pPr>
      <w:r w:rsidRPr="00F1208E">
        <w:t xml:space="preserve">zákazkách, ktoré sú s ohľadom na zvolený postup nadlimitné (okrem VO uskutočnených centrálnou obstarávacou organizáciou podľa § 15 ods. 2 a ods. 4 ZVO); </w:t>
      </w:r>
    </w:p>
    <w:p w14:paraId="1931A955" w14:textId="77777777" w:rsidR="00F1208E" w:rsidRDefault="00F1208E" w:rsidP="005B7173">
      <w:pPr>
        <w:numPr>
          <w:ilvl w:val="1"/>
          <w:numId w:val="110"/>
        </w:numPr>
        <w:spacing w:before="120" w:after="120" w:line="288" w:lineRule="auto"/>
        <w:ind w:left="426"/>
        <w:jc w:val="both"/>
      </w:pPr>
      <w:r w:rsidRPr="00F1208E">
        <w:t>podlimitných zákazkách realizovaných postupom podľa § 113 až 116 ZVO na stavebné práce (bez využitia elektronického trhoviska);</w:t>
      </w:r>
    </w:p>
    <w:p w14:paraId="136FA455" w14:textId="6E178E76" w:rsidR="00F1208E" w:rsidRPr="00F1208E" w:rsidRDefault="00F1208E" w:rsidP="005B7173">
      <w:pPr>
        <w:numPr>
          <w:ilvl w:val="1"/>
          <w:numId w:val="110"/>
        </w:numPr>
        <w:spacing w:before="120" w:after="120" w:line="288" w:lineRule="auto"/>
        <w:ind w:left="426"/>
        <w:jc w:val="both"/>
      </w:pPr>
      <w:r w:rsidRPr="00F1208E">
        <w:t xml:space="preserve">podlimitných zákazkách realizovaných postupom podľa § 113 až 116 ZVO na tovary alebo služby – </w:t>
      </w:r>
      <w:r w:rsidRPr="00F1208E">
        <w:rPr>
          <w:b/>
          <w:i/>
        </w:rPr>
        <w:t>nepovinne z iniciatívy prijímateľa.</w:t>
      </w:r>
    </w:p>
    <w:p w14:paraId="4B2AD9B2" w14:textId="77777777" w:rsidR="00F1208E" w:rsidRPr="00852446" w:rsidRDefault="00F1208E" w:rsidP="00852446">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rPr>
      </w:pPr>
      <w:r w:rsidRPr="00F1208E">
        <w:rPr>
          <w:b/>
          <w:i/>
        </w:rPr>
        <w:t>Dôležité upozornenie:</w:t>
      </w:r>
      <w:r w:rsidRPr="00852446">
        <w:rPr>
          <w:b/>
          <w:i/>
        </w:rPr>
        <w:t xml:space="preserve"> </w:t>
      </w:r>
      <w:r w:rsidRPr="00F1208E">
        <w:t xml:space="preserve">V prípade </w:t>
      </w:r>
      <w:r w:rsidRPr="00F1208E">
        <w:rPr>
          <w:b/>
        </w:rPr>
        <w:t>podlimitných zákaziek realizovaných postupom podľa § 113 až 116 ZVO</w:t>
      </w:r>
      <w:r w:rsidRPr="00F1208E">
        <w:t xml:space="preserve"> na tovary alebo služby druhá ex</w:t>
      </w:r>
      <w:r w:rsidRPr="00774183">
        <w:t xml:space="preserve"> – ante</w:t>
      </w:r>
      <w:r w:rsidRPr="00F1208E">
        <w:t xml:space="preserve"> kontrola </w:t>
      </w:r>
      <w:r w:rsidRPr="00F1208E">
        <w:rPr>
          <w:b/>
        </w:rPr>
        <w:t>nie je povinná</w:t>
      </w:r>
      <w:r w:rsidRPr="00F1208E">
        <w:t xml:space="preserve">. Prijímateľ však môže z vlastnej iniciatívy požiadať poskytovateľa o výkon predmetnej kontroly. </w:t>
      </w:r>
      <w:r w:rsidRPr="00F1208E">
        <w:rPr>
          <w:b/>
        </w:rPr>
        <w:t>V prípade, že sa prijímateľ rozhodne z vlastnej iniciatívy požiadať poskytovateľa o výkon druhej ex-ante kontroly postupuje rovnakým spôsobom a platia pre neho rovnaké pravidlá uvedené v tejto časti príručky ako keby bola pre neho predmetná kontrola povinná.</w:t>
      </w:r>
    </w:p>
    <w:p w14:paraId="45E8DAF2" w14:textId="6E4625C2" w:rsidR="004E56EC" w:rsidRPr="0073389C" w:rsidRDefault="004E56EC" w:rsidP="009D7F63">
      <w:pPr>
        <w:spacing w:before="120" w:after="120" w:line="288" w:lineRule="auto"/>
        <w:jc w:val="both"/>
        <w:rPr>
          <w:rFonts w:cs="Arial"/>
          <w:szCs w:val="19"/>
        </w:rPr>
      </w:pPr>
      <w:r w:rsidRPr="004E56EC">
        <w:rPr>
          <w:rFonts w:cs="Arial"/>
          <w:szCs w:val="19"/>
        </w:rPr>
        <w:t>Lehota na výkon druhej ex-ante kontroly je 20 pracovných dní.</w:t>
      </w:r>
    </w:p>
    <w:p w14:paraId="7A55D2BB" w14:textId="142381E2"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w:t>
      </w:r>
      <w:r w:rsidR="00F1208E">
        <w:t xml:space="preserve">kompletnú </w:t>
      </w:r>
      <w:r w:rsidRPr="0073389C">
        <w:t xml:space="preserve">dokumentáciu z VO </w:t>
      </w:r>
      <w:r w:rsidR="00F1208E" w:rsidRPr="00F1208E">
        <w:t>súlade s kapitolou 2.</w:t>
      </w:r>
      <w:r w:rsidR="00F1208E">
        <w:t>5</w:t>
      </w:r>
      <w:r w:rsidR="00F1208E" w:rsidRPr="00F1208E">
        <w:t>.</w:t>
      </w:r>
      <w:r w:rsidR="00F1208E">
        <w:t>5.</w:t>
      </w:r>
      <w:r w:rsidR="00F1208E" w:rsidRPr="00F1208E">
        <w:t xml:space="preserve"> tejto príručky</w:t>
      </w:r>
      <w:r w:rsidRPr="0073389C">
        <w:t xml:space="preserve">. </w:t>
      </w:r>
    </w:p>
    <w:p w14:paraId="7A55D2BD" w14:textId="7EE55221"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14:paraId="7A55D2C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14:paraId="7A55D2C1" w14:textId="77777777" w:rsidR="009D7F63"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14:paraId="6C32369B" w14:textId="0670552C" w:rsidR="00AB3329" w:rsidRPr="0073389C" w:rsidRDefault="00AB3329" w:rsidP="00606A3A">
      <w:pPr>
        <w:pStyle w:val="Bulletslevel2"/>
        <w:spacing w:after="120" w:line="288" w:lineRule="auto"/>
        <w:ind w:left="567" w:hanging="283"/>
        <w:jc w:val="both"/>
        <w:rPr>
          <w:rFonts w:cs="Arial"/>
          <w:szCs w:val="19"/>
          <w:lang w:val="sk-SK"/>
        </w:rPr>
      </w:pPr>
      <w:r>
        <w:rPr>
          <w:rFonts w:cs="Arial"/>
          <w:szCs w:val="19"/>
          <w:lang w:val="sk-SK"/>
        </w:rPr>
        <w:t>zdôvodnenie nerozdelenia zákazky na časti podľa § 28 ods. 2 ZVO (relevantné len v prípade nadlimitných zákaziek)</w:t>
      </w:r>
    </w:p>
    <w:p w14:paraId="7A55D2C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14:paraId="7A55D2C3" w14:textId="484550D6"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r w:rsidR="0072750C">
        <w:rPr>
          <w:rFonts w:cs="Arial"/>
          <w:szCs w:val="19"/>
          <w:lang w:val="sk-SK"/>
        </w:rPr>
        <w:t xml:space="preserve"> </w:t>
      </w:r>
    </w:p>
    <w:p w14:paraId="57FAB6D8" w14:textId="1846D453" w:rsidR="0072750C" w:rsidRPr="004221C7" w:rsidRDefault="0072750C" w:rsidP="00E8012F">
      <w:pPr>
        <w:pStyle w:val="Bulletslevel2"/>
        <w:spacing w:before="0" w:after="60" w:line="288" w:lineRule="auto"/>
        <w:ind w:left="568" w:hanging="284"/>
        <w:rPr>
          <w:rFonts w:cs="Arial"/>
          <w:szCs w:val="19"/>
          <w:lang w:val="sk-SK"/>
        </w:rPr>
      </w:pPr>
      <w:r>
        <w:rPr>
          <w:rFonts w:cs="Arial"/>
          <w:szCs w:val="19"/>
          <w:lang w:val="sk-SK"/>
        </w:rPr>
        <w:t>zverejnenie povinných informácií a dokumentov v profile verejného obstarávateľa;</w:t>
      </w:r>
    </w:p>
    <w:p w14:paraId="7A55D2C4" w14:textId="05DBDE69"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menovacie dekréty jednotlivých členov komisie, vrátane ich životopisov,  z ktorých je zrejmé splnenie požiadaviek podľa § </w:t>
      </w:r>
      <w:r w:rsidR="006F0C86">
        <w:rPr>
          <w:rFonts w:cs="Arial"/>
          <w:szCs w:val="19"/>
          <w:lang w:val="sk-SK"/>
        </w:rPr>
        <w:t>51</w:t>
      </w:r>
      <w:r w:rsidR="006F0C86" w:rsidRPr="0073389C">
        <w:rPr>
          <w:rFonts w:cs="Arial"/>
          <w:szCs w:val="19"/>
          <w:lang w:val="sk-SK"/>
        </w:rPr>
        <w:t xml:space="preserve"> </w:t>
      </w:r>
      <w:r w:rsidRPr="0073389C">
        <w:rPr>
          <w:rFonts w:cs="Arial"/>
          <w:szCs w:val="19"/>
          <w:lang w:val="sk-SK"/>
        </w:rPr>
        <w:t>ZVO kladených na členov komisie</w:t>
      </w:r>
      <w:r w:rsidR="0075678A">
        <w:rPr>
          <w:rFonts w:cs="Arial"/>
          <w:szCs w:val="19"/>
          <w:lang w:val="sk-SK"/>
        </w:rPr>
        <w:t>;</w:t>
      </w:r>
      <w:r w:rsidRPr="0073389C">
        <w:rPr>
          <w:rFonts w:cs="Arial"/>
          <w:szCs w:val="19"/>
          <w:lang w:val="sk-SK"/>
        </w:rPr>
        <w:t xml:space="preserve"> </w:t>
      </w:r>
    </w:p>
    <w:p w14:paraId="7A55D2C5"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p>
    <w:p w14:paraId="7A55D2C6"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výpočet PHZ, vrátane zdôvodnenia použitého postupu zadávania zákazky;</w:t>
      </w:r>
    </w:p>
    <w:p w14:paraId="7A55D2C7" w14:textId="785A2B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14:paraId="7A55D2C8"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lastRenderedPageBreak/>
        <w:t>prezenčné listiny zo zasadnutia komisie;</w:t>
      </w:r>
    </w:p>
    <w:p w14:paraId="7A55D2C9"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14:paraId="7A55D2CA" w14:textId="57B4729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14:paraId="7A55D2CB"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žiadosti o účasť jednotlivých záujemcov (v prípade užšej súťaže);</w:t>
      </w:r>
    </w:p>
    <w:p w14:paraId="7A55D2CC" w14:textId="4C8CB00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vyhodnotenia splnenia podmienok účasti (najmä v prípade verejnej súťaže, užšej súťaže a rokovacieho konania so zverejnením, priameho rokovacieho konania</w:t>
      </w:r>
      <w:r w:rsidR="00B73EC8">
        <w:rPr>
          <w:rFonts w:cs="Arial"/>
          <w:szCs w:val="19"/>
          <w:lang w:val="sk-SK"/>
        </w:rPr>
        <w:t xml:space="preserve">, </w:t>
      </w:r>
      <w:r w:rsidR="00B73EC8" w:rsidRPr="00B73EC8">
        <w:rPr>
          <w:rFonts w:cs="Arial"/>
          <w:szCs w:val="19"/>
          <w:lang w:val="sk-SK"/>
        </w:rPr>
        <w:t>dynamického nákupného systému</w:t>
      </w:r>
      <w:r w:rsidRPr="0073389C">
        <w:rPr>
          <w:rFonts w:cs="Arial"/>
          <w:szCs w:val="19"/>
          <w:lang w:val="sk-SK"/>
        </w:rPr>
        <w:t xml:space="preserve">); </w:t>
      </w:r>
    </w:p>
    <w:p w14:paraId="7A55D2CD" w14:textId="4C49D5B5"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priameho rokovacieho konania;</w:t>
      </w:r>
    </w:p>
    <w:p w14:paraId="7A55D2CE"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ponuky jednotlivých uchádzačov, vrátane dokladu preukazujúceho čas doručenia ponuky,  zoznam všetkých záujemcov, ktorí požiadali o súťažné podklady a doklad o ich poskytnutí/sprístupnení (ak relevantné);</w:t>
      </w:r>
    </w:p>
    <w:p w14:paraId="7A55D2CF"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14:paraId="7A55D2D1"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14:paraId="7A55D2D2"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14:paraId="7A55D2D3" w14:textId="0D8C59F0"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r w:rsidR="00F1208E">
        <w:rPr>
          <w:rFonts w:cs="Arial"/>
          <w:szCs w:val="19"/>
          <w:lang w:val="sk-SK"/>
        </w:rPr>
        <w:t xml:space="preserve"> </w:t>
      </w:r>
      <w:r w:rsidR="00F1208E" w:rsidRPr="00F1208E">
        <w:rPr>
          <w:rFonts w:cs="Arial"/>
          <w:szCs w:val="19"/>
          <w:lang w:val="sk-SK"/>
        </w:rPr>
        <w:t>(v prípade vylúčenia uchádzača/jeho ponuky)</w:t>
      </w:r>
      <w:r w:rsidRPr="0073389C">
        <w:rPr>
          <w:rFonts w:cs="Arial"/>
          <w:szCs w:val="19"/>
          <w:lang w:val="sk-SK"/>
        </w:rPr>
        <w:t>;</w:t>
      </w:r>
    </w:p>
    <w:p w14:paraId="308BFC55" w14:textId="3B83C2A1"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p>
    <w:p w14:paraId="7A55D2D4"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14:paraId="7A55D2D5"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z priebehu elektronickej aukcie (ak je to relevantné);</w:t>
      </w:r>
    </w:p>
    <w:p w14:paraId="7A55D2D6"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14:paraId="7A55D2D7" w14:textId="4DF71EB5" w:rsidR="009D7F63" w:rsidRPr="0073389C" w:rsidRDefault="006F0C86" w:rsidP="009D7F63">
      <w:pPr>
        <w:spacing w:before="120" w:after="120" w:line="288" w:lineRule="auto"/>
        <w:jc w:val="both"/>
      </w:pPr>
      <w:r w:rsidRPr="006F0C86">
        <w:rPr>
          <w:b/>
          <w:i/>
          <w:color w:val="FF0000"/>
        </w:rPr>
        <w:t>Povinnosť prijímateľa:</w:t>
      </w:r>
      <w:r w:rsidRPr="006F0C86">
        <w:rPr>
          <w:b/>
          <w:i/>
          <w:color w:val="00B0F0"/>
        </w:rPr>
        <w:t xml:space="preserve">  </w:t>
      </w:r>
      <w:r w:rsidR="00F1208E" w:rsidRPr="00F1208E">
        <w:rPr>
          <w:rFonts w:cs="Arial"/>
          <w:szCs w:val="19"/>
        </w:rPr>
        <w:t xml:space="preserve">Prijímateľ je povinný predložiť poskytovateľovi pri nadlimitných a podlimitných zákazkách, pri ktorých  bola </w:t>
      </w:r>
      <w:r w:rsidR="00F1208E" w:rsidRPr="00F1208E">
        <w:rPr>
          <w:rFonts w:cs="Arial"/>
          <w:b/>
          <w:szCs w:val="19"/>
        </w:rPr>
        <w:t>predložená len jedna, resp. 2 ponuky</w:t>
      </w:r>
      <w:r w:rsidR="00F1208E" w:rsidRPr="00F1208E">
        <w:rPr>
          <w:rFonts w:cs="Arial"/>
          <w:szCs w:val="19"/>
        </w:rPr>
        <w:t xml:space="preserve"> v zmysle </w:t>
      </w:r>
      <w:r w:rsidR="00F1208E" w:rsidRPr="00F1208E">
        <w:rPr>
          <w:rFonts w:cs="Arial"/>
          <w:b/>
          <w:szCs w:val="19"/>
        </w:rPr>
        <w:t>§ 57 ods. 2 ZVO</w:t>
      </w:r>
      <w:r w:rsidR="00F1208E" w:rsidRPr="00F1208E">
        <w:rPr>
          <w:rFonts w:cs="Arial"/>
          <w:szCs w:val="19"/>
        </w:rPr>
        <w:t xml:space="preserve"> odôvodnenie nezrušenia postupu zadávania zákazky. V prípade, že </w:t>
      </w:r>
      <w:r w:rsidR="00F1208E" w:rsidRPr="00F1208E">
        <w:rPr>
          <w:rFonts w:cs="Arial"/>
          <w:b/>
          <w:szCs w:val="19"/>
        </w:rPr>
        <w:t>cena v ponuke uchádzača</w:t>
      </w:r>
      <w:r w:rsidR="00F1208E" w:rsidRPr="00F1208E">
        <w:rPr>
          <w:rFonts w:cs="Arial"/>
          <w:szCs w:val="19"/>
        </w:rPr>
        <w:t xml:space="preserve">, ktorý bol vyhodnotený </w:t>
      </w:r>
      <w:r w:rsidR="00F1208E" w:rsidRPr="00F1208E">
        <w:rPr>
          <w:rFonts w:cs="Arial"/>
          <w:b/>
          <w:szCs w:val="19"/>
        </w:rPr>
        <w:t>ako úspešný, je vyššia ako predpokladaná hodnota zákazky</w:t>
      </w:r>
      <w:r w:rsidR="00F1208E" w:rsidRPr="00F1208E">
        <w:rPr>
          <w:rFonts w:cs="Arial"/>
          <w:szCs w:val="19"/>
        </w:rPr>
        <w:t xml:space="preserve">, poskytovateľ požaduje od prijímateľa odôvodnenie, prečo predmetný postup zadávania zákazky nezrušil, ak nejde o zákazku realizovanú cez EKS. V prípade, že v rámci použitého postupu zadávania zákazky bola predložená len jedna ponuka a prijímateľ použitý postup zadávania zákazky nezrušil, je povinný v súlade s </w:t>
      </w:r>
      <w:r w:rsidR="00F1208E" w:rsidRPr="00F1208E">
        <w:rPr>
          <w:rFonts w:cs="Arial"/>
          <w:b/>
          <w:szCs w:val="19"/>
        </w:rPr>
        <w:t>§ 57 ods. 2 ZVO</w:t>
      </w:r>
      <w:r w:rsidR="00F1208E" w:rsidRPr="00F1208E">
        <w:rPr>
          <w:rFonts w:cs="Arial"/>
          <w:szCs w:val="19"/>
        </w:rPr>
        <w:t xml:space="preserve"> zverejniť v profile </w:t>
      </w:r>
      <w:r w:rsidR="00F1208E" w:rsidRPr="00F1208E">
        <w:rPr>
          <w:rFonts w:cs="Arial"/>
          <w:b/>
          <w:szCs w:val="19"/>
        </w:rPr>
        <w:t>odôvodnenie</w:t>
      </w:r>
      <w:r w:rsidR="00F1208E" w:rsidRPr="00F1208E">
        <w:rPr>
          <w:rFonts w:cs="Arial"/>
          <w:szCs w:val="19"/>
        </w:rPr>
        <w:t xml:space="preserve">, prečo verejné obstarávanie nezrušil. Zároveň je poskytovateľ v prípade </w:t>
      </w:r>
      <w:r w:rsidR="00F1208E" w:rsidRPr="00F1208E">
        <w:rPr>
          <w:rFonts w:cs="Arial"/>
          <w:b/>
          <w:szCs w:val="19"/>
        </w:rPr>
        <w:t>VO s jednou ponukou</w:t>
      </w:r>
      <w:r w:rsidR="00F1208E" w:rsidRPr="00F1208E">
        <w:rPr>
          <w:rFonts w:cs="Arial"/>
          <w:szCs w:val="19"/>
        </w:rPr>
        <w:t xml:space="preserve"> povinný požiadať ÚVO o vykonanie kontroly verejného obstarávania, ak ide o podlimitnú zákazku bez využitia elektronického trhoviska alebo nadlimitnú zákazku, v rámci ktorej nebolo vydané rozhodnutie podľa § 175 ods. 1 alebo ods. 4 ZVO a poskytovateľ neidentifikoval v postupe zadávania zákazky nedostatky s vplyvom alebo možným vplyvom na výsledok VO. Následný postup poskytovateľa bude vyplývať z výsledku tejto kontroly. Ustanovenia týkajúce sa prípadu, že bola predložená jedna ponuka sa </w:t>
      </w:r>
      <w:r w:rsidR="00F1208E" w:rsidRPr="00F1208E">
        <w:rPr>
          <w:rFonts w:cs="Arial"/>
          <w:b/>
          <w:szCs w:val="19"/>
        </w:rPr>
        <w:t>nevzťahujú na zákazky</w:t>
      </w:r>
      <w:r w:rsidR="00F1208E" w:rsidRPr="00F1208E">
        <w:rPr>
          <w:rFonts w:cs="Arial"/>
          <w:szCs w:val="19"/>
        </w:rPr>
        <w:t xml:space="preserve"> s nízkymi hodnotami podľa § 117 ZVO a zákazky s využitím elektronického trhoviska.</w:t>
      </w:r>
      <w:r w:rsidR="00F1208E">
        <w:rPr>
          <w:rFonts w:cs="Arial"/>
          <w:szCs w:val="19"/>
        </w:rPr>
        <w:t xml:space="preserve"> </w:t>
      </w:r>
      <w:r w:rsidR="009D7F63" w:rsidRPr="0073389C">
        <w:rPr>
          <w:b/>
          <w:i/>
          <w:color w:val="00B0F0"/>
        </w:rPr>
        <w:t>Povinnosť poskytovateľa</w:t>
      </w:r>
      <w:r w:rsidR="009D7F63" w:rsidRPr="0073389C">
        <w:rPr>
          <w:b/>
          <w:i/>
          <w:color w:val="5F497A" w:themeColor="accent4" w:themeShade="BF"/>
        </w:rPr>
        <w:t>:</w:t>
      </w:r>
      <w:r w:rsidR="009D7F63" w:rsidRPr="0073389C">
        <w:rPr>
          <w:color w:val="5F497A" w:themeColor="accent4" w:themeShade="BF"/>
        </w:rPr>
        <w:t xml:space="preserve"> </w:t>
      </w:r>
      <w:r w:rsidR="009D7F63" w:rsidRPr="0073389C">
        <w:t xml:space="preserve">Poskytovateľ zašle </w:t>
      </w:r>
      <w:r w:rsidR="00C7417C" w:rsidRPr="00C7417C">
        <w:t>návrh správy</w:t>
      </w:r>
      <w:r w:rsidR="00C20764">
        <w:rPr>
          <w:rFonts w:cs="Arial"/>
          <w:szCs w:val="19"/>
        </w:rPr>
        <w:t xml:space="preserve"> z kontroly VO</w:t>
      </w:r>
      <w:r w:rsidR="00C7417C" w:rsidRPr="00C7417C">
        <w:rPr>
          <w:rFonts w:cs="Arial"/>
          <w:szCs w:val="19"/>
        </w:rPr>
        <w:t>/správu</w:t>
      </w:r>
      <w:r w:rsidR="00C20764">
        <w:rPr>
          <w:rFonts w:cs="Arial"/>
          <w:szCs w:val="19"/>
        </w:rPr>
        <w:t xml:space="preserve"> z kontroly VO</w:t>
      </w:r>
      <w:r w:rsidR="00C7417C" w:rsidRPr="00C7417C">
        <w:t xml:space="preserve"> </w:t>
      </w:r>
      <w:r w:rsidR="009D7F63" w:rsidRPr="0073389C">
        <w:t xml:space="preserve">prijímateľovi, kde uvedie závery z  </w:t>
      </w:r>
      <w:r w:rsidR="007E7D6C">
        <w:t>finančnej</w:t>
      </w:r>
      <w:r w:rsidR="009D7F63" w:rsidRPr="0073389C">
        <w:t xml:space="preserve"> kontroly VO</w:t>
      </w:r>
      <w:r w:rsidR="00F1208E">
        <w:t xml:space="preserve"> v lehote na výkon kontroly </w:t>
      </w:r>
      <w:r w:rsidR="009D7F63" w:rsidRPr="0073389C">
        <w:t xml:space="preserve"> </w:t>
      </w:r>
      <w:r w:rsidR="00F1208E">
        <w:t>(</w:t>
      </w:r>
      <w:r w:rsidR="009D7F63" w:rsidRPr="0073389C">
        <w:rPr>
          <w:b/>
        </w:rPr>
        <w:t>do 20 pracovných dní</w:t>
      </w:r>
      <w:r w:rsidR="00F1208E">
        <w:rPr>
          <w:b/>
        </w:rPr>
        <w:t>)</w:t>
      </w:r>
      <w:r w:rsidR="009D7F63" w:rsidRPr="0073389C">
        <w:rPr>
          <w:b/>
        </w:rPr>
        <w:t xml:space="preserve"> </w:t>
      </w:r>
      <w:r w:rsidR="009D7F63" w:rsidRPr="0073389C">
        <w:t>v písomnej forme</w:t>
      </w:r>
      <w:r w:rsidR="00F1208E">
        <w:t>.</w:t>
      </w:r>
      <w:r w:rsidR="009D7F63" w:rsidRPr="0073389C">
        <w:t xml:space="preserve"> </w:t>
      </w:r>
      <w:r w:rsidR="00F1208E">
        <w:t>U</w:t>
      </w:r>
      <w:r w:rsidR="009D7F63" w:rsidRPr="0073389C">
        <w:t>vedená lehota je procesnoprávna, t. j. lehota je zachovaná, keď poskytovateľ zašle</w:t>
      </w:r>
      <w:r w:rsidR="00D1430A">
        <w:t xml:space="preserve"> prijímateľovi</w:t>
      </w:r>
      <w:r w:rsidR="009D7F63" w:rsidRPr="0073389C">
        <w:t xml:space="preserve"> závery z  </w:t>
      </w:r>
      <w:r w:rsidR="00F0718F">
        <w:t xml:space="preserve">finančnej </w:t>
      </w:r>
      <w:r w:rsidR="009D7F63" w:rsidRPr="0073389C">
        <w:t>kontroly VO v posledný deň lehoty na poštovú prepravu.</w:t>
      </w:r>
    </w:p>
    <w:p w14:paraId="7A55D2D8" w14:textId="20C50D48" w:rsidR="009D7F63" w:rsidRPr="0073389C" w:rsidRDefault="009D7F63" w:rsidP="009D7F63">
      <w:pPr>
        <w:spacing w:before="120" w:after="120" w:line="288" w:lineRule="auto"/>
        <w:jc w:val="both"/>
      </w:pPr>
    </w:p>
    <w:p w14:paraId="472F87D2" w14:textId="009635F6" w:rsidR="00D1430A" w:rsidRDefault="00D1430A" w:rsidP="00D1430A">
      <w:pPr>
        <w:spacing w:before="120" w:after="120" w:line="288" w:lineRule="auto"/>
        <w:jc w:val="both"/>
        <w:rPr>
          <w:rFonts w:cs="Arial"/>
          <w:szCs w:val="19"/>
        </w:rPr>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a doručenie doplnenia/ vysvetlenia dokumentácie poskytovateľovi. Lehota začína prijímateľovi plynúť odo dňa doručenia  žiadosti o vysvetlenie/doplnenie dokumentácie VO.</w:t>
      </w:r>
      <w:r w:rsidRPr="00D1430A">
        <w:t xml:space="preserve"> Dňom odoslania žiadosti </w:t>
      </w:r>
      <w:r w:rsidR="00B73EC8">
        <w:t>sa</w:t>
      </w:r>
      <w:r w:rsidRPr="00D1430A">
        <w:t xml:space="preserve"> lehota na výkon kontroly</w:t>
      </w:r>
      <w:r w:rsidR="00B73EC8">
        <w:t xml:space="preserve"> prerušuje</w:t>
      </w:r>
      <w:r w:rsidRPr="00D1430A">
        <w:t xml:space="preserve">. Dňom nasledujúcim po dni doručenia vysvetlenia </w:t>
      </w:r>
      <w:r>
        <w:t>alebo doplnenia dokumentácie p</w:t>
      </w:r>
      <w:r w:rsidRPr="0073389C">
        <w:t>oskytovateľ</w:t>
      </w:r>
      <w:r>
        <w:t>ovi</w:t>
      </w:r>
      <w:r w:rsidRPr="00D1430A">
        <w:t xml:space="preserve"> </w:t>
      </w:r>
      <w:r w:rsidR="00B73EC8">
        <w:t>pokračuje</w:t>
      </w:r>
      <w:r w:rsidR="00B73EC8" w:rsidRPr="00D1430A">
        <w:t xml:space="preserve"> </w:t>
      </w:r>
      <w:r w:rsidRPr="00D1430A">
        <w:t>plyn</w:t>
      </w:r>
      <w:r w:rsidR="00B73EC8">
        <w:t>utie</w:t>
      </w:r>
      <w:r w:rsidRPr="00D1430A">
        <w:t xml:space="preserve"> </w:t>
      </w:r>
      <w:r w:rsidR="00F1208E" w:rsidRPr="00D1430A">
        <w:t>lehot</w:t>
      </w:r>
      <w:r w:rsidR="00F1208E">
        <w:t>y</w:t>
      </w:r>
      <w:r w:rsidR="00F1208E" w:rsidRPr="00D1430A">
        <w:t xml:space="preserve"> </w:t>
      </w:r>
      <w:r w:rsidRPr="00D1430A">
        <w:rPr>
          <w:rFonts w:cs="Arial"/>
          <w:szCs w:val="19"/>
        </w:rPr>
        <w:t>na výkon kontroly VO.</w:t>
      </w:r>
      <w:r w:rsidR="00C20764">
        <w:rPr>
          <w:rFonts w:cs="Arial"/>
          <w:szCs w:val="19"/>
        </w:rPr>
        <w:t xml:space="preserve"> </w:t>
      </w:r>
      <w:r w:rsidR="00C20764" w:rsidRPr="00C20764">
        <w:rPr>
          <w:rFonts w:cs="Arial"/>
          <w:szCs w:val="19"/>
        </w:rPr>
        <w:t xml:space="preserve">Doplnením dokumentácie nemôže dôjsť k zmene pôvodne predložených dokladov, resp. údajov v nich uvedených. Zároveň, ak napriek čestnému vyhláseniu prijímateľa </w:t>
      </w:r>
      <w:r w:rsidR="00C20764" w:rsidRPr="00C20764">
        <w:rPr>
          <w:rFonts w:cs="Arial"/>
          <w:szCs w:val="19"/>
        </w:rPr>
        <w:lastRenderedPageBreak/>
        <w:t>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14:paraId="041705A0" w14:textId="023F6D4C" w:rsidR="00F1208E" w:rsidRDefault="00F1208E" w:rsidP="00D1430A">
      <w:pPr>
        <w:spacing w:before="120" w:after="120" w:line="288" w:lineRule="auto"/>
        <w:jc w:val="both"/>
        <w:rPr>
          <w:rFonts w:cs="Arial"/>
          <w:szCs w:val="19"/>
        </w:rPr>
      </w:pPr>
      <w:r w:rsidRPr="00F1208E">
        <w:rPr>
          <w:rFonts w:cs="Arial"/>
          <w:szCs w:val="19"/>
        </w:rPr>
        <w:t>Finančná kontrola VO sa považuje za ukončenú zaslaním správy z kontroly VO prijímateľovi.</w:t>
      </w:r>
    </w:p>
    <w:p w14:paraId="1AAAC27C" w14:textId="23F3DE9F" w:rsidR="00F1208E" w:rsidRPr="00D1430A" w:rsidRDefault="00F1208E" w:rsidP="00D1430A">
      <w:pPr>
        <w:spacing w:before="120" w:after="120" w:line="288" w:lineRule="auto"/>
        <w:jc w:val="both"/>
      </w:pPr>
      <w:r w:rsidRPr="00F1208E">
        <w:rPr>
          <w:rFonts w:cs="Arial"/>
          <w:szCs w:val="19"/>
        </w:rPr>
        <w:t>V prípade, ak poskytovateľ</w:t>
      </w:r>
      <w:r w:rsidRPr="00F1208E" w:rsidDel="006526CF">
        <w:rPr>
          <w:rFonts w:cs="Arial"/>
          <w:szCs w:val="19"/>
        </w:rPr>
        <w:t xml:space="preserve"> </w:t>
      </w:r>
      <w:r w:rsidRPr="00F1208E">
        <w:rPr>
          <w:rFonts w:cs="Arial"/>
          <w:szCs w:val="19"/>
        </w:rPr>
        <w:t xml:space="preserve">nezašle/neoboznámi prijímateľa so závermi z  finančnej kontroly z VO v lehote 20 pracovných dní, prijímateľ </w:t>
      </w:r>
      <w:r w:rsidRPr="00F1208E">
        <w:rPr>
          <w:rFonts w:cs="Arial"/>
          <w:b/>
          <w:szCs w:val="19"/>
        </w:rPr>
        <w:t>je oprávnený</w:t>
      </w:r>
      <w:r w:rsidRPr="00F1208E">
        <w:rPr>
          <w:rFonts w:cs="Arial"/>
          <w:szCs w:val="19"/>
        </w:rPr>
        <w:t xml:space="preserve"> </w:t>
      </w:r>
      <w:r w:rsidRPr="00F1208E">
        <w:rPr>
          <w:rFonts w:cs="Arial"/>
          <w:b/>
          <w:szCs w:val="19"/>
        </w:rPr>
        <w:t>pozastaviť realizáciu</w:t>
      </w:r>
      <w:r w:rsidRPr="00F1208E">
        <w:rPr>
          <w:rFonts w:cs="Arial"/>
          <w:szCs w:val="19"/>
        </w:rPr>
        <w:t xml:space="preserve"> </w:t>
      </w:r>
      <w:r w:rsidRPr="00F1208E">
        <w:rPr>
          <w:rFonts w:cs="Arial"/>
          <w:b/>
          <w:szCs w:val="19"/>
        </w:rPr>
        <w:t>projektu</w:t>
      </w:r>
      <w:r w:rsidRPr="00F1208E">
        <w:rPr>
          <w:rFonts w:cs="Arial"/>
          <w:szCs w:val="19"/>
        </w:rPr>
        <w:t xml:space="preserve"> do času doručenia/oboznámenia záverov z  finančnej kontroly VO.</w:t>
      </w:r>
    </w:p>
    <w:p w14:paraId="07C5B893" w14:textId="559C34BF" w:rsidR="004221C7" w:rsidRPr="00D1430A" w:rsidRDefault="004221C7" w:rsidP="00D1430A">
      <w:pPr>
        <w:spacing w:before="120" w:after="120" w:line="288" w:lineRule="auto"/>
        <w:jc w:val="both"/>
      </w:pPr>
      <w:r w:rsidRPr="00E8012F">
        <w:rPr>
          <w:b/>
          <w:i/>
          <w:color w:val="00B0F0"/>
        </w:rPr>
        <w:t>Povinnosť poskytovateľa:</w:t>
      </w:r>
      <w:r w:rsidRPr="004221C7">
        <w:t xml:space="preserve"> Poskytovateľ  zároveň vykoná kontrolu  súladu predmetu zákazky uvedeného v zmluve o  NFP s opisom uvedeným v dokumentácii z VO.  V prípade, ak identifikuje nezhodu/nesúlad, je povinný oznámiť túto skutočnosť prijímateľovi v rámci záverov z  finančnej kontroly VO identifikovaných v návrhu správy z kontroly VO.</w:t>
      </w:r>
    </w:p>
    <w:p w14:paraId="4F382E7E" w14:textId="77777777" w:rsidR="004221C7" w:rsidRDefault="004221C7" w:rsidP="00BF23E3">
      <w:pPr>
        <w:spacing w:before="120" w:after="120" w:line="288" w:lineRule="auto"/>
        <w:jc w:val="both"/>
      </w:pPr>
    </w:p>
    <w:p w14:paraId="26B9C108" w14:textId="77777777" w:rsidR="004221C7" w:rsidRPr="004221C7" w:rsidRDefault="004221C7" w:rsidP="004221C7">
      <w:pPr>
        <w:spacing w:before="120" w:after="120" w:line="288" w:lineRule="auto"/>
        <w:jc w:val="both"/>
        <w:rPr>
          <w:b/>
        </w:rPr>
      </w:pPr>
      <w:r w:rsidRPr="004221C7">
        <w:rPr>
          <w:b/>
        </w:rPr>
        <w:t>Osobitné ustanovenia pre kontrolu podlimitných zákaziek:</w:t>
      </w:r>
    </w:p>
    <w:p w14:paraId="3F2F2241" w14:textId="2499ED24" w:rsidR="004221C7" w:rsidRPr="004221C7" w:rsidRDefault="004221C7" w:rsidP="004221C7">
      <w:pPr>
        <w:spacing w:before="120" w:after="120" w:line="288" w:lineRule="auto"/>
        <w:jc w:val="both"/>
      </w:pPr>
      <w:r w:rsidRPr="004221C7">
        <w:t>Ak poskytovateľ</w:t>
      </w:r>
      <w:r w:rsidRPr="004221C7" w:rsidDel="006526CF">
        <w:t xml:space="preserve"> </w:t>
      </w:r>
      <w:r w:rsidRPr="004221C7">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súhlas alebo nesúhlas s uzavretím zmluvy s úspešným uchádzačom. </w:t>
      </w:r>
      <w:r w:rsidR="00B73EC8" w:rsidRPr="00B73EC8">
        <w:t>V prípade, že prijímateľ neodstránil protiprávny stav, je poskytovateľ oprávnený uplatniť ex ante finančnú opravu pred podpisom zmluvy s úspešným uchádzačom iba v prípade, ak by opakovaním procesu VO vznikli vysoké dodatočné náklady  a zároveň nebol odstránený protiprávny stav konštatovaný v predbežných záveroch poskytovateľa a následne v návrhu správy z kontroly. V prípade, že nie je možné preukázať, že opakovaním procesu VO by vznikli vysoké dodatočné náklady, poskytovateľ vyjadrí nesúhlas s podpísaním zmluvy s úspešným uchádzačom a vyzve prijímateľa, aby zrušil použitý postup zadávania zákazky a odporučí mu vyhlásiť nové verejné obstarávanie</w:t>
      </w:r>
      <w:r w:rsidRPr="004221C7">
        <w:t xml:space="preserve">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w:t>
      </w:r>
    </w:p>
    <w:p w14:paraId="783B7245" w14:textId="5472023F" w:rsidR="004221C7" w:rsidRDefault="007B2419" w:rsidP="00BF23E3">
      <w:pPr>
        <w:spacing w:before="120" w:after="120" w:line="288" w:lineRule="auto"/>
        <w:jc w:val="both"/>
      </w:pPr>
      <w:r w:rsidRPr="007B2419">
        <w:t>V prípade ak poskytovateľ</w:t>
      </w:r>
      <w:r w:rsidRPr="007B2419" w:rsidDel="006526CF">
        <w:t xml:space="preserve"> </w:t>
      </w:r>
      <w:r w:rsidRPr="007B2419">
        <w:t xml:space="preserve">identifikuje nedodržanie </w:t>
      </w:r>
      <w:r w:rsidR="00B73EC8">
        <w:t>pravidiel</w:t>
      </w:r>
      <w:r w:rsidR="00B73EC8" w:rsidRPr="007B2419">
        <w:t xml:space="preserve"> </w:t>
      </w:r>
      <w:r w:rsidRPr="007B2419">
        <w:t>a postupov VO, resp. porušenia legislatívy a zo strany prijímateľa nedôjde k odstráneniu protiprávneho stavu, nepripustí kontrolované VO do financovania, pokiaľ nie je uvedené v tejto kapitole inak.</w:t>
      </w:r>
    </w:p>
    <w:p w14:paraId="69631C6F" w14:textId="77777777" w:rsidR="007B2419" w:rsidRDefault="007B2419" w:rsidP="007B2419">
      <w:pPr>
        <w:spacing w:before="120" w:after="120" w:line="288" w:lineRule="auto"/>
        <w:jc w:val="both"/>
      </w:pPr>
    </w:p>
    <w:p w14:paraId="215C7EC4" w14:textId="1A46C071" w:rsidR="007B2419" w:rsidRPr="007B2419" w:rsidRDefault="007B2419" w:rsidP="007B2419">
      <w:pPr>
        <w:spacing w:before="120" w:after="120" w:line="288" w:lineRule="auto"/>
        <w:jc w:val="both"/>
        <w:rPr>
          <w:b/>
        </w:rPr>
      </w:pPr>
      <w:r w:rsidRPr="007B2419">
        <w:rPr>
          <w:b/>
        </w:rPr>
        <w:t>Osobitné ustanovenia pre kontrolu nadlimitných zákaziek:</w:t>
      </w:r>
    </w:p>
    <w:p w14:paraId="62774439" w14:textId="77777777" w:rsidR="006E4DBE" w:rsidRPr="006E4DBE" w:rsidRDefault="006E4DBE" w:rsidP="006E4DBE">
      <w:pPr>
        <w:spacing w:before="120" w:after="120" w:line="288" w:lineRule="auto"/>
        <w:jc w:val="both"/>
      </w:pPr>
      <w:r w:rsidRPr="006E4DBE">
        <w:t xml:space="preserve">ÚVO vykonáva kontrolu </w:t>
      </w:r>
      <w:r w:rsidRPr="006E4DBE">
        <w:rPr>
          <w:b/>
        </w:rPr>
        <w:t>nadlimitných zákaziek</w:t>
      </w:r>
      <w:r w:rsidRPr="006E4DBE">
        <w:t xml:space="preserve"> v rámci druhej ex-ante kontroly na základe podnetu prijímateľa podľa § 169 ods. 1 písm. b) v spojení s § 169 ods. 2 ZVO vo fáze pred uzavretím zmluvy, koncesnej zmluvy alebo rámcovej dohody, pred ukončením súťaže návrhov, pred zadaním zákazky na základe rámcovej dohody alebo pred ukončením postupu inovatívneho partnerstva.</w:t>
      </w:r>
    </w:p>
    <w:p w14:paraId="14812AC2" w14:textId="77777777" w:rsidR="006E4DBE" w:rsidRPr="006E4DBE" w:rsidRDefault="006E4DBE" w:rsidP="006E4DBE">
      <w:pPr>
        <w:spacing w:before="120" w:after="120" w:line="288" w:lineRule="auto"/>
        <w:jc w:val="both"/>
      </w:pPr>
      <w:r w:rsidRPr="006E4DBE">
        <w:rPr>
          <w:b/>
          <w:i/>
        </w:rPr>
        <w:t xml:space="preserve">Povinnosť prijímateľa: </w:t>
      </w:r>
      <w:r w:rsidRPr="006E4DBE">
        <w:t xml:space="preserve"> Podnet na výkon kontroly podľa § 169 ods. 2 ZVO podáva prijímateľ na základe vyzvania poskytovateľa.</w:t>
      </w:r>
    </w:p>
    <w:p w14:paraId="3A52051B" w14:textId="7869833B" w:rsidR="006E4DBE" w:rsidRPr="006E4DBE" w:rsidRDefault="006E4DBE" w:rsidP="006E4DBE">
      <w:pPr>
        <w:spacing w:before="120" w:after="120" w:line="288" w:lineRule="auto"/>
        <w:jc w:val="both"/>
      </w:pPr>
      <w:r w:rsidRPr="006E4DBE">
        <w:t xml:space="preserve">Povinnou náležitosťou podnetu na výkon kontroly zasielaného prijímateľom na ÚVO je označenie príslušného RO, operačného programu, názvu a čísla projektu, </w:t>
      </w:r>
      <w:r w:rsidR="006077B1" w:rsidRPr="006077B1">
        <w:t>kódu VO z ITMS 2014+,</w:t>
      </w:r>
      <w:r w:rsidR="006077B1">
        <w:t xml:space="preserve"> </w:t>
      </w:r>
      <w:r w:rsidRPr="006E4DBE">
        <w:t>čísla vestníka VO, označenie značky a dátumu vyhlásenia VO, ktorého sa podnet týka. Dňom odoslania výzvy na podanie podnetu na ÚVO Prijímateľovi prestáva poskytovateľovi plynúť lehota na výkon kontroly VO. Vyzvanie prijímateľa na podanie podnetu na ÚVO tak plní funkciu výzvy na doplnenie chýbajúceho dokladu, ktorým je právoplatné rozhodnutie ÚVO predstavujúce podklad pre ukončenie kontroly VO.</w:t>
      </w:r>
    </w:p>
    <w:p w14:paraId="779AB239" w14:textId="77777777" w:rsidR="006E4DBE" w:rsidRPr="006E4DBE" w:rsidRDefault="006E4DBE" w:rsidP="006E4DBE">
      <w:pPr>
        <w:spacing w:before="120" w:after="120" w:line="288" w:lineRule="auto"/>
        <w:jc w:val="both"/>
      </w:pPr>
      <w:r w:rsidRPr="006E4DBE">
        <w:t xml:space="preserve">ÚVO rozhodne do 30 dní odo dňa doručenia kompletnej dokumentácie v origináli. Lehota na vydanie rozhodnutia neplynie v prípade podľa § 173 ods. 4 ZVO (nedoručenie kompletnej dokumentácie v origináli). </w:t>
      </w:r>
      <w:r w:rsidRPr="006E4DBE">
        <w:lastRenderedPageBreak/>
        <w:t xml:space="preserve">Proti rozhodnutiu ÚVO môže účastník konania a osoba podľa § 175 ods. 11 ZVO podať odvolanie. Odvolanie musí byť doručené ÚVO do 10 dní odo dňa doručenia rozhodnutia, proti ktorému odvolanie smeruje. 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nie je ustanovené inak. Rada ÚVO môže na základe podnetu RO, orgánu auditu alebo certifikačného orgánu preskúmať mimo odvolacieho konania rozhodnutie ÚVO vydané podľa § 174 alebo § 175 ZVO za podmienok upravených v ustanovení § 179a ZVO.  </w:t>
      </w:r>
    </w:p>
    <w:p w14:paraId="04B4379C" w14:textId="77777777" w:rsidR="006E4DBE" w:rsidRPr="006E4DBE" w:rsidRDefault="006E4DBE" w:rsidP="006E4DBE">
      <w:pPr>
        <w:spacing w:before="120" w:after="120" w:line="288" w:lineRule="auto"/>
        <w:jc w:val="both"/>
      </w:pPr>
      <w:r w:rsidRPr="006E4DBE">
        <w:t>Ak poskytovateľ zistí nezistí nedostatky, resp. ak zistí nedostatky, ktoré je možné postupmi v zmysle ZVO odstrániť (napr. opätovné vyhodnotenie podmienok účasti alebo ponúk), vyzve prijímateľa na zaslanie podnetu na ÚVO podľa § 169 ods. 1 písm. b) v spojení s § 169 ods. 2 ZVO.</w:t>
      </w:r>
    </w:p>
    <w:p w14:paraId="10C61BBD" w14:textId="77777777" w:rsidR="006E4DBE" w:rsidRPr="006E4DBE" w:rsidRDefault="006E4DBE" w:rsidP="006E4DBE">
      <w:pPr>
        <w:spacing w:before="120" w:after="120" w:line="288" w:lineRule="auto"/>
        <w:jc w:val="both"/>
      </w:pPr>
      <w:r w:rsidRPr="006E4DBE">
        <w:t>Ak poskytovateľ zistí porušenie pravidiel a postupov VO, ktoré mali alebo mohli mať vplyv na výsledok VO a nie je možné odstrániť protiprávny stav, v prípade, že prijímateľ preukáže, že opakovaním procesu VO by vznikli vysoké dodatočné náklady, poskytovateľ vyzve prijímateľa aby podal Podnet na výkon kontroly podľa § 169 ods. 2 ZVO.</w:t>
      </w:r>
    </w:p>
    <w:p w14:paraId="1B22E0C1" w14:textId="1DA0D0B9" w:rsidR="006E4DBE" w:rsidRPr="006E4DBE" w:rsidRDefault="006E4DBE" w:rsidP="006E4DBE">
      <w:pPr>
        <w:spacing w:before="120" w:after="120" w:line="288" w:lineRule="auto"/>
        <w:jc w:val="both"/>
      </w:pPr>
      <w:r w:rsidRPr="006E4DBE">
        <w:t xml:space="preserve">Po doručení právoplatného rozhodnutia ÚVO v predmetnej veci, poskytovateľ zašle v lehote </w:t>
      </w:r>
      <w:r w:rsidR="00774183" w:rsidRPr="006E4DBE">
        <w:t>1</w:t>
      </w:r>
      <w:r w:rsidR="00774183">
        <w:t>0</w:t>
      </w:r>
      <w:r w:rsidR="00774183" w:rsidRPr="006E4DBE">
        <w:t xml:space="preserve"> </w:t>
      </w:r>
      <w:r w:rsidRPr="006E4DBE">
        <w:t xml:space="preserve">pracovných dní odo dňa doručenia právoplatného rozhodnutia ÚVO prijímateľovi návrh správy/správu z kontroly VO. </w:t>
      </w:r>
    </w:p>
    <w:p w14:paraId="2414FD58" w14:textId="77777777" w:rsidR="006E4DBE" w:rsidRPr="006E4DBE" w:rsidRDefault="006E4DBE" w:rsidP="006E4DBE">
      <w:pPr>
        <w:spacing w:before="120" w:after="120" w:line="288" w:lineRule="auto"/>
        <w:jc w:val="both"/>
      </w:pPr>
      <w:r w:rsidRPr="006E4DBE">
        <w:t>V prípade, ak prijímateľ zašle poskytovateľovi súvisiacu aktualizovanú dokumentáciu (napr. zápisnicu z opätovného vyhodnotenia ponúk), poskytovateľ skontroluje, či prijímateľ odstránil protiprávny stav (identifikované zistenia) v súlade s návrhom správy z kontroly. V prípade, že prijímateľ odstránil protiprávny stav, vypracuje poskytovateľ v lehote 15 pracovných dní od doručenia aktualizovanej dokumentácie správu z kontroly, ktorá obsahuje súhlas s podpísaním zmluvy s úspešným uchádzačom. V prípade, že prijímateľ neodstránil protiprávny stav, vypracuje poskytovateľ správu z kontroly, ktorá obsahuje nesúhlas s podpísaním zmluvy s úspešným uchádzačom.</w:t>
      </w:r>
    </w:p>
    <w:p w14:paraId="5447D968" w14:textId="3C03D9A9" w:rsidR="006E4DBE" w:rsidRPr="006E4DBE" w:rsidRDefault="006E4DBE" w:rsidP="006E4DBE">
      <w:pPr>
        <w:spacing w:before="120" w:after="120" w:line="288" w:lineRule="auto"/>
        <w:jc w:val="both"/>
      </w:pPr>
      <w:r w:rsidRPr="006E4DBE">
        <w:t xml:space="preserve">Ak poskytovateľ zistí porušenie </w:t>
      </w:r>
      <w:r w:rsidR="00B73EC8">
        <w:t>pravidiel</w:t>
      </w:r>
      <w:r w:rsidRPr="006E4DBE">
        <w:t xml:space="preserve"> a postupov VO, ktoré mali alebo mohli mať vplyv na výsledok VO a nie je možné ich odstrániť inak ako zrušením postupu zadávania zákazky, resp. zistí porušenie pravidiel a ustanovení  legislatívy SR a EÚ (napr. na základe vecnej kontroly poskytovateľ zistí také skutočnosti, ktoré ovplyvňujú posudzovanie oprávnenosti výdavkov predložených prijímateľom v ŽoP), poskytovateľ zašle prijímateľovi návrh správy z kontroly. V prípade, že prijímateľ preukáže, že opakovaním procesu VO by vznikli vysoké dodatočné náklady, je poskytovateľ oprávnený uplatniť ex ante finančnú opravu pred podpisom zmluvy s úspešným uchádzačom. V prípade, že nie je možné preukázať, že opakovaním procesu VO by vznikli vysoké dodatočné náklady, poskytovateľ konštatuje nesúhlas s podpísaním zmluvy s úspešným uchádzačom a vyzve prijímateľa, aby zrušil použitý postup zadávania zákazky a odporučí mu vyhlásiť nové verejné obstarávanie.</w:t>
      </w:r>
    </w:p>
    <w:p w14:paraId="636C4CB6" w14:textId="77777777" w:rsidR="006E4DBE" w:rsidRPr="006E4DBE" w:rsidRDefault="006E4DBE" w:rsidP="006E4DBE">
      <w:pPr>
        <w:spacing w:before="120" w:after="120" w:line="288" w:lineRule="auto"/>
        <w:jc w:val="both"/>
      </w:pPr>
      <w:r w:rsidRPr="006E4DBE">
        <w:t xml:space="preserve">Poskytovateľ poskytne prijímateľovi lehotu na podanie námietok v trvaní minimálne 5 pracovných dní odo dňa doručenia návrhu správy z kontroly. V prípade, že námietky prijímateľa sú neopodstatnené, neboli podané alebo boli podané po lehote, vypracuje poskytovateľ správu z kontroly VO, záverom ktorej je nesúhlas poskytovateľa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 Nadlimitná zákazka tak prestáva spĺňať podmienku uvedenú v § 169 ods. 2 ZVO, podľa ktorého povinnosť prijímateľa na podanie podnetu na výkon kontroly pred uzavretím zmluvy sa týka zákaziek, čo aj z časti financovaných z prostriedkov EÚ. </w:t>
      </w:r>
    </w:p>
    <w:p w14:paraId="4CC7CB77" w14:textId="77777777" w:rsidR="006E4DBE" w:rsidRPr="006E4DBE" w:rsidRDefault="006E4DBE" w:rsidP="006E4DBE">
      <w:pPr>
        <w:spacing w:before="120" w:after="120" w:line="288" w:lineRule="auto"/>
        <w:jc w:val="both"/>
      </w:pPr>
      <w:r w:rsidRPr="006E4DBE">
        <w:rPr>
          <w:b/>
          <w:i/>
        </w:rPr>
        <w:t xml:space="preserve">Povinnosť prijímateľa: </w:t>
      </w:r>
      <w:r w:rsidRPr="006E4DBE">
        <w:t xml:space="preserve"> Prijímateľ predkladá na ÚVO spolu s podnetom na výkon kontroly aj kompletnú dokumentáciu k nadlimitnej zákazke alebo koncesii v origináli, a to najneskôr do 5 pracovných dní po dni, kedy mu bolo zo strany poskytovateľa doručené vyzvanie na podanie podnetu na výkon kontroly podľa § 169 ods. 2 ZVO. Prijímateľ je zároveň povinný informovať poskytovateľa o podaní podnetu na ÚVO (listom alebo e-mailom na adresu </w:t>
      </w:r>
      <w:hyperlink r:id="rId18" w:history="1">
        <w:r w:rsidRPr="006E4DBE">
          <w:rPr>
            <w:rStyle w:val="Hypertextovprepojenie"/>
          </w:rPr>
          <w:t>vo.sep@minv.sk</w:t>
        </w:r>
      </w:hyperlink>
      <w:r w:rsidRPr="006E4DBE">
        <w:t>).</w:t>
      </w:r>
    </w:p>
    <w:p w14:paraId="27D57CE8" w14:textId="77777777" w:rsidR="006E4DBE" w:rsidRPr="006E4DBE" w:rsidRDefault="006E4DBE" w:rsidP="006E4DBE">
      <w:pPr>
        <w:spacing w:before="120" w:after="120" w:line="288" w:lineRule="auto"/>
        <w:jc w:val="both"/>
      </w:pPr>
      <w:r w:rsidRPr="006E4DBE">
        <w:lastRenderedPageBreak/>
        <w:t>Po doručení podnetu prijímateľa na výkon kontroly si ÚVO vyžiada od poskytovateľa predbežné závery z  kontroly VO a poskytovateľ mu tieto závery bezodkladne poskytne, pričom v prípade identifikovaných nedostatkov poskytovateľa uvedie, či tieto mali alebo mohli mať vplyv na výsledok VO.</w:t>
      </w:r>
    </w:p>
    <w:p w14:paraId="4425A09B" w14:textId="77777777" w:rsidR="006E4DBE" w:rsidRPr="006E4DBE" w:rsidRDefault="006E4DBE" w:rsidP="006E4DBE">
      <w:pPr>
        <w:spacing w:before="120" w:after="120" w:line="288" w:lineRule="auto"/>
        <w:jc w:val="both"/>
      </w:pPr>
      <w:r w:rsidRPr="006E4DBE">
        <w:rPr>
          <w:b/>
          <w:i/>
        </w:rPr>
        <w:t>Povinnosť prijímateľa:</w:t>
      </w:r>
      <w:r w:rsidRPr="006E4DBE">
        <w:t xml:space="preserve">  Prijímateľ doručí poskytovateľovi právoplatné rozhodnutie (rovnako aj ÚVO), pričom lehota na vypracovanie návrhu správy/správy z kontroly začne pre poskytovateľa plynúť odo dňa skoršieho doručenia právoplatného rozhodnutia ÚVO. Prijímateľ je povinný doručiť poskytovateľovi kópiu právoplatného rozhodnutia ÚVO. V prípade, že prijímateľ podal proti rozhodnutiu ÚVO odvolanie, zasiela na vedomie poskytovateľovi spolu s kópiou právoplatného rozhodnutia ÚVO, resp. Rady ÚVO, aj písomné vyhotovenie odvolania (listom alebo e-mailom na adresu </w:t>
      </w:r>
      <w:hyperlink r:id="rId19" w:history="1">
        <w:r w:rsidRPr="006E4DBE">
          <w:rPr>
            <w:rStyle w:val="Hypertextovprepojenie"/>
          </w:rPr>
          <w:t>vo.sep@minv.sk</w:t>
        </w:r>
      </w:hyperlink>
      <w:r w:rsidRPr="006E4DBE">
        <w:t>).</w:t>
      </w:r>
    </w:p>
    <w:p w14:paraId="728F295B" w14:textId="77777777" w:rsidR="006E4DBE" w:rsidRPr="006E4DBE" w:rsidRDefault="006E4DBE" w:rsidP="006E4DBE">
      <w:pPr>
        <w:spacing w:before="120" w:after="120" w:line="288" w:lineRule="auto"/>
        <w:jc w:val="both"/>
      </w:pPr>
      <w:r w:rsidRPr="006E4DBE">
        <w:t>V prípade, že právoplatné rozhodnutie ÚVO nepotvrdí predbežné závery poskytovateľa týkajúce sa porušenia pravidiel a postupov VO, ktoré mali alebo mohli mať vplyv na výsledok VO a nie je možné odstrániť protiprávny stav, je poskytovateľ oprávnený uplatniť ex ante finančnú opravu pred podpisom zmluvy s úspešným uchádzačom iba v prípade, ak by opakovaním procesu VO vznikli vysoké dodatočné náklady. Uvedenú skutočnosť je povinný preukázať prijímateľ na základe výzvy poskytovateľa. V prípade, že nie je možné preukázať, že opakovaním procesu VO by vznikli vysoké dodatočné náklady, poskytovateľ konštatuje nesúhlas s podpísaním zmluvy s úspešným uchádzačom a vyzve prijímateľa, aby zrušil použitý postup zadávania zákazky a odporučí vyhlásiť nové verejné obstarávanie.</w:t>
      </w:r>
    </w:p>
    <w:p w14:paraId="1706CC54" w14:textId="77777777" w:rsidR="006E4DBE" w:rsidRDefault="006E4DBE" w:rsidP="009D7F63">
      <w:pPr>
        <w:spacing w:before="120" w:after="120" w:line="288" w:lineRule="auto"/>
        <w:rPr>
          <w:b/>
        </w:rPr>
      </w:pPr>
    </w:p>
    <w:p w14:paraId="7A55D2DE" w14:textId="0F485696" w:rsidR="009D7F63" w:rsidRPr="0073389C" w:rsidRDefault="009D7F63" w:rsidP="009D7F63">
      <w:pPr>
        <w:spacing w:before="120" w:after="120" w:line="288" w:lineRule="auto"/>
        <w:rPr>
          <w:b/>
        </w:rPr>
      </w:pPr>
      <w:r w:rsidRPr="0073389C">
        <w:rPr>
          <w:b/>
        </w:rPr>
        <w:t xml:space="preserve">c) Štandardná ex-post kontrola - </w:t>
      </w:r>
      <w:r w:rsidR="001C44CA">
        <w:rPr>
          <w:b/>
        </w:rPr>
        <w:t xml:space="preserve">finančná </w:t>
      </w:r>
      <w:r w:rsidRPr="0073389C">
        <w:rPr>
          <w:b/>
        </w:rPr>
        <w:t>kontrola VO po uzatvorení zmluvy s úspešným uchádzačom</w:t>
      </w:r>
    </w:p>
    <w:p w14:paraId="7A55D2DF" w14:textId="4F479443"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po podpise zmluvy s úspešným uchádzačom, pričom táto zmluva je už platná a účinná</w:t>
      </w:r>
      <w:r w:rsidR="003E07AA" w:rsidRPr="00923BC1">
        <w:rPr>
          <w:lang w:val="sk-SK"/>
        </w:rPr>
        <w:t xml:space="preserve">, </w:t>
      </w:r>
      <w:r w:rsidR="003E07AA" w:rsidRPr="00937DBD">
        <w:rPr>
          <w:rFonts w:ascii="Arial" w:hAnsi="Arial" w:cs="Arial"/>
          <w:sz w:val="19"/>
          <w:szCs w:val="19"/>
          <w:lang w:val="sk-SK"/>
        </w:rPr>
        <w:t xml:space="preserve">okrem prípadov kedy je účinnosť zmluvy viazaná na odkladaciu podmienku (napr. </w:t>
      </w:r>
      <w:r w:rsidR="00774183">
        <w:rPr>
          <w:rFonts w:ascii="Arial" w:hAnsi="Arial" w:cs="Arial"/>
          <w:sz w:val="19"/>
          <w:szCs w:val="19"/>
          <w:lang w:val="sk-SK"/>
        </w:rPr>
        <w:t xml:space="preserve">na </w:t>
      </w:r>
      <w:r w:rsidR="003E07AA" w:rsidRPr="00937DBD">
        <w:rPr>
          <w:rFonts w:ascii="Arial" w:hAnsi="Arial" w:cs="Arial"/>
          <w:sz w:val="19"/>
          <w:szCs w:val="19"/>
          <w:lang w:val="sk-SK"/>
        </w:rPr>
        <w:t>podpis zmluvy o</w:t>
      </w:r>
      <w:r w:rsidR="003E07AA">
        <w:rPr>
          <w:rFonts w:ascii="Arial" w:hAnsi="Arial" w:cs="Arial"/>
          <w:sz w:val="19"/>
          <w:szCs w:val="19"/>
          <w:lang w:val="sk-SK"/>
        </w:rPr>
        <w:t> </w:t>
      </w:r>
      <w:r w:rsidR="003E07AA" w:rsidRPr="00937DBD">
        <w:rPr>
          <w:rFonts w:ascii="Arial" w:hAnsi="Arial" w:cs="Arial"/>
          <w:sz w:val="19"/>
          <w:szCs w:val="19"/>
          <w:lang w:val="sk-SK"/>
        </w:rPr>
        <w:t>NFP</w:t>
      </w:r>
      <w:r w:rsidR="00774183" w:rsidRPr="00774183">
        <w:rPr>
          <w:rFonts w:ascii="Arial" w:hAnsi="Arial" w:cs="Arial"/>
          <w:color w:val="auto"/>
          <w:sz w:val="19"/>
          <w:szCs w:val="19"/>
          <w:lang w:val="sk-SK"/>
        </w:rPr>
        <w:t xml:space="preserve"> </w:t>
      </w:r>
      <w:r w:rsidR="00774183" w:rsidRPr="00774183">
        <w:rPr>
          <w:rFonts w:ascii="Arial" w:hAnsi="Arial" w:cs="Arial"/>
          <w:sz w:val="19"/>
          <w:szCs w:val="19"/>
          <w:lang w:val="sk-SK"/>
        </w:rPr>
        <w:t>alebo na deň doručenia správy z kontroly VO so schvaľujúcim výrokom a pod.</w:t>
      </w:r>
      <w:r w:rsidR="003E07AA" w:rsidRPr="00937DBD">
        <w:rPr>
          <w:rFonts w:ascii="Arial" w:hAnsi="Arial" w:cs="Arial"/>
          <w:sz w:val="19"/>
          <w:szCs w:val="19"/>
          <w:lang w:val="sk-SK"/>
        </w:rPr>
        <w:t>)</w:t>
      </w:r>
      <w:r w:rsidR="003E07AA" w:rsidRPr="00703E20">
        <w:rPr>
          <w:rFonts w:ascii="Arial" w:hAnsi="Arial" w:cs="Arial"/>
          <w:sz w:val="19"/>
          <w:szCs w:val="19"/>
          <w:lang w:val="sk-SK"/>
        </w:rPr>
        <w:t>.</w:t>
      </w:r>
      <w:r w:rsidRPr="0073389C">
        <w:rPr>
          <w:rFonts w:ascii="Arial" w:hAnsi="Arial" w:cs="Arial"/>
          <w:sz w:val="19"/>
          <w:szCs w:val="19"/>
          <w:lang w:val="sk-SK"/>
        </w:rPr>
        <w:t xml:space="preserve"> </w:t>
      </w:r>
    </w:p>
    <w:p w14:paraId="1A28FF4D" w14:textId="77777777" w:rsidR="007E728A" w:rsidRDefault="003E07AA" w:rsidP="003E07AA">
      <w:pPr>
        <w:pStyle w:val="Default"/>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 xml:space="preserve">V týchto osobitných prípadoch </w:t>
      </w:r>
      <w:r w:rsidRPr="0017789F">
        <w:rPr>
          <w:rFonts w:ascii="Arial" w:hAnsi="Arial" w:cs="Arial"/>
          <w:color w:val="auto"/>
          <w:sz w:val="19"/>
          <w:szCs w:val="19"/>
          <w:lang w:val="sk-SK"/>
        </w:rPr>
        <w:t>prijímateľ predkladá dokumentáciu z verejného obstarávania vo fáze po podpise zmluvy s úspešným uchádzačom, ktorá je platná, ale nie je účinná. V prípade za</w:t>
      </w:r>
      <w:r w:rsidRPr="003E07AA">
        <w:rPr>
          <w:rFonts w:ascii="Arial" w:hAnsi="Arial" w:cs="Arial"/>
          <w:color w:val="auto"/>
          <w:sz w:val="19"/>
          <w:szCs w:val="19"/>
          <w:lang w:val="sk-SK"/>
        </w:rPr>
        <w:t xml:space="preserve">dávania zákazky s využitím elektronického trhoviska sa dokumentácia predkladá vo fáze po vygenerovaní výslednej zmluvy príslušným elektronickým informačným systémom, po jej zverejnení v zmysle zákona o  slobode informácií  </w:t>
      </w:r>
      <w:r w:rsidR="00B73EC8" w:rsidRPr="00B73EC8">
        <w:rPr>
          <w:rFonts w:ascii="Arial" w:hAnsi="Arial" w:cs="Arial"/>
          <w:color w:val="auto"/>
          <w:sz w:val="19"/>
          <w:szCs w:val="19"/>
          <w:lang w:val="sk-SK"/>
        </w:rPr>
        <w:t>(pokiaľ sa jedná o povinnú osobu podľa zákona o  slobode informácií), pričom</w:t>
      </w:r>
      <w:r w:rsidR="007E728A">
        <w:rPr>
          <w:rFonts w:ascii="Arial" w:hAnsi="Arial" w:cs="Arial"/>
          <w:color w:val="auto"/>
          <w:sz w:val="19"/>
          <w:szCs w:val="19"/>
          <w:lang w:val="sk-SK"/>
        </w:rPr>
        <w:t>:</w:t>
      </w:r>
    </w:p>
    <w:p w14:paraId="069511E7" w14:textId="260D9E9C" w:rsidR="00774183" w:rsidRDefault="00B73EC8" w:rsidP="005B7173">
      <w:pPr>
        <w:pStyle w:val="Default"/>
        <w:numPr>
          <w:ilvl w:val="0"/>
          <w:numId w:val="111"/>
        </w:numPr>
        <w:spacing w:before="120" w:after="120" w:line="288" w:lineRule="auto"/>
        <w:jc w:val="both"/>
        <w:rPr>
          <w:rFonts w:ascii="Arial" w:hAnsi="Arial" w:cs="Arial"/>
          <w:color w:val="auto"/>
          <w:sz w:val="19"/>
          <w:szCs w:val="19"/>
          <w:lang w:val="sk-SK"/>
        </w:rPr>
      </w:pPr>
      <w:r w:rsidRPr="00B73EC8">
        <w:rPr>
          <w:rFonts w:ascii="Arial" w:hAnsi="Arial" w:cs="Arial"/>
          <w:color w:val="auto"/>
          <w:sz w:val="19"/>
          <w:szCs w:val="19"/>
          <w:lang w:val="sk-SK"/>
        </w:rPr>
        <w:t>zmluva je už platná</w:t>
      </w:r>
      <w:r w:rsidR="007E728A">
        <w:rPr>
          <w:rFonts w:ascii="Arial" w:hAnsi="Arial" w:cs="Arial"/>
          <w:color w:val="auto"/>
          <w:sz w:val="19"/>
          <w:szCs w:val="19"/>
          <w:lang w:val="sk-SK"/>
        </w:rPr>
        <w:t xml:space="preserve"> </w:t>
      </w:r>
      <w:r w:rsidR="007E728A" w:rsidRPr="007E728A">
        <w:rPr>
          <w:rFonts w:ascii="Arial" w:hAnsi="Arial" w:cs="Arial"/>
          <w:color w:val="auto"/>
          <w:sz w:val="19"/>
          <w:szCs w:val="19"/>
          <w:lang w:val="sk-SK"/>
        </w:rPr>
        <w:t>a  účinná (platí pre zákazky uskutočnené podľa Obchodných podmienok elektronického trhoviska (OPET) verzia 3.3</w:t>
      </w:r>
      <w:r w:rsidR="00774183" w:rsidRPr="00774183">
        <w:rPr>
          <w:rFonts w:ascii="Arial" w:hAnsi="Arial" w:cs="Arial"/>
          <w:color w:val="auto"/>
          <w:sz w:val="19"/>
          <w:szCs w:val="19"/>
          <w:lang w:val="sk-SK"/>
        </w:rPr>
        <w:t xml:space="preserve"> bez odkladacej podmienky nadobudnutia účinnosti viď nižšie</w:t>
      </w:r>
      <w:r w:rsidR="007E728A" w:rsidRPr="007E728A">
        <w:rPr>
          <w:rFonts w:ascii="Arial" w:hAnsi="Arial" w:cs="Arial"/>
          <w:color w:val="auto"/>
          <w:sz w:val="19"/>
          <w:szCs w:val="19"/>
          <w:lang w:val="sk-SK"/>
        </w:rPr>
        <w:t xml:space="preserve">). </w:t>
      </w:r>
    </w:p>
    <w:p w14:paraId="19B28707" w14:textId="1BEDECC3" w:rsidR="007E728A" w:rsidRDefault="00774183" w:rsidP="005B7173">
      <w:pPr>
        <w:pStyle w:val="Default"/>
        <w:numPr>
          <w:ilvl w:val="0"/>
          <w:numId w:val="111"/>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 xml:space="preserve">zmluva je len platná - </w:t>
      </w:r>
      <w:r w:rsidR="007E728A" w:rsidRPr="007E728A">
        <w:rPr>
          <w:rFonts w:ascii="Arial" w:hAnsi="Arial" w:cs="Arial"/>
          <w:color w:val="auto"/>
          <w:sz w:val="19"/>
          <w:szCs w:val="19"/>
          <w:lang w:val="sk-SK"/>
        </w:rPr>
        <w:t xml:space="preserve">rijímateľ v osobitných požiadavkách na plnenie Opisného formulára môže zadať odkladaciu podmienku nadobudnutia účinnosti zmluvy (napr. </w:t>
      </w:r>
      <w:r>
        <w:rPr>
          <w:rFonts w:ascii="Arial" w:hAnsi="Arial" w:cs="Arial"/>
          <w:color w:val="auto"/>
          <w:sz w:val="19"/>
          <w:szCs w:val="19"/>
          <w:lang w:val="sk-SK"/>
        </w:rPr>
        <w:t>schvaľujúce vyjadrenie v správe z</w:t>
      </w:r>
      <w:r w:rsidRPr="007E728A">
        <w:rPr>
          <w:rFonts w:ascii="Arial" w:hAnsi="Arial" w:cs="Arial"/>
          <w:color w:val="auto"/>
          <w:sz w:val="19"/>
          <w:szCs w:val="19"/>
          <w:lang w:val="sk-SK"/>
        </w:rPr>
        <w:t xml:space="preserve"> </w:t>
      </w:r>
      <w:r w:rsidR="007E728A" w:rsidRPr="007E728A">
        <w:rPr>
          <w:rFonts w:ascii="Arial" w:hAnsi="Arial" w:cs="Arial"/>
          <w:color w:val="auto"/>
          <w:sz w:val="19"/>
          <w:szCs w:val="19"/>
          <w:lang w:val="sk-SK"/>
        </w:rPr>
        <w:t xml:space="preserve"> ko</w:t>
      </w:r>
      <w:r w:rsidR="007E728A">
        <w:rPr>
          <w:rFonts w:ascii="Arial" w:hAnsi="Arial" w:cs="Arial"/>
          <w:color w:val="auto"/>
          <w:sz w:val="19"/>
          <w:szCs w:val="19"/>
          <w:lang w:val="sk-SK"/>
        </w:rPr>
        <w:t>ntroly verejného obstarávania)</w:t>
      </w:r>
      <w:r>
        <w:rPr>
          <w:rFonts w:ascii="Arial" w:hAnsi="Arial" w:cs="Arial"/>
          <w:color w:val="auto"/>
          <w:sz w:val="19"/>
          <w:szCs w:val="19"/>
          <w:lang w:val="sk-SK"/>
        </w:rPr>
        <w:t>,</w:t>
      </w:r>
      <w:r w:rsidR="007E728A">
        <w:rPr>
          <w:rFonts w:ascii="Arial" w:hAnsi="Arial" w:cs="Arial"/>
          <w:color w:val="auto"/>
          <w:sz w:val="19"/>
          <w:szCs w:val="19"/>
          <w:lang w:val="sk-SK"/>
        </w:rPr>
        <w:t xml:space="preserve"> </w:t>
      </w:r>
      <w:r>
        <w:rPr>
          <w:rFonts w:ascii="Arial" w:hAnsi="Arial" w:cs="Arial"/>
          <w:color w:val="auto"/>
          <w:sz w:val="19"/>
          <w:szCs w:val="19"/>
          <w:lang w:val="sk-SK"/>
        </w:rPr>
        <w:t>a</w:t>
      </w:r>
      <w:r w:rsidRPr="007E728A">
        <w:rPr>
          <w:rFonts w:ascii="Arial" w:hAnsi="Arial" w:cs="Arial"/>
          <w:color w:val="auto"/>
          <w:sz w:val="19"/>
          <w:szCs w:val="19"/>
          <w:lang w:val="sk-SK"/>
        </w:rPr>
        <w:t>lebo</w:t>
      </w:r>
      <w:r w:rsidRPr="00B73EC8">
        <w:rPr>
          <w:rFonts w:ascii="Arial" w:hAnsi="Arial" w:cs="Arial"/>
          <w:color w:val="auto"/>
          <w:sz w:val="19"/>
          <w:szCs w:val="19"/>
          <w:lang w:val="sk-SK"/>
        </w:rPr>
        <w:t xml:space="preserve"> </w:t>
      </w:r>
    </w:p>
    <w:p w14:paraId="56D73152" w14:textId="6094940A" w:rsidR="003E07AA" w:rsidRPr="003E07AA" w:rsidRDefault="003E07AA" w:rsidP="005B7173">
      <w:pPr>
        <w:pStyle w:val="Default"/>
        <w:numPr>
          <w:ilvl w:val="0"/>
          <w:numId w:val="81"/>
        </w:numPr>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pred nadobudnutím účinnosti zmluvy s dodávateľom (</w:t>
      </w:r>
      <w:r w:rsidR="00B73EC8" w:rsidRPr="00B73EC8">
        <w:rPr>
          <w:rFonts w:ascii="Arial" w:hAnsi="Arial" w:cs="Arial"/>
          <w:color w:val="auto"/>
          <w:sz w:val="19"/>
          <w:szCs w:val="19"/>
          <w:lang w:val="sk-SK"/>
        </w:rPr>
        <w:t>účinnosť je viazaná na odkladaciu podmienku schválenia zákazky zo strany poskytovateľa</w:t>
      </w:r>
      <w:r w:rsidR="00B124A8">
        <w:rPr>
          <w:rFonts w:ascii="Arial" w:hAnsi="Arial" w:cs="Arial"/>
          <w:color w:val="auto"/>
          <w:sz w:val="19"/>
          <w:szCs w:val="19"/>
          <w:lang w:val="sk-SK"/>
        </w:rPr>
        <w:t>)</w:t>
      </w:r>
      <w:r w:rsidR="007E728A">
        <w:rPr>
          <w:color w:val="auto"/>
          <w:lang w:val="sk-SK"/>
        </w:rPr>
        <w:t xml:space="preserve">– </w:t>
      </w:r>
      <w:r w:rsidR="007E728A" w:rsidRPr="007E728A">
        <w:rPr>
          <w:rFonts w:ascii="Arial" w:hAnsi="Arial" w:cs="Arial"/>
          <w:color w:val="auto"/>
          <w:sz w:val="19"/>
          <w:szCs w:val="19"/>
          <w:lang w:val="sk-SK"/>
        </w:rPr>
        <w:t>platí pre zákazky uskutočnené podľa Obchodných podmienok elektronického trhoviska (OPET) verzia 3.2 a</w:t>
      </w:r>
      <w:r w:rsidR="00774183">
        <w:rPr>
          <w:rFonts w:ascii="Arial" w:hAnsi="Arial" w:cs="Arial"/>
          <w:color w:val="auto"/>
          <w:sz w:val="19"/>
          <w:szCs w:val="19"/>
          <w:lang w:val="sk-SK"/>
        </w:rPr>
        <w:t> </w:t>
      </w:r>
      <w:r w:rsidR="007E728A" w:rsidRPr="007E728A">
        <w:rPr>
          <w:rFonts w:ascii="Arial" w:hAnsi="Arial" w:cs="Arial"/>
          <w:color w:val="auto"/>
          <w:sz w:val="19"/>
          <w:szCs w:val="19"/>
          <w:lang w:val="sk-SK"/>
        </w:rPr>
        <w:t>nižšie</w:t>
      </w:r>
      <w:r w:rsidR="00774183">
        <w:rPr>
          <w:rFonts w:ascii="Arial" w:hAnsi="Arial" w:cs="Arial"/>
          <w:color w:val="auto"/>
          <w:sz w:val="19"/>
          <w:szCs w:val="19"/>
          <w:lang w:val="sk-SK"/>
        </w:rPr>
        <w:t>)</w:t>
      </w:r>
      <w:r w:rsidR="007E728A" w:rsidRPr="007E728A">
        <w:rPr>
          <w:rFonts w:ascii="Arial" w:hAnsi="Arial" w:cs="Arial"/>
          <w:color w:val="auto"/>
          <w:sz w:val="19"/>
          <w:szCs w:val="19"/>
          <w:lang w:val="sk-SK"/>
        </w:rPr>
        <w:t>.</w:t>
      </w:r>
    </w:p>
    <w:p w14:paraId="4237CA36" w14:textId="77777777" w:rsidR="003E07AA" w:rsidRDefault="003E07AA" w:rsidP="003E07AA">
      <w:pPr>
        <w:pStyle w:val="Default"/>
        <w:spacing w:before="120" w:after="120" w:line="288" w:lineRule="auto"/>
        <w:jc w:val="both"/>
        <w:rPr>
          <w:rFonts w:ascii="Arial" w:hAnsi="Arial" w:cs="Arial"/>
          <w:color w:val="auto"/>
          <w:sz w:val="19"/>
          <w:szCs w:val="19"/>
          <w:lang w:val="sk-SK"/>
        </w:rPr>
      </w:pPr>
      <w:r w:rsidRPr="00937DBD">
        <w:rPr>
          <w:rFonts w:ascii="Arial" w:hAnsi="Arial" w:cs="Arial"/>
          <w:color w:val="auto"/>
          <w:sz w:val="19"/>
          <w:szCs w:val="19"/>
          <w:lang w:val="sk-SK"/>
        </w:rPr>
        <w:t>Tento</w:t>
      </w:r>
      <w:r w:rsidRPr="00703E20">
        <w:rPr>
          <w:rFonts w:ascii="Arial" w:hAnsi="Arial" w:cs="Arial"/>
          <w:color w:val="auto"/>
          <w:sz w:val="19"/>
          <w:szCs w:val="19"/>
          <w:lang w:val="sk-SK"/>
        </w:rPr>
        <w:t xml:space="preserve"> druh kontroly </w:t>
      </w:r>
      <w:r>
        <w:rPr>
          <w:rFonts w:ascii="Arial" w:hAnsi="Arial" w:cs="Arial"/>
          <w:color w:val="auto"/>
          <w:sz w:val="19"/>
          <w:szCs w:val="19"/>
          <w:lang w:val="sk-SK"/>
        </w:rPr>
        <w:t xml:space="preserve"> </w:t>
      </w:r>
      <w:r w:rsidRPr="00703E20">
        <w:rPr>
          <w:rFonts w:ascii="Arial" w:hAnsi="Arial" w:cs="Arial"/>
          <w:color w:val="auto"/>
          <w:sz w:val="19"/>
          <w:szCs w:val="19"/>
          <w:lang w:val="sk-SK"/>
        </w:rPr>
        <w:t xml:space="preserve">sa nevzťahuje na VO, ktoré bolo predmetom druhej ex-ante kontroly (na tento prípad sa vzťahuje postup uvedený v písm. d) tejto príručky – </w:t>
      </w:r>
      <w:r w:rsidRPr="00703E20" w:rsidDel="00AC19A3">
        <w:rPr>
          <w:rFonts w:ascii="Arial" w:hAnsi="Arial" w:cs="Arial"/>
          <w:color w:val="auto"/>
          <w:sz w:val="19"/>
          <w:szCs w:val="19"/>
          <w:lang w:val="sk-SK"/>
        </w:rPr>
        <w:t>N</w:t>
      </w:r>
      <w:r w:rsidRPr="00703E20">
        <w:rPr>
          <w:rFonts w:ascii="Arial" w:hAnsi="Arial" w:cs="Arial"/>
          <w:color w:val="auto"/>
          <w:sz w:val="19"/>
          <w:szCs w:val="19"/>
          <w:lang w:val="sk-SK"/>
        </w:rPr>
        <w:t xml:space="preserve">ásledná ex-post kontrola). </w:t>
      </w:r>
    </w:p>
    <w:p w14:paraId="6E51E630" w14:textId="3F0034ED"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t>Lehota na výkon štandardnej ex-post kontroly je 20 pracovných dní.</w:t>
      </w:r>
    </w:p>
    <w:p w14:paraId="7A55D2E0" w14:textId="2DC01B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lastRenderedPageBreak/>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109"/>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ex-ante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14:paraId="7A55D2E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14:paraId="7A55D2E2" w14:textId="05FB3427" w:rsidR="009D7F63" w:rsidRPr="0073389C" w:rsidRDefault="00774183" w:rsidP="009D7F63">
      <w:pPr>
        <w:pStyle w:val="Bulletslevel2"/>
        <w:spacing w:after="120" w:line="288" w:lineRule="auto"/>
        <w:ind w:left="567" w:hanging="283"/>
        <w:rPr>
          <w:rFonts w:cs="Arial"/>
          <w:szCs w:val="19"/>
          <w:lang w:val="sk-SK"/>
        </w:rPr>
      </w:pPr>
      <w:r>
        <w:rPr>
          <w:rFonts w:cs="Arial"/>
          <w:szCs w:val="19"/>
          <w:lang w:val="sk-SK"/>
        </w:rPr>
        <w:t>informácie o</w:t>
      </w:r>
      <w:r w:rsidRPr="0073389C">
        <w:rPr>
          <w:rFonts w:cs="Arial"/>
          <w:szCs w:val="19"/>
          <w:lang w:val="sk-SK"/>
        </w:rPr>
        <w:t xml:space="preserve"> </w:t>
      </w:r>
      <w:r w:rsidR="009D7F63" w:rsidRPr="0073389C">
        <w:rPr>
          <w:rFonts w:cs="Arial"/>
          <w:szCs w:val="19"/>
          <w:lang w:val="sk-SK"/>
        </w:rPr>
        <w:t>výsledku VO/ informácií zaslaných ÚVO a Ú.v. EÚ;</w:t>
      </w:r>
    </w:p>
    <w:p w14:paraId="7A55D2E3" w14:textId="110C7DA9" w:rsidR="009D7F63" w:rsidRDefault="00774183" w:rsidP="009D7F63">
      <w:pPr>
        <w:pStyle w:val="Bulletslevel2"/>
        <w:spacing w:after="120" w:line="288" w:lineRule="auto"/>
        <w:ind w:left="567" w:hanging="283"/>
        <w:rPr>
          <w:rFonts w:cs="Arial"/>
          <w:szCs w:val="19"/>
          <w:lang w:val="sk-SK"/>
        </w:rPr>
      </w:pPr>
      <w:r w:rsidRPr="0073389C">
        <w:rPr>
          <w:rFonts w:cs="Arial"/>
          <w:szCs w:val="19"/>
          <w:lang w:val="sk-SK"/>
        </w:rPr>
        <w:t>potvrdeni</w:t>
      </w:r>
      <w:r>
        <w:rPr>
          <w:rFonts w:cs="Arial"/>
          <w:szCs w:val="19"/>
          <w:lang w:val="sk-SK"/>
        </w:rPr>
        <w:t>a</w:t>
      </w:r>
      <w:r w:rsidRPr="0073389C">
        <w:rPr>
          <w:rFonts w:cs="Arial"/>
          <w:szCs w:val="19"/>
          <w:lang w:val="sk-SK"/>
        </w:rPr>
        <w:t xml:space="preserve"> </w:t>
      </w:r>
      <w:r w:rsidR="009D7F63" w:rsidRPr="0073389C">
        <w:rPr>
          <w:rFonts w:cs="Arial"/>
          <w:szCs w:val="19"/>
          <w:lang w:val="sk-SK"/>
        </w:rPr>
        <w:t>o zverejnení uzavretej zmluvy medzi prijímateľom a úspešným uchádzačom v CRZ, resp. na webovom sídle prijímateľa (uvedené zdokladuje napr. predložením „print screen“);</w:t>
      </w:r>
    </w:p>
    <w:p w14:paraId="0B24E19F" w14:textId="46ACD5A0"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t>čestné</w:t>
      </w:r>
      <w:r w:rsidR="00774183">
        <w:rPr>
          <w:rFonts w:cs="Arial"/>
          <w:szCs w:val="19"/>
          <w:lang w:val="sk-SK"/>
        </w:rPr>
        <w:t>ho</w:t>
      </w:r>
      <w:r w:rsidRPr="00E70656">
        <w:rPr>
          <w:rFonts w:cs="Arial"/>
          <w:szCs w:val="19"/>
          <w:lang w:val="sk-SK"/>
        </w:rPr>
        <w:t xml:space="preserve"> vyhlásenia o neprítomnosti konfliktu záujmov osôb zúčastňujúcich sa na procese VO;</w:t>
      </w:r>
    </w:p>
    <w:p w14:paraId="17560AF1" w14:textId="273D666E" w:rsidR="003E07AA" w:rsidRPr="0073389C" w:rsidRDefault="003E07AA" w:rsidP="009D7F63">
      <w:pPr>
        <w:pStyle w:val="Bulletslevel2"/>
        <w:spacing w:after="120" w:line="288" w:lineRule="auto"/>
        <w:ind w:left="567" w:hanging="283"/>
        <w:rPr>
          <w:rFonts w:cs="Arial"/>
          <w:szCs w:val="19"/>
          <w:lang w:val="sk-SK"/>
        </w:rPr>
      </w:pPr>
      <w:r w:rsidRPr="003E07AA">
        <w:rPr>
          <w:rFonts w:cs="Arial"/>
          <w:szCs w:val="19"/>
          <w:lang w:val="sk-SK"/>
        </w:rPr>
        <w:t>právoplatné</w:t>
      </w:r>
      <w:r w:rsidR="00774183">
        <w:rPr>
          <w:rFonts w:cs="Arial"/>
          <w:szCs w:val="19"/>
          <w:lang w:val="sk-SK"/>
        </w:rPr>
        <w:t>ho</w:t>
      </w:r>
      <w:r w:rsidRPr="003E07AA">
        <w:rPr>
          <w:rFonts w:cs="Arial"/>
          <w:szCs w:val="19"/>
          <w:lang w:val="sk-SK"/>
        </w:rPr>
        <w:t xml:space="preserve"> </w:t>
      </w:r>
      <w:r w:rsidR="00774183" w:rsidRPr="003E07AA">
        <w:rPr>
          <w:rFonts w:cs="Arial"/>
          <w:szCs w:val="19"/>
          <w:lang w:val="sk-SK"/>
        </w:rPr>
        <w:t>rozhodnuti</w:t>
      </w:r>
      <w:r w:rsidR="00774183">
        <w:rPr>
          <w:rFonts w:cs="Arial"/>
          <w:szCs w:val="19"/>
          <w:lang w:val="sk-SK"/>
        </w:rPr>
        <w:t>a</w:t>
      </w:r>
      <w:r w:rsidR="00774183" w:rsidRPr="003E07AA">
        <w:rPr>
          <w:rFonts w:cs="Arial"/>
          <w:szCs w:val="19"/>
          <w:lang w:val="sk-SK"/>
        </w:rPr>
        <w:t xml:space="preserve"> </w:t>
      </w:r>
      <w:r w:rsidRPr="003E07AA">
        <w:rPr>
          <w:rFonts w:cs="Arial"/>
          <w:szCs w:val="19"/>
          <w:lang w:val="sk-SK"/>
        </w:rPr>
        <w:t>ÚVO, pokiaľ bola v rámci daného VO vykonaná kontrola</w:t>
      </w:r>
      <w:r w:rsidRPr="00E70656">
        <w:rPr>
          <w:rFonts w:cs="Arial"/>
          <w:szCs w:val="19"/>
          <w:lang w:val="sk-SK"/>
        </w:rPr>
        <w:t>;</w:t>
      </w:r>
    </w:p>
    <w:p w14:paraId="7A55D2E4" w14:textId="71B83C22" w:rsidR="009D7F63" w:rsidRPr="0073389C" w:rsidRDefault="00774183" w:rsidP="009D7F63">
      <w:pPr>
        <w:pStyle w:val="Bulletslevel2"/>
        <w:spacing w:after="120" w:line="288" w:lineRule="auto"/>
        <w:ind w:left="567" w:hanging="283"/>
        <w:rPr>
          <w:rFonts w:cs="Arial"/>
          <w:szCs w:val="19"/>
          <w:lang w:val="sk-SK"/>
        </w:rPr>
      </w:pPr>
      <w:r w:rsidRPr="0073389C">
        <w:rPr>
          <w:rFonts w:cs="Arial"/>
          <w:szCs w:val="19"/>
          <w:lang w:val="sk-SK"/>
        </w:rPr>
        <w:t>ďalš</w:t>
      </w:r>
      <w:r>
        <w:rPr>
          <w:rFonts w:cs="Arial"/>
          <w:szCs w:val="19"/>
          <w:lang w:val="sk-SK"/>
        </w:rPr>
        <w:t>ích</w:t>
      </w:r>
      <w:r w:rsidRPr="0073389C">
        <w:rPr>
          <w:rFonts w:cs="Arial"/>
          <w:szCs w:val="19"/>
          <w:lang w:val="sk-SK"/>
        </w:rPr>
        <w:t xml:space="preserve"> </w:t>
      </w:r>
      <w:r w:rsidR="009D7F63" w:rsidRPr="0073389C">
        <w:rPr>
          <w:rFonts w:cs="Arial"/>
          <w:szCs w:val="19"/>
          <w:lang w:val="sk-SK"/>
        </w:rPr>
        <w:t>relevantn</w:t>
      </w:r>
      <w:r>
        <w:rPr>
          <w:rFonts w:cs="Arial"/>
          <w:szCs w:val="19"/>
          <w:lang w:val="sk-SK"/>
        </w:rPr>
        <w:t>ých</w:t>
      </w:r>
      <w:r w:rsidR="009D7F63" w:rsidRPr="0073389C">
        <w:rPr>
          <w:rFonts w:cs="Arial"/>
          <w:szCs w:val="19"/>
          <w:lang w:val="sk-SK"/>
        </w:rPr>
        <w:t xml:space="preserve"> doklad</w:t>
      </w:r>
      <w:r>
        <w:rPr>
          <w:rFonts w:cs="Arial"/>
          <w:szCs w:val="19"/>
          <w:lang w:val="sk-SK"/>
        </w:rPr>
        <w:t>ov</w:t>
      </w:r>
      <w:r w:rsidR="009D7F63" w:rsidRPr="0073389C">
        <w:rPr>
          <w:rFonts w:cs="Arial"/>
          <w:szCs w:val="19"/>
          <w:lang w:val="sk-SK"/>
        </w:rPr>
        <w:t>, týkajúc</w:t>
      </w:r>
      <w:r>
        <w:rPr>
          <w:rFonts w:cs="Arial"/>
          <w:szCs w:val="19"/>
          <w:lang w:val="sk-SK"/>
        </w:rPr>
        <w:t>ich</w:t>
      </w:r>
      <w:r w:rsidR="009D7F63" w:rsidRPr="0073389C">
        <w:rPr>
          <w:rFonts w:cs="Arial"/>
          <w:szCs w:val="19"/>
          <w:lang w:val="sk-SK"/>
        </w:rPr>
        <w:t xml:space="preserve"> sa nových skutočností</w:t>
      </w:r>
      <w:r w:rsidR="00BC769F">
        <w:rPr>
          <w:rFonts w:cs="Arial"/>
          <w:szCs w:val="19"/>
          <w:lang w:val="sk-SK"/>
        </w:rPr>
        <w:t>.</w:t>
      </w:r>
    </w:p>
    <w:p w14:paraId="7A55D2E5" w14:textId="4B4D9B5B" w:rsidR="009D7F63" w:rsidRDefault="009D7F63" w:rsidP="009D7F63">
      <w:pPr>
        <w:pStyle w:val="Default"/>
        <w:spacing w:before="120" w:after="120" w:line="288" w:lineRule="auto"/>
        <w:jc w:val="both"/>
        <w:rPr>
          <w:rFonts w:ascii="Arial" w:hAnsi="Arial" w:cs="Arial"/>
          <w:sz w:val="19"/>
          <w:szCs w:val="19"/>
          <w:lang w:val="sk-SK"/>
        </w:rPr>
      </w:pPr>
    </w:p>
    <w:p w14:paraId="3D471B93" w14:textId="77777777" w:rsidR="0017789F" w:rsidRPr="00E575D3" w:rsidRDefault="0017789F" w:rsidP="00E8012F">
      <w:pPr>
        <w:spacing w:before="120" w:after="120" w:line="288" w:lineRule="auto"/>
        <w:jc w:val="both"/>
      </w:pPr>
      <w:r w:rsidRPr="0017789F">
        <w:rPr>
          <w:rFonts w:cs="Arial"/>
          <w:szCs w:val="19"/>
        </w:rPr>
        <w:t>V prípade, ak V</w:t>
      </w:r>
      <w:r w:rsidRPr="00E575D3">
        <w:rPr>
          <w:rFonts w:cs="Arial"/>
          <w:szCs w:val="19"/>
        </w:rPr>
        <w:t>O predložené na štandardnú ex-post kontrolu nebolo predmetom druhej ex-ante kontroly, resp. prijímateľ v procese druhej ex-ante kontroly nepostupoval v súlade s § 169 ods. 2 ZVO, poskytovateľ v súlade s § 169 ods. 3 ZVO dá podnet na preskúmanie úkonov kontrolovaného po uz</w:t>
      </w:r>
      <w:r w:rsidRPr="00E575D3">
        <w:t>avretí zmluvy, koncesnej zmluvy alebo rámcovej dohody.</w:t>
      </w:r>
    </w:p>
    <w:p w14:paraId="3E94358A" w14:textId="77777777" w:rsidR="0017789F" w:rsidRDefault="0017789F" w:rsidP="009D7F63">
      <w:pPr>
        <w:pStyle w:val="Default"/>
        <w:spacing w:before="120" w:after="120" w:line="288" w:lineRule="auto"/>
        <w:jc w:val="both"/>
        <w:rPr>
          <w:rFonts w:ascii="Arial" w:hAnsi="Arial" w:cs="Arial"/>
          <w:sz w:val="19"/>
          <w:szCs w:val="19"/>
          <w:lang w:val="sk-SK"/>
        </w:rPr>
      </w:pPr>
    </w:p>
    <w:p w14:paraId="313604C0" w14:textId="783FBE82" w:rsidR="006F0C86" w:rsidRPr="0073389C" w:rsidRDefault="006F0C86" w:rsidP="009D7F63">
      <w:pPr>
        <w:pStyle w:val="Default"/>
        <w:spacing w:before="120" w:after="120" w:line="288" w:lineRule="auto"/>
        <w:jc w:val="both"/>
        <w:rPr>
          <w:rFonts w:ascii="Arial" w:hAnsi="Arial" w:cs="Arial"/>
          <w:sz w:val="19"/>
          <w:szCs w:val="19"/>
          <w:lang w:val="sk-SK"/>
        </w:rPr>
      </w:pPr>
      <w:r w:rsidRPr="006F0C86">
        <w:rPr>
          <w:rFonts w:ascii="Arial" w:hAnsi="Arial" w:cs="Arial"/>
          <w:b/>
          <w:i/>
          <w:color w:val="FF0000"/>
          <w:sz w:val="19"/>
          <w:szCs w:val="19"/>
          <w:lang w:val="sk-SK"/>
        </w:rPr>
        <w:t>Povinnosť prijímateľa:</w:t>
      </w:r>
      <w:r w:rsidRPr="006F0C86">
        <w:rPr>
          <w:rFonts w:ascii="Arial" w:hAnsi="Arial" w:cs="Arial"/>
          <w:b/>
          <w:i/>
          <w:sz w:val="19"/>
          <w:szCs w:val="19"/>
          <w:lang w:val="sk-SK"/>
        </w:rPr>
        <w:t xml:space="preserve"> </w:t>
      </w:r>
      <w:r w:rsidRPr="006F0C86">
        <w:rPr>
          <w:rFonts w:ascii="Arial" w:hAnsi="Arial" w:cs="Arial"/>
          <w:sz w:val="19"/>
          <w:szCs w:val="19"/>
          <w:lang w:val="sk-SK"/>
        </w:rPr>
        <w:t xml:space="preserve"> </w:t>
      </w:r>
      <w:r w:rsidRPr="006F0C86">
        <w:rPr>
          <w:rFonts w:ascii="Arial" w:hAnsi="Arial" w:cs="Arial"/>
          <w:color w:val="auto"/>
          <w:sz w:val="19"/>
          <w:szCs w:val="19"/>
          <w:lang w:val="sk-SK"/>
        </w:rPr>
        <w:t xml:space="preserve">Prijímateľ je povinný predložiť poskytovateľovi  pri nadlimitných a podlimitných zákazkách, pri ktorých  bola predložená len jedna, resp. 2 ponuky v zmysle § 57 ods. 2 </w:t>
      </w:r>
      <w:r w:rsidR="00A553F1">
        <w:rPr>
          <w:rFonts w:ascii="Arial" w:hAnsi="Arial" w:cs="Arial"/>
          <w:color w:val="auto"/>
          <w:sz w:val="19"/>
          <w:szCs w:val="19"/>
          <w:lang w:val="sk-SK"/>
        </w:rPr>
        <w:t>ZVO o</w:t>
      </w:r>
      <w:r w:rsidRPr="006F0C86">
        <w:rPr>
          <w:rFonts w:ascii="Arial" w:hAnsi="Arial" w:cs="Arial"/>
          <w:color w:val="auto"/>
          <w:sz w:val="19"/>
          <w:szCs w:val="19"/>
          <w:lang w:val="sk-SK"/>
        </w:rPr>
        <w:t>dôvodnenie nezrušenia postupu zadávania zákazky.</w:t>
      </w:r>
      <w:r w:rsidR="00774183">
        <w:rPr>
          <w:rFonts w:ascii="Arial" w:hAnsi="Arial" w:cs="Arial"/>
          <w:color w:val="auto"/>
          <w:sz w:val="19"/>
          <w:szCs w:val="19"/>
          <w:lang w:val="sk-SK"/>
        </w:rPr>
        <w:t xml:space="preserve"> </w:t>
      </w:r>
      <w:r w:rsidR="00774183" w:rsidRPr="00774183">
        <w:rPr>
          <w:rFonts w:ascii="Arial" w:hAnsi="Arial" w:cs="Arial"/>
          <w:color w:val="auto"/>
          <w:sz w:val="19"/>
          <w:szCs w:val="19"/>
          <w:lang w:val="sk-SK"/>
        </w:rPr>
        <w:t xml:space="preserve">V prípade, že </w:t>
      </w:r>
      <w:r w:rsidR="00774183" w:rsidRPr="00774183">
        <w:rPr>
          <w:rFonts w:ascii="Arial" w:hAnsi="Arial" w:cs="Arial"/>
          <w:b/>
          <w:color w:val="auto"/>
          <w:sz w:val="19"/>
          <w:szCs w:val="19"/>
          <w:lang w:val="sk-SK"/>
        </w:rPr>
        <w:t>cena v ponuke uchádzača</w:t>
      </w:r>
      <w:r w:rsidR="00774183" w:rsidRPr="00774183">
        <w:rPr>
          <w:rFonts w:ascii="Arial" w:hAnsi="Arial" w:cs="Arial"/>
          <w:color w:val="auto"/>
          <w:sz w:val="19"/>
          <w:szCs w:val="19"/>
          <w:lang w:val="sk-SK"/>
        </w:rPr>
        <w:t xml:space="preserve">, ktorý bol vyhodnotený </w:t>
      </w:r>
      <w:r w:rsidR="00774183" w:rsidRPr="00774183">
        <w:rPr>
          <w:rFonts w:ascii="Arial" w:hAnsi="Arial" w:cs="Arial"/>
          <w:b/>
          <w:color w:val="auto"/>
          <w:sz w:val="19"/>
          <w:szCs w:val="19"/>
          <w:lang w:val="sk-SK"/>
        </w:rPr>
        <w:t>ako úspešný, je vyššia ako predpokladaná hodnota zákazky</w:t>
      </w:r>
      <w:r w:rsidR="00774183" w:rsidRPr="00774183">
        <w:rPr>
          <w:rFonts w:ascii="Arial" w:hAnsi="Arial" w:cs="Arial"/>
          <w:color w:val="auto"/>
          <w:sz w:val="19"/>
          <w:szCs w:val="19"/>
          <w:lang w:val="sk-SK"/>
        </w:rPr>
        <w:t xml:space="preserve">, poskytovateľ požaduje od prijímateľa odôvodnenie, prečo predmetný postup zadávania zákazky nezrušil, ak nejde o zákazku realizovanú cez EKS. V prípade, že v rámci použitého postupu zadávania zákazky bola predložená len jedna ponuka a prijímateľ použitý postup zadávania zákazky nezrušil, je povinný v súlade s </w:t>
      </w:r>
      <w:r w:rsidR="00774183" w:rsidRPr="00774183">
        <w:rPr>
          <w:rFonts w:ascii="Arial" w:hAnsi="Arial" w:cs="Arial"/>
          <w:b/>
          <w:color w:val="auto"/>
          <w:sz w:val="19"/>
          <w:szCs w:val="19"/>
          <w:lang w:val="sk-SK"/>
        </w:rPr>
        <w:t>§ 57 ods. 2 ZVO</w:t>
      </w:r>
      <w:r w:rsidR="00774183" w:rsidRPr="00774183">
        <w:rPr>
          <w:rFonts w:ascii="Arial" w:hAnsi="Arial" w:cs="Arial"/>
          <w:color w:val="auto"/>
          <w:sz w:val="19"/>
          <w:szCs w:val="19"/>
          <w:lang w:val="sk-SK"/>
        </w:rPr>
        <w:t xml:space="preserve"> zverejniť v profile </w:t>
      </w:r>
      <w:r w:rsidR="00774183" w:rsidRPr="00774183">
        <w:rPr>
          <w:rFonts w:ascii="Arial" w:hAnsi="Arial" w:cs="Arial"/>
          <w:b/>
          <w:color w:val="auto"/>
          <w:sz w:val="19"/>
          <w:szCs w:val="19"/>
          <w:lang w:val="sk-SK"/>
        </w:rPr>
        <w:t>odôvodnenie</w:t>
      </w:r>
      <w:r w:rsidR="00774183" w:rsidRPr="00774183">
        <w:rPr>
          <w:rFonts w:ascii="Arial" w:hAnsi="Arial" w:cs="Arial"/>
          <w:color w:val="auto"/>
          <w:sz w:val="19"/>
          <w:szCs w:val="19"/>
          <w:lang w:val="sk-SK"/>
        </w:rPr>
        <w:t xml:space="preserve">, prečo verejné obstarávanie nezrušil. Zároveň je poskytovateľ v prípade </w:t>
      </w:r>
      <w:r w:rsidR="00774183" w:rsidRPr="00774183">
        <w:rPr>
          <w:rFonts w:ascii="Arial" w:hAnsi="Arial" w:cs="Arial"/>
          <w:b/>
          <w:color w:val="auto"/>
          <w:sz w:val="19"/>
          <w:szCs w:val="19"/>
          <w:lang w:val="sk-SK"/>
        </w:rPr>
        <w:t>VO s jednou ponukou</w:t>
      </w:r>
      <w:r w:rsidR="00774183" w:rsidRPr="00774183">
        <w:rPr>
          <w:rFonts w:ascii="Arial" w:hAnsi="Arial" w:cs="Arial"/>
          <w:color w:val="auto"/>
          <w:sz w:val="19"/>
          <w:szCs w:val="19"/>
          <w:lang w:val="sk-SK"/>
        </w:rPr>
        <w:t xml:space="preserve"> povinný požiadať ÚVO o vykonanie kontroly verejného obstarávania, ak ide o podlimitnú zákazku bez využitia elektronického trhoviska alebo nadlimitnú zákazku, v rámci ktorej nebolo vydané rozhodnutie podľa § 175 ods. 1 alebo ods. 4 ZVO a poskytovateľ neidentifikoval v postupe zadávania zákazky nedostatky s vplyvom alebo možným vplyvom na výsledok VO. Následný postup poskytovateľa bude vyplývať z výsledku tejto kontroly. Ustanovenia týkajúce sa prípadu, že bola predložená jedna ponuka sa </w:t>
      </w:r>
      <w:r w:rsidR="00774183" w:rsidRPr="00774183">
        <w:rPr>
          <w:rFonts w:ascii="Arial" w:hAnsi="Arial" w:cs="Arial"/>
          <w:b/>
          <w:color w:val="auto"/>
          <w:sz w:val="19"/>
          <w:szCs w:val="19"/>
          <w:lang w:val="sk-SK"/>
        </w:rPr>
        <w:t>nevzťahujú na zákazky</w:t>
      </w:r>
      <w:r w:rsidR="00774183" w:rsidRPr="00774183">
        <w:rPr>
          <w:rFonts w:ascii="Arial" w:hAnsi="Arial" w:cs="Arial"/>
          <w:color w:val="auto"/>
          <w:sz w:val="19"/>
          <w:szCs w:val="19"/>
          <w:lang w:val="sk-SK"/>
        </w:rPr>
        <w:t xml:space="preserve"> s nízkymi hodnotami podľa § 117 ZVO a zákazky s využitím elektronického trhoviska.</w:t>
      </w:r>
    </w:p>
    <w:p w14:paraId="7A55D2E6" w14:textId="7AECE10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110"/>
      </w:r>
      <w:r w:rsidR="00BA496C" w:rsidRPr="00BA496C">
        <w:t>, pokiaľ Prijímateľ je povinnou osobou v zmysle zákona o slobodnom prístupe k informáciám.</w:t>
      </w:r>
    </w:p>
    <w:p w14:paraId="4A065DB8" w14:textId="2DA8E1D7" w:rsidR="00E70656" w:rsidRDefault="00E70656" w:rsidP="009D7F63">
      <w:pPr>
        <w:spacing w:before="120" w:after="120" w:line="288" w:lineRule="auto"/>
        <w:jc w:val="both"/>
        <w:rPr>
          <w:rFonts w:cs="Arial"/>
          <w:szCs w:val="19"/>
        </w:rPr>
      </w:pPr>
      <w:r w:rsidRPr="00E70656">
        <w:rPr>
          <w:rFonts w:cs="Arial"/>
          <w:szCs w:val="19"/>
        </w:rPr>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 xml:space="preserve">Dňom odoslania žiadosti </w:t>
      </w:r>
      <w:r w:rsidR="00BC769F">
        <w:rPr>
          <w:rFonts w:cs="Arial"/>
          <w:szCs w:val="19"/>
        </w:rPr>
        <w:t>sa</w:t>
      </w:r>
      <w:r w:rsidRPr="00E70656">
        <w:rPr>
          <w:rFonts w:cs="Arial"/>
          <w:szCs w:val="19"/>
        </w:rPr>
        <w:t xml:space="preserve"> lehota na výkon kontroly VO</w:t>
      </w:r>
      <w:r w:rsidR="00BC769F">
        <w:rPr>
          <w:rFonts w:cs="Arial"/>
          <w:szCs w:val="19"/>
        </w:rPr>
        <w:t xml:space="preserve"> prerušuje</w:t>
      </w:r>
      <w:r w:rsidRPr="00E70656">
        <w:rPr>
          <w:rFonts w:cs="Arial"/>
          <w:szCs w:val="19"/>
        </w:rPr>
        <w:t xml:space="preserve">. Dňom nasledujúcim po dni doručenia vysvetlenia alebo doplnenia dokumentácie poskytovateľovi </w:t>
      </w:r>
      <w:r w:rsidR="00BC769F">
        <w:rPr>
          <w:rFonts w:cs="Arial"/>
          <w:szCs w:val="19"/>
        </w:rPr>
        <w:t>pokračuje</w:t>
      </w:r>
      <w:r w:rsidRPr="00E70656">
        <w:rPr>
          <w:rFonts w:cs="Arial"/>
          <w:szCs w:val="19"/>
        </w:rPr>
        <w:t xml:space="preserve"> </w:t>
      </w:r>
      <w:r w:rsidR="00BC769F" w:rsidRPr="00E70656">
        <w:rPr>
          <w:rFonts w:cs="Arial"/>
          <w:szCs w:val="19"/>
        </w:rPr>
        <w:t>plyn</w:t>
      </w:r>
      <w:r w:rsidR="00BC769F">
        <w:rPr>
          <w:rFonts w:cs="Arial"/>
          <w:szCs w:val="19"/>
        </w:rPr>
        <w:t>utie</w:t>
      </w:r>
      <w:r w:rsidRPr="00E70656">
        <w:rPr>
          <w:rFonts w:cs="Arial"/>
          <w:szCs w:val="19"/>
        </w:rPr>
        <w:t xml:space="preserve"> </w:t>
      </w:r>
      <w:r>
        <w:rPr>
          <w:rFonts w:cs="Arial"/>
          <w:szCs w:val="19"/>
        </w:rPr>
        <w:t>lehot</w:t>
      </w:r>
      <w:r w:rsidR="00BC769F">
        <w:rPr>
          <w:rFonts w:cs="Arial"/>
          <w:szCs w:val="19"/>
        </w:rPr>
        <w:t>y</w:t>
      </w:r>
      <w:r>
        <w:rPr>
          <w:rFonts w:cs="Arial"/>
          <w:szCs w:val="19"/>
        </w:rPr>
        <w:t xml:space="preserve">  </w:t>
      </w:r>
      <w:r w:rsidRPr="00E70656">
        <w:rPr>
          <w:rFonts w:cs="Arial"/>
          <w:szCs w:val="19"/>
        </w:rPr>
        <w:t xml:space="preserve">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w:t>
      </w:r>
      <w:r w:rsidRPr="00E70656">
        <w:rPr>
          <w:rFonts w:cs="Arial"/>
          <w:szCs w:val="19"/>
        </w:rPr>
        <w:lastRenderedPageBreak/>
        <w:t>poskytovateľ ako podstatné porušenie zmluvy o</w:t>
      </w:r>
      <w:r w:rsidR="00BA496C">
        <w:rPr>
          <w:rFonts w:cs="Arial"/>
          <w:szCs w:val="19"/>
        </w:rPr>
        <w:t> </w:t>
      </w:r>
      <w:r w:rsidRPr="00E70656">
        <w:rPr>
          <w:rFonts w:cs="Arial"/>
          <w:szCs w:val="19"/>
        </w:rPr>
        <w:t>NFP</w:t>
      </w:r>
      <w:r w:rsidR="00BA496C">
        <w:rPr>
          <w:rFonts w:cs="Arial"/>
          <w:szCs w:val="19"/>
        </w:rPr>
        <w:t xml:space="preserve"> </w:t>
      </w:r>
      <w:r w:rsidR="00BA496C" w:rsidRPr="00BA496C">
        <w:rPr>
          <w:rFonts w:cs="Arial"/>
          <w:szCs w:val="19"/>
        </w:rPr>
        <w:t xml:space="preserve">(ak prijímateľ nedoplní chýbajúce doklady v lehote určenej </w:t>
      </w:r>
      <w:r w:rsidR="006D1938">
        <w:rPr>
          <w:rFonts w:cs="Arial"/>
          <w:szCs w:val="19"/>
        </w:rPr>
        <w:t>poskytovateľom</w:t>
      </w:r>
      <w:r w:rsidR="00BA496C" w:rsidRPr="00BA496C">
        <w:rPr>
          <w:rFonts w:cs="Arial"/>
          <w:szCs w:val="19"/>
        </w:rPr>
        <w:t>)</w:t>
      </w:r>
      <w:r w:rsidRPr="00E70656">
        <w:rPr>
          <w:rFonts w:cs="Arial"/>
          <w:szCs w:val="19"/>
        </w:rPr>
        <w:t>.</w:t>
      </w:r>
    </w:p>
    <w:p w14:paraId="7A55D2E7" w14:textId="533521B7" w:rsidR="009D7F63" w:rsidRPr="0073389C" w:rsidRDefault="009D7F63" w:rsidP="009D7F63">
      <w:pPr>
        <w:spacing w:before="120" w:after="120" w:line="288" w:lineRule="auto"/>
        <w:jc w:val="both"/>
      </w:pPr>
    </w:p>
    <w:p w14:paraId="2DD6C8A0" w14:textId="12288D4D" w:rsidR="00E70656" w:rsidRPr="00E70656" w:rsidRDefault="00E70656" w:rsidP="00E70656">
      <w:pPr>
        <w:spacing w:before="120" w:after="120" w:line="288" w:lineRule="auto"/>
        <w:jc w:val="both"/>
        <w:rPr>
          <w:rFonts w:cs="Arial"/>
          <w:szCs w:val="19"/>
        </w:rPr>
      </w:pPr>
      <w:r w:rsidRPr="00E70656">
        <w:rPr>
          <w:rFonts w:cs="Arial"/>
          <w:szCs w:val="19"/>
        </w:rPr>
        <w:t>Ak poskytovateľ</w:t>
      </w:r>
      <w:r w:rsidRPr="00E70656" w:rsidDel="006526CF">
        <w:rPr>
          <w:rFonts w:cs="Arial"/>
          <w:szCs w:val="19"/>
        </w:rPr>
        <w:t xml:space="preserve"> </w:t>
      </w:r>
      <w:r w:rsidRPr="00E70656">
        <w:rPr>
          <w:rFonts w:cs="Arial"/>
          <w:szCs w:val="19"/>
        </w:rPr>
        <w:t>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23C860B1" w14:textId="22803C50" w:rsidR="00E70656" w:rsidRPr="0073389C" w:rsidRDefault="00BA496C" w:rsidP="00E70656">
      <w:pPr>
        <w:spacing w:before="120" w:after="120" w:line="288" w:lineRule="auto"/>
        <w:jc w:val="both"/>
        <w:rPr>
          <w:rFonts w:cs="Arial"/>
          <w:szCs w:val="19"/>
        </w:rPr>
      </w:pPr>
      <w:r>
        <w:rPr>
          <w:rFonts w:cs="Arial"/>
          <w:szCs w:val="19"/>
        </w:rPr>
        <w:t>F</w:t>
      </w:r>
      <w:r w:rsidR="00745F4B">
        <w:rPr>
          <w:rFonts w:cs="Arial"/>
          <w:szCs w:val="19"/>
        </w:rPr>
        <w:t>inančná</w:t>
      </w:r>
      <w:r w:rsidR="00E70656" w:rsidRPr="00E70656">
        <w:rPr>
          <w:rFonts w:cs="Arial"/>
          <w:szCs w:val="19"/>
        </w:rPr>
        <w:t xml:space="preserve"> kontrola VO sa považuje za ukončenú zaslaním správy z kontroly VO prijímateľovi.</w:t>
      </w:r>
    </w:p>
    <w:p w14:paraId="7A55D2E8" w14:textId="2C968575"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k návrhu správy z kontroly VO iba</w:t>
      </w:r>
      <w:r w:rsidRPr="0073389C">
        <w:rPr>
          <w:rFonts w:cs="Arial"/>
          <w:szCs w:val="19"/>
        </w:rPr>
        <w:t xml:space="preserve"> </w:t>
      </w:r>
      <w:r w:rsidRPr="0073389C">
        <w:t xml:space="preserve">v lehote stanovenej poskytovateľom. </w:t>
      </w:r>
    </w:p>
    <w:p w14:paraId="7A55D2EB" w14:textId="291E03BB" w:rsidR="009D7F63" w:rsidRPr="0073389C" w:rsidRDefault="009D7F63" w:rsidP="009D7F63">
      <w:pPr>
        <w:spacing w:before="120" w:after="120" w:line="288" w:lineRule="auto"/>
        <w:jc w:val="both"/>
      </w:pPr>
      <w:r w:rsidRPr="0073389C">
        <w:t xml:space="preserve">Ak pri </w:t>
      </w:r>
      <w:r w:rsidR="00BC769F">
        <w:t xml:space="preserve">štandardnej </w:t>
      </w:r>
      <w:r w:rsidRPr="0073389C">
        <w:t xml:space="preserve">ex-post kontrole poskytovateľ nezistí porušenie </w:t>
      </w:r>
      <w:r w:rsidR="00BC769F">
        <w:t>pravidiel</w:t>
      </w:r>
      <w:r w:rsidR="00BC769F" w:rsidRPr="0073389C">
        <w:t xml:space="preserve"> </w:t>
      </w:r>
      <w:r w:rsidRPr="0073389C">
        <w:t>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je pripustenie výdavkov súvisiacich s VO do financovania. Toto pripustenie výdavkov do financovania predstavuje jeden z predpokladov ovplyvňujúcich posudzovanie oprávnenosti výdavkov predložených ďalej prijímateľom v rámci ŽoP.</w:t>
      </w:r>
    </w:p>
    <w:p w14:paraId="7A55D2EC" w14:textId="5511E883" w:rsidR="009D7F63" w:rsidRPr="0073389C" w:rsidRDefault="009D7F63" w:rsidP="009D7F63">
      <w:pPr>
        <w:spacing w:before="120" w:after="120" w:line="288" w:lineRule="auto"/>
        <w:jc w:val="both"/>
      </w:pPr>
      <w:r w:rsidRPr="0073389C">
        <w:t>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ktorými akceptuje proces VO, uvedie všetky skutočnosti týkajúce sa takýchto zistení v správe z</w:t>
      </w:r>
      <w:r w:rsidR="00AF5881">
        <w:rPr>
          <w:rFonts w:cs="Arial"/>
          <w:szCs w:val="19"/>
        </w:rPr>
        <w:t> </w:t>
      </w:r>
      <w:r w:rsidRPr="0073389C">
        <w:t>kontroly</w:t>
      </w:r>
      <w:r w:rsidR="00AF5881">
        <w:rPr>
          <w:rFonts w:cs="Arial"/>
          <w:szCs w:val="19"/>
        </w:rPr>
        <w:t xml:space="preserve"> VO</w:t>
      </w:r>
      <w:r w:rsidRPr="0073389C">
        <w:t xml:space="preserve">. </w:t>
      </w:r>
    </w:p>
    <w:p w14:paraId="7A55D2ED" w14:textId="509FD75C"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skonštatuje uvedenú skutočnosť a určí prípadné opatrenia.</w:t>
      </w:r>
    </w:p>
    <w:p w14:paraId="7A55D2EE"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14:paraId="7A55D2EF" w14:textId="77777777" w:rsidR="009D7F63" w:rsidRPr="0073389C" w:rsidRDefault="009D7F63" w:rsidP="009D7F63">
      <w:pPr>
        <w:spacing w:before="120" w:after="120" w:line="288" w:lineRule="auto"/>
        <w:jc w:val="both"/>
      </w:pPr>
      <w:r w:rsidRPr="0073389C">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14:paraId="7A55D2F0" w14:textId="7240E36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14:paraId="7A55D2F1" w14:textId="2B11BEDC"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postupuje v zmysle metodického pokynu CKO č. 5</w:t>
      </w:r>
      <w:r w:rsidRPr="0073389C">
        <w:rPr>
          <w:rStyle w:val="Odkaznapoznmkupodiarou"/>
          <w:rFonts w:cs="Arial"/>
          <w:sz w:val="19"/>
          <w:szCs w:val="19"/>
          <w:lang w:val="sk-SK"/>
        </w:rPr>
        <w:footnoteReference w:id="111"/>
      </w:r>
      <w:r w:rsidRPr="0073389C">
        <w:rPr>
          <w:rFonts w:cs="Arial"/>
          <w:szCs w:val="19"/>
          <w:lang w:val="sk-SK"/>
        </w:rPr>
        <w:t xml:space="preserve">, ktorý upravuje postup pri určení </w:t>
      </w:r>
      <w:r w:rsidR="00BA496C" w:rsidRPr="00BA496C">
        <w:rPr>
          <w:rFonts w:cs="Arial"/>
          <w:szCs w:val="19"/>
          <w:lang w:val="sk-SK"/>
        </w:rPr>
        <w:t xml:space="preserve">finančných opráv pri nedodržaní pravidiel a postupov </w:t>
      </w:r>
      <w:r w:rsidRPr="0073389C">
        <w:rPr>
          <w:rFonts w:cs="Arial"/>
          <w:szCs w:val="19"/>
          <w:lang w:val="sk-SK"/>
        </w:rPr>
        <w:t xml:space="preserve">VO. </w:t>
      </w:r>
    </w:p>
    <w:p w14:paraId="7A55D2F2" w14:textId="1DC2F0F8" w:rsidR="009D7F63" w:rsidRDefault="009D7F63" w:rsidP="009D7F63">
      <w:pPr>
        <w:spacing w:before="120" w:after="120" w:line="288" w:lineRule="auto"/>
        <w:jc w:val="both"/>
      </w:pPr>
      <w:r w:rsidRPr="0073389C">
        <w:t xml:space="preserve">Rozhodnutie poskytovateľa, či bude postupovať podľa prvej alebo druhej odrážky predchádzajúceho odseku závisí závažnosti  </w:t>
      </w:r>
      <w:r w:rsidR="00BC769F" w:rsidRPr="0073389C">
        <w:t>zisten</w:t>
      </w:r>
      <w:r w:rsidR="00BC769F">
        <w:t>ých</w:t>
      </w:r>
      <w:r w:rsidR="00BC769F" w:rsidRPr="0073389C">
        <w:t xml:space="preserve"> </w:t>
      </w:r>
      <w:r w:rsidRPr="0073389C">
        <w:t>nedostatkov.</w:t>
      </w:r>
    </w:p>
    <w:p w14:paraId="6B2907F3" w14:textId="7BD9C466"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w:t>
      </w:r>
      <w:r w:rsidR="00C67CE4">
        <w:t>169</w:t>
      </w:r>
      <w:r w:rsidR="00C67CE4" w:rsidRPr="009F4290">
        <w:t xml:space="preserve"> </w:t>
      </w:r>
      <w:r w:rsidRPr="009F4290">
        <w:t xml:space="preserve">ZVO, informuje </w:t>
      </w:r>
      <w:r w:rsidR="00795A52">
        <w:t>poskytovateľ</w:t>
      </w:r>
      <w:r w:rsidRPr="009F4290">
        <w:t xml:space="preserve"> aj o tejto skutočnosti a súčasne s dokumentáciou predloží aj výsledok tejto kontroly, resp. iným spôsobom identifikuje tento výsledok (kópia </w:t>
      </w:r>
      <w:r w:rsidR="00A553F1">
        <w:t> rozhodnutia ÚVO</w:t>
      </w:r>
      <w:r w:rsidRPr="009F4290">
        <w:t xml:space="preserve"> </w:t>
      </w:r>
      <w:r w:rsidRPr="009F4290">
        <w:lastRenderedPageBreak/>
        <w:t xml:space="preserve">alebo záznam z kontroly). Rovnakým spôsobom je prijímateľ povinný informovať </w:t>
      </w:r>
      <w:r w:rsidR="00795A52">
        <w:t>poskytovateľa</w:t>
      </w:r>
      <w:r w:rsidRPr="009F4290">
        <w:t xml:space="preserve"> aj o všetkých revíznych postupoch týkajúcich sa predmetnej zákazky.</w:t>
      </w:r>
    </w:p>
    <w:p w14:paraId="7A55D2F3"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ŽoP, označené ako neoprávnené.</w:t>
      </w:r>
    </w:p>
    <w:p w14:paraId="7A55D2F4" w14:textId="62D3CC85" w:rsidR="009D7F63" w:rsidRPr="0073389C" w:rsidRDefault="009D7F63" w:rsidP="00771817">
      <w:pPr>
        <w:spacing w:before="120" w:after="120" w:line="288" w:lineRule="auto"/>
        <w:jc w:val="both"/>
        <w:rPr>
          <w:b/>
        </w:rPr>
      </w:pPr>
      <w:r w:rsidRPr="0073389C">
        <w:rPr>
          <w:b/>
        </w:rPr>
        <w:t xml:space="preserve">d) Následná ex-post kontrola - </w:t>
      </w:r>
      <w:r w:rsidR="00745F4B">
        <w:rPr>
          <w:b/>
        </w:rPr>
        <w:t xml:space="preserve">finančná </w:t>
      </w:r>
      <w:r w:rsidRPr="0073389C">
        <w:rPr>
          <w:b/>
        </w:rPr>
        <w:t>kontrola VO po uzatvorení zmluvy s úspešným uchádzačom</w:t>
      </w:r>
    </w:p>
    <w:p w14:paraId="7A55D2F5" w14:textId="77777777" w:rsidR="009D7F63" w:rsidRPr="0073389C" w:rsidRDefault="009D7F63" w:rsidP="009D7F63">
      <w:pPr>
        <w:spacing w:before="120" w:after="120" w:line="288" w:lineRule="auto"/>
        <w:jc w:val="both"/>
        <w:rPr>
          <w:lang w:eastAsia="x-none"/>
        </w:rPr>
      </w:pPr>
      <w:r w:rsidRPr="0073389C">
        <w:rPr>
          <w:lang w:eastAsia="x-none"/>
        </w:rPr>
        <w:t xml:space="preserve">Poskytovateľ vykonáva následnú ex-post kontrolu pri všetkých VO, v rámci ktorých bola riadne ukončená druhá ex-ante kontrola. </w:t>
      </w:r>
    </w:p>
    <w:p w14:paraId="6BBB61FB" w14:textId="4BF082A3" w:rsidR="00B8656C" w:rsidRPr="00B8656C" w:rsidRDefault="00B8656C" w:rsidP="00B8656C">
      <w:pPr>
        <w:spacing w:before="120" w:after="120" w:line="288" w:lineRule="auto"/>
        <w:jc w:val="both"/>
        <w:rPr>
          <w:rFonts w:cs="Arial"/>
          <w:szCs w:val="19"/>
          <w:lang w:eastAsia="x-none"/>
        </w:rPr>
      </w:pPr>
    </w:p>
    <w:p w14:paraId="0EAAC2B6" w14:textId="70B6406D"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w:t>
      </w:r>
    </w:p>
    <w:p w14:paraId="7A55D2F7" w14:textId="0B953EDA"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 xml:space="preserve">Prijímateľ predkladá poskytovateľovi  </w:t>
      </w:r>
      <w:r w:rsidR="00A85808" w:rsidRPr="0073389C">
        <w:rPr>
          <w:lang w:eastAsia="x-none"/>
        </w:rPr>
        <w:t>zmluv</w:t>
      </w:r>
      <w:r w:rsidR="00A85808">
        <w:rPr>
          <w:lang w:eastAsia="x-none"/>
        </w:rPr>
        <w:t>u</w:t>
      </w:r>
      <w:r w:rsidR="00A85808" w:rsidRPr="0073389C">
        <w:rPr>
          <w:lang w:eastAsia="x-none"/>
        </w:rPr>
        <w:t xml:space="preserve"> </w:t>
      </w:r>
      <w:r w:rsidRPr="0073389C">
        <w:rPr>
          <w:lang w:eastAsia="x-none"/>
        </w:rPr>
        <w:t xml:space="preserve">s úspešným uchádzačom </w:t>
      </w:r>
      <w:r w:rsidR="00A85808" w:rsidRPr="00A85808">
        <w:rPr>
          <w:lang w:eastAsia="x-none"/>
        </w:rPr>
        <w:t>cez ITMS 2014+ spôsobom, ktorý zabezpečí identifikáciu osôb, ktoré zmluvu podpísali, aby bolo možné overiť ich oprávnenosť konať v mene zmluvnej strany.</w:t>
      </w:r>
      <w:r w:rsidRPr="0073389C">
        <w:rPr>
          <w:lang w:eastAsia="x-none"/>
        </w:rPr>
        <w:t xml:space="preserve">. Túto zmluvu predkladá prijímateľ </w:t>
      </w:r>
      <w:r w:rsidR="00A85808" w:rsidRPr="00A85808">
        <w:rPr>
          <w:lang w:eastAsia="x-none"/>
        </w:rPr>
        <w:t>cez ITMS 2014+</w:t>
      </w:r>
      <w:r w:rsidR="00A85808">
        <w:rPr>
          <w:lang w:eastAsia="x-none"/>
        </w:rPr>
        <w:t xml:space="preserve"> </w:t>
      </w:r>
      <w:r w:rsidRPr="0073389C">
        <w:rPr>
          <w:lang w:eastAsia="x-none"/>
        </w:rPr>
        <w:t>vrátane všetkých jej príloh. Poskytovateľ je oprávnený v rámci podmienok zmluvy o NFP, resp. záväzných dokumentov, na ktoré zmluva o NFP odkazuje, určiť prijímateľovi výnimku z predkladania týchto príloh, t.j.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112"/>
      </w:r>
      <w:r w:rsidR="00B8656C" w:rsidRPr="00B8656C">
        <w:rPr>
          <w:rFonts w:cs="Arial"/>
          <w:szCs w:val="19"/>
        </w:rPr>
        <w:t xml:space="preserve"> vo vzťahu k predmetnému typu kontroly VO</w:t>
      </w:r>
      <w:r w:rsidRPr="0073389C">
        <w:rPr>
          <w:rFonts w:cs="Arial"/>
          <w:szCs w:val="19"/>
        </w:rPr>
        <w:t>, vrátane:</w:t>
      </w:r>
    </w:p>
    <w:p w14:paraId="7A55D2F8" w14:textId="77777777"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zmluvy uzavretej medzi prijímateľom a úspešným uchádzačom;</w:t>
      </w:r>
    </w:p>
    <w:p w14:paraId="7A55D2F9" w14:textId="34500978"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14:paraId="7A55D2FA" w14:textId="77777777" w:rsidR="009D7F63"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„printscreen“);</w:t>
      </w:r>
    </w:p>
    <w:p w14:paraId="47449CDE" w14:textId="6BD6C8A6" w:rsidR="00B8656C" w:rsidRPr="0073389C" w:rsidRDefault="00B8656C"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14:paraId="7A55D2FB" w14:textId="694E147E"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xml:space="preserve">, ktoré neboli predložené v rámci druhej ex-ante kontroly. </w:t>
      </w:r>
    </w:p>
    <w:p w14:paraId="7A55D2FC" w14:textId="64D0755D"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dokumentácie. Lehota začína prijímateľovi plynúť odo dňa doručenia výzvy. </w:t>
      </w:r>
      <w:r w:rsidR="009D7F63" w:rsidRPr="0073389C">
        <w:t xml:space="preserve">Dňom odoslania žiadosti/výzvy </w:t>
      </w:r>
      <w:r w:rsidR="00BC769F">
        <w:t>sa</w:t>
      </w:r>
      <w:r w:rsidR="009D7F63" w:rsidRPr="0073389C">
        <w:t xml:space="preserve"> lehota na výkon kontroly</w:t>
      </w:r>
      <w:r>
        <w:rPr>
          <w:rFonts w:cs="Arial"/>
          <w:szCs w:val="19"/>
        </w:rPr>
        <w:t xml:space="preserve"> VO</w:t>
      </w:r>
      <w:r w:rsidR="00BC769F">
        <w:rPr>
          <w:rFonts w:cs="Arial"/>
          <w:szCs w:val="19"/>
        </w:rPr>
        <w:t xml:space="preserve"> prerušuje</w:t>
      </w:r>
      <w:r w:rsidR="009D7F63" w:rsidRPr="0073389C">
        <w:t xml:space="preserve">. </w:t>
      </w:r>
    </w:p>
    <w:p w14:paraId="7A55D2FD" w14:textId="1FE27350" w:rsidR="009D7F63" w:rsidRPr="0073389C" w:rsidRDefault="009D7F63" w:rsidP="009D7F63">
      <w:pPr>
        <w:spacing w:before="120" w:after="120" w:line="288" w:lineRule="auto"/>
        <w:jc w:val="both"/>
      </w:pPr>
    </w:p>
    <w:p w14:paraId="7A55D2FE" w14:textId="7798EC76" w:rsidR="009D7F63" w:rsidRPr="0073389C" w:rsidRDefault="009D7F63" w:rsidP="009D7F63">
      <w:pPr>
        <w:spacing w:before="120" w:after="120" w:line="288" w:lineRule="auto"/>
        <w:jc w:val="both"/>
        <w:rPr>
          <w:lang w:eastAsia="x-none"/>
        </w:rPr>
      </w:pPr>
      <w:r w:rsidRPr="0073389C">
        <w:rPr>
          <w:lang w:eastAsia="x-none"/>
        </w:rPr>
        <w:t xml:space="preserve">Dňom nasledujúcim po dni doručenia vysvetlenia alebo doplnenia dokumentácie poskytovateľovi </w:t>
      </w:r>
      <w:r w:rsidR="00BC769F">
        <w:rPr>
          <w:lang w:eastAsia="x-none"/>
        </w:rPr>
        <w:t>pokračuje</w:t>
      </w:r>
      <w:r w:rsidR="00BC769F" w:rsidRPr="0073389C">
        <w:rPr>
          <w:lang w:eastAsia="x-none"/>
        </w:rPr>
        <w:t xml:space="preserve"> </w:t>
      </w:r>
      <w:r w:rsidRPr="0073389C">
        <w:rPr>
          <w:lang w:eastAsia="x-none"/>
        </w:rPr>
        <w:t>plyn</w:t>
      </w:r>
      <w:r w:rsidR="00BC769F">
        <w:rPr>
          <w:lang w:eastAsia="x-none"/>
        </w:rPr>
        <w:t>utie</w:t>
      </w:r>
      <w:r w:rsidRPr="0073389C">
        <w:rPr>
          <w:lang w:eastAsia="x-none"/>
        </w:rPr>
        <w:t xml:space="preserve"> lehot</w:t>
      </w:r>
      <w:r w:rsidR="00BC769F">
        <w:rPr>
          <w:lang w:eastAsia="x-none"/>
        </w:rPr>
        <w:t>y</w:t>
      </w:r>
      <w:r w:rsidRPr="0073389C">
        <w:rPr>
          <w:lang w:eastAsia="x-none"/>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14:paraId="25B0A927" w14:textId="6739F152" w:rsidR="00B8656C" w:rsidRDefault="00B8656C" w:rsidP="009D7F63">
      <w:pPr>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14:paraId="359D388E" w14:textId="54FC0F89" w:rsidR="00B8656C" w:rsidRPr="00B8656C" w:rsidRDefault="00B8656C" w:rsidP="00B8656C">
      <w:pPr>
        <w:spacing w:before="120" w:after="120" w:line="288" w:lineRule="auto"/>
        <w:jc w:val="both"/>
        <w:rPr>
          <w:rFonts w:cs="Arial"/>
          <w:szCs w:val="19"/>
        </w:rPr>
      </w:pPr>
      <w:r w:rsidRPr="00B8656C">
        <w:rPr>
          <w:rFonts w:cs="Arial"/>
          <w:szCs w:val="19"/>
        </w:rPr>
        <w:t>Ak poskytovateľ identifikuje nedostatky v procese VO, preruší kontrolu VO a vyzve prijímateľa v návrhu správy z kontroly VO v primeranej lehote na odstránenie nedostatkov, zapracovanie pripomienok, zdôvodnenie nezapracovania pripomienok alebo podanie námietok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 xml:space="preserve">správy z kontroly. Poskytovateľ spolu s </w:t>
      </w:r>
      <w:r w:rsidRPr="00B8656C">
        <w:rPr>
          <w:rFonts w:cs="Arial"/>
          <w:szCs w:val="19"/>
        </w:rPr>
        <w:lastRenderedPageBreak/>
        <w:t>výzvou vypracuje a prijímateľovi zašle návrh správy z kontroly VO, v ktorej určí lehotu na podanie námietok k návrhu správy z kontroly VO. Poskytovateľ posúdi námietky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6B8F6FE8" w14:textId="28B71F31" w:rsidR="00B8656C" w:rsidRPr="00B8656C" w:rsidRDefault="006D1938" w:rsidP="00B8656C">
      <w:pPr>
        <w:spacing w:before="120" w:after="120" w:line="288" w:lineRule="auto"/>
        <w:jc w:val="both"/>
        <w:rPr>
          <w:rFonts w:cs="Arial"/>
          <w:szCs w:val="19"/>
        </w:rPr>
      </w:pPr>
      <w:r>
        <w:rPr>
          <w:rFonts w:cs="Arial"/>
          <w:szCs w:val="19"/>
        </w:rPr>
        <w:t>F</w:t>
      </w:r>
      <w:r w:rsidR="00D049A5">
        <w:rPr>
          <w:rFonts w:cs="Arial"/>
          <w:szCs w:val="19"/>
        </w:rPr>
        <w:t xml:space="preserve">inančná </w:t>
      </w:r>
      <w:r w:rsidR="00B8656C" w:rsidRPr="00B8656C">
        <w:rPr>
          <w:rFonts w:cs="Arial"/>
          <w:szCs w:val="19"/>
        </w:rPr>
        <w:t>kontrola VO sa považuje za ukončenú zaslaním</w:t>
      </w:r>
      <w:r w:rsidR="00D049A5">
        <w:rPr>
          <w:rFonts w:cs="Arial"/>
          <w:szCs w:val="19"/>
        </w:rPr>
        <w:t xml:space="preserve"> </w:t>
      </w:r>
      <w:r w:rsidR="00B8656C" w:rsidRPr="00B8656C">
        <w:rPr>
          <w:rFonts w:cs="Arial"/>
          <w:szCs w:val="19"/>
        </w:rPr>
        <w:t>správy z kontroly VO prijímateľovi.</w:t>
      </w:r>
    </w:p>
    <w:p w14:paraId="7A55D2FF" w14:textId="785CF18F" w:rsidR="009D7F63" w:rsidRPr="0073389C" w:rsidRDefault="009D7F63" w:rsidP="009D7F63">
      <w:pPr>
        <w:spacing w:before="120" w:after="120" w:line="288" w:lineRule="auto"/>
        <w:jc w:val="both"/>
        <w:rPr>
          <w:lang w:eastAsia="x-none"/>
        </w:rPr>
      </w:pPr>
      <w:r w:rsidRPr="0073389C">
        <w:rPr>
          <w:lang w:eastAsia="x-none"/>
        </w:rPr>
        <w:t xml:space="preserve">Ak pri </w:t>
      </w:r>
      <w:r w:rsidR="00BC769F">
        <w:rPr>
          <w:lang w:eastAsia="x-none"/>
        </w:rPr>
        <w:t xml:space="preserve">následnej </w:t>
      </w:r>
      <w:r w:rsidRPr="0073389C">
        <w:rPr>
          <w:lang w:eastAsia="x-none"/>
        </w:rPr>
        <w:t xml:space="preserve">ex-post kontrole poskytovateľ nezistí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t>
      </w:r>
    </w:p>
    <w:p w14:paraId="7A55D300" w14:textId="143465A8" w:rsidR="009D7F63" w:rsidRPr="0073389C" w:rsidRDefault="009D7F63" w:rsidP="009D7F63">
      <w:pPr>
        <w:spacing w:before="120" w:after="120" w:line="288" w:lineRule="auto"/>
        <w:jc w:val="both"/>
        <w:rPr>
          <w:lang w:eastAsia="x-none"/>
        </w:rPr>
      </w:pPr>
      <w:r w:rsidRPr="0073389C">
        <w:rPr>
          <w:lang w:eastAsia="x-none"/>
        </w:rPr>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006B7CFE" w:rsidDel="006B7CFE">
        <w:rPr>
          <w:rFonts w:cs="Arial"/>
          <w:szCs w:val="19"/>
        </w:rPr>
        <w:t xml:space="preserve"> </w:t>
      </w:r>
      <w:r w:rsidRPr="0073389C">
        <w:rPr>
          <w:lang w:eastAsia="x-none"/>
        </w:rPr>
        <w:t>správe</w:t>
      </w:r>
      <w:r w:rsidR="00F25EBB">
        <w:rPr>
          <w:rFonts w:cs="Arial"/>
          <w:szCs w:val="19"/>
          <w:lang w:eastAsia="x-none"/>
        </w:rPr>
        <w:t xml:space="preserve"> z kontroly VO</w:t>
      </w:r>
      <w:r w:rsidRPr="0073389C">
        <w:rPr>
          <w:lang w:eastAsia="x-none"/>
        </w:rPr>
        <w:t>.</w:t>
      </w:r>
    </w:p>
    <w:p w14:paraId="7A55D301" w14:textId="20ABEA85"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 xml:space="preserve">post kontrole poskytovateľ 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pričom rozsah a závažnosť týchto zistení má taký charakter, že mali alebo mohli mať vplyv na výsledok VO, v tomto prípade:</w:t>
      </w:r>
    </w:p>
    <w:p w14:paraId="7A55D302" w14:textId="71D1810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14:paraId="7A55D303" w14:textId="392CA31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w:t>
      </w:r>
      <w:r w:rsidR="006B7CFE" w:rsidRPr="006B7CFE">
        <w:rPr>
          <w:rFonts w:cs="Arial"/>
          <w:szCs w:val="19"/>
          <w:lang w:val="sk-SK"/>
        </w:rPr>
        <w:t>finančných opráv pri nedodržaní pravidiel a postupov</w:t>
      </w:r>
      <w:r w:rsidRPr="0073389C">
        <w:rPr>
          <w:rFonts w:cs="Arial"/>
          <w:szCs w:val="19"/>
          <w:lang w:val="sk-SK"/>
        </w:rPr>
        <w:t xml:space="preserve"> VO. </w:t>
      </w:r>
    </w:p>
    <w:p w14:paraId="7A55D304" w14:textId="3CFD783D" w:rsidR="009D7F63" w:rsidRPr="0073389C" w:rsidRDefault="009D7F63" w:rsidP="009D7F63">
      <w:pPr>
        <w:spacing w:before="120" w:after="120" w:line="288" w:lineRule="auto"/>
        <w:jc w:val="both"/>
        <w:rPr>
          <w:lang w:eastAsia="x-none"/>
        </w:rPr>
      </w:pPr>
      <w:r w:rsidRPr="0073389C">
        <w:rPr>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závažnosti  zisten</w:t>
      </w:r>
      <w:r w:rsidR="00BC769F">
        <w:rPr>
          <w:lang w:eastAsia="x-none"/>
        </w:rPr>
        <w:t>ých</w:t>
      </w:r>
      <w:r w:rsidRPr="0073389C">
        <w:rPr>
          <w:lang w:eastAsia="x-none"/>
        </w:rPr>
        <w:t xml:space="preserve"> nedostatkov. </w:t>
      </w:r>
    </w:p>
    <w:p w14:paraId="7A55D305" w14:textId="50CCDD20" w:rsidR="009D7F63" w:rsidRDefault="009D7F63" w:rsidP="009D7F63">
      <w:pPr>
        <w:spacing w:before="120" w:after="120" w:line="288" w:lineRule="auto"/>
        <w:jc w:val="both"/>
        <w:rPr>
          <w:lang w:eastAsia="x-none"/>
        </w:rPr>
      </w:pPr>
      <w:r w:rsidRPr="0073389C">
        <w:rPr>
          <w:lang w:eastAsia="x-none"/>
        </w:rPr>
        <w:t xml:space="preserve">Pokiaľ poskytovateľ </w:t>
      </w:r>
      <w:r w:rsidR="00BC769F" w:rsidRPr="00BC769F">
        <w:rPr>
          <w:lang w:eastAsia="x-none"/>
        </w:rPr>
        <w:t xml:space="preserve">vyjadril nesúhlas s podpísaním zmluvy s úspešným uchádzačom, nie je možné </w:t>
      </w:r>
      <w:r w:rsidRPr="0073389C">
        <w:rPr>
          <w:lang w:eastAsia="x-none"/>
        </w:rPr>
        <w:t xml:space="preserve">určiť ex-ante </w:t>
      </w:r>
      <w:r w:rsidR="006B7CFE" w:rsidRPr="006B7CFE">
        <w:rPr>
          <w:lang w:eastAsia="x-none"/>
        </w:rPr>
        <w:t>finančnú opravu</w:t>
      </w:r>
      <w:r w:rsidRPr="0073389C">
        <w:rPr>
          <w:lang w:eastAsia="x-none"/>
        </w:rPr>
        <w:t xml:space="preserve">,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14:paraId="57E58F89" w14:textId="77777777" w:rsidR="00A553F1" w:rsidRPr="00A553F1" w:rsidRDefault="00A553F1" w:rsidP="00A553F1">
      <w:pPr>
        <w:spacing w:before="120" w:after="120" w:line="288" w:lineRule="auto"/>
        <w:jc w:val="both"/>
        <w:rPr>
          <w:lang w:eastAsia="x-none"/>
        </w:rPr>
      </w:pPr>
      <w:r w:rsidRPr="00A553F1">
        <w:rPr>
          <w:b/>
          <w:i/>
          <w:color w:val="FF0000"/>
          <w:lang w:eastAsia="x-none"/>
        </w:rPr>
        <w:t>Povinnosť prijímateľa:</w:t>
      </w:r>
      <w:r w:rsidRPr="00A553F1">
        <w:rPr>
          <w:lang w:eastAsia="x-none"/>
        </w:rPr>
        <w:t xml:space="preserve"> Pokiaľ má prijímateľ informáciu o skutočnosti, že v rámci daného VO bola vykonaná kontrola VO podľa § 169 ZVO, informuje poskytovateľ aj o tejto skutočnosti a súčasne s dokumentáciou predloží aj výsledok tejto kontroly, resp. iným spôsobom identifikuje tento výsledok (kópia  rozhodnutia ÚVO alebo záznam z kontroly). Rovnakým spôsobom je prijímateľ povinný informovať poskytovateľa aj o všetkých revíznych postupoch týkajúcich sa predmetnej zákazky.</w:t>
      </w:r>
    </w:p>
    <w:p w14:paraId="46204386" w14:textId="77777777" w:rsidR="00A553F1" w:rsidRPr="0073389C" w:rsidRDefault="00A553F1" w:rsidP="00771817">
      <w:pPr>
        <w:spacing w:before="120" w:after="120" w:line="288" w:lineRule="auto"/>
        <w:jc w:val="both"/>
        <w:rPr>
          <w:lang w:eastAsia="x-none"/>
        </w:rPr>
      </w:pPr>
    </w:p>
    <w:p w14:paraId="7A55D306" w14:textId="75E0FA3F" w:rsidR="009D7F63" w:rsidRPr="0073389C" w:rsidRDefault="009D7F63" w:rsidP="00771817">
      <w:pPr>
        <w:spacing w:before="120" w:after="120" w:line="288" w:lineRule="auto"/>
        <w:jc w:val="both"/>
        <w:rPr>
          <w:b/>
        </w:rPr>
      </w:pPr>
      <w:r w:rsidRPr="0073389C">
        <w:rPr>
          <w:b/>
        </w:rPr>
        <w:t>e) Kontrola dodatkov –</w:t>
      </w:r>
      <w:r w:rsidR="000E6C6C">
        <w:rPr>
          <w:b/>
        </w:rPr>
        <w:t xml:space="preserve">finančná </w:t>
      </w:r>
      <w:r w:rsidRPr="0073389C">
        <w:rPr>
          <w:b/>
        </w:rPr>
        <w:t>kontrola návrhu dodatku</w:t>
      </w:r>
      <w:r w:rsidR="00F25EBB">
        <w:rPr>
          <w:rFonts w:cs="Arial"/>
          <w:b/>
          <w:szCs w:val="19"/>
        </w:rPr>
        <w:t xml:space="preserve"> </w:t>
      </w:r>
      <w:r w:rsidR="00F25EBB" w:rsidRPr="00F25EBB">
        <w:rPr>
          <w:rFonts w:cs="Arial"/>
          <w:b/>
          <w:szCs w:val="19"/>
        </w:rPr>
        <w:t>k zmluve s úspešným uchádzačom</w:t>
      </w:r>
    </w:p>
    <w:p w14:paraId="7A55D307" w14:textId="62A218B3"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poskytovateľovi návrhy všetkých dodatkov </w:t>
      </w:r>
      <w:r w:rsidR="00A85808" w:rsidRPr="00A85808">
        <w:t xml:space="preserve">za účelom ich kontroly </w:t>
      </w:r>
      <w:r w:rsidRPr="0073389C">
        <w:t xml:space="preserve">(pred podpisom oboma zmluvnými stranami) súvisiacich s výsledkom VO </w:t>
      </w:r>
      <w:r w:rsidR="00BC769F">
        <w:t xml:space="preserve">alebo obstarávania </w:t>
      </w:r>
      <w:r w:rsidRPr="0073389C">
        <w:t>spolufinancovaného z</w:t>
      </w:r>
      <w:r w:rsidR="00A85808">
        <w:t> </w:t>
      </w:r>
      <w:r w:rsidRPr="0073389C">
        <w:t>EŠIF</w:t>
      </w:r>
      <w:r w:rsidR="00A85808">
        <w:t>,</w:t>
      </w:r>
      <w:r w:rsidRPr="0073389C">
        <w:t xml:space="preserve"> </w:t>
      </w:r>
      <w:r w:rsidR="00A85808" w:rsidRPr="00A85808">
        <w:t>pri ktorých je hodnota upraveného zmluvného plnenia rovnaká alebo vyššia ako 15 000 EUR bez DPH a/alebo ide o zmeny iné ako úpravu hodnoty zmluvného plnenia.</w:t>
      </w:r>
      <w:r w:rsidRPr="0073389C">
        <w:t xml:space="preserve">. Uvedená povinnosť sa vzťahuje aj na prípady, keď sa dodatok vzťahuje na časť výdavkov, ktoré nie sú oprávnenými výdavkami, avšak sú súčasťou zákazky, ktorá je spolufinancovaná z fondov EŠIF. </w:t>
      </w:r>
      <w:r w:rsidR="00A85808" w:rsidRPr="00A85808">
        <w:t>Uvedená povinnosť sa nevzťahuje na prípady, keď sa dodatkom menia identifikačné a kontaktné údaje zmluvných strán (napr. adresa sídla, kontaktné osoby, číslo bankového účtu a pod.).</w:t>
      </w:r>
      <w:r w:rsidR="00A85808">
        <w:t xml:space="preserve"> </w:t>
      </w:r>
      <w:r w:rsidR="00A85808" w:rsidRPr="00A85808">
        <w:t xml:space="preserve">V prípade, keď sa dodatkom menia identifikačné a kontaktné údaje zmluvných strán alebo sa mení len hodnota upraveného zmluvného plnenia, ktorá je nižšia ako 15 000 </w:t>
      </w:r>
      <w:r w:rsidR="00A85808" w:rsidRPr="00A85808">
        <w:lastRenderedPageBreak/>
        <w:t>EUR bez DPH, je prijímateľ oprávnený predložiť takýto dodatok až po jeho podpise oboma zmluvnými stranami, teda nie je povinný ho predložiť na schválenie pred jeho podpisom</w:t>
      </w:r>
    </w:p>
    <w:p w14:paraId="7A55D308" w14:textId="7E9BBBB6"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v rozpočte diela). </w:t>
      </w:r>
    </w:p>
    <w:p w14:paraId="212E7F6E" w14:textId="5922E028" w:rsidR="00F25EBB" w:rsidRPr="0073389C" w:rsidRDefault="00F25EBB" w:rsidP="009D7F63">
      <w:pPr>
        <w:spacing w:before="120" w:after="120" w:line="288" w:lineRule="auto"/>
        <w:jc w:val="both"/>
        <w:rPr>
          <w:rFonts w:cs="Arial"/>
          <w:szCs w:val="19"/>
        </w:rPr>
      </w:pPr>
      <w:r w:rsidRPr="00F25EBB">
        <w:rPr>
          <w:rFonts w:cs="Arial"/>
          <w:szCs w:val="19"/>
        </w:rPr>
        <w:t xml:space="preserve">Lehota na výkon kontroly návrhu dodatku je </w:t>
      </w:r>
      <w:r w:rsidR="00A85808" w:rsidRPr="00F25EBB">
        <w:rPr>
          <w:rFonts w:cs="Arial"/>
          <w:szCs w:val="19"/>
        </w:rPr>
        <w:t>1</w:t>
      </w:r>
      <w:r w:rsidR="00A85808">
        <w:rPr>
          <w:rFonts w:cs="Arial"/>
          <w:szCs w:val="19"/>
        </w:rPr>
        <w:t>0</w:t>
      </w:r>
      <w:r w:rsidR="00A85808" w:rsidRPr="00F25EBB">
        <w:rPr>
          <w:rFonts w:cs="Arial"/>
          <w:szCs w:val="19"/>
        </w:rPr>
        <w:t xml:space="preserve"> </w:t>
      </w:r>
      <w:r w:rsidRPr="00F25EBB">
        <w:rPr>
          <w:rFonts w:cs="Arial"/>
          <w:szCs w:val="19"/>
        </w:rPr>
        <w:t>pracovných dní.</w:t>
      </w:r>
    </w:p>
    <w:p w14:paraId="7A55D309" w14:textId="3E8BE07F" w:rsidR="009D7F63" w:rsidRPr="0073389C" w:rsidRDefault="009D7F63" w:rsidP="009D7F63">
      <w:pPr>
        <w:spacing w:before="120" w:after="120" w:line="288" w:lineRule="auto"/>
        <w:jc w:val="both"/>
        <w:rPr>
          <w:b/>
          <w:i/>
          <w:color w:val="FF0000"/>
        </w:rPr>
      </w:pPr>
      <w:r w:rsidRPr="0073389C">
        <w:rPr>
          <w:b/>
          <w:i/>
          <w:color w:val="FF0000"/>
        </w:rPr>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113"/>
      </w:r>
      <w:r w:rsidR="004A1434" w:rsidRPr="004A1434">
        <w:rPr>
          <w:rFonts w:cs="Arial"/>
          <w:szCs w:val="19"/>
        </w:rPr>
        <w:t xml:space="preserve"> vo vzťahu k predmetnému typu kontroly VO</w:t>
      </w:r>
      <w:r w:rsidRPr="0073389C">
        <w:t xml:space="preserve">, najmä: </w:t>
      </w:r>
    </w:p>
    <w:p w14:paraId="7A55D30A" w14:textId="77777777"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návrh dodatku zmluvy s úspešným uchádzačom, ktorého prílohou je v prípade dodávky stavebných prác alebo tovarov aj podporné stanovisko stavebného dozoru alebo iného príslušného odborníka atď. Stanovisko by malo obsahovať dôvody, ktoré vedú k zazmluvneniu dodatočných prác a služieb nad rámec zmluvy medzi prijímateľom a úspešným uchádzačom;</w:t>
      </w:r>
    </w:p>
    <w:p w14:paraId="70FABAD0" w14:textId="6C506A99"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sidR="00C67CE4">
        <w:rPr>
          <w:rFonts w:cs="Arial"/>
          <w:szCs w:val="19"/>
          <w:lang w:val="sk-SK"/>
        </w:rPr>
        <w:t>.</w:t>
      </w:r>
    </w:p>
    <w:p w14:paraId="4F23555A" w14:textId="301B1BD6" w:rsidR="004A1434" w:rsidRPr="004A1434" w:rsidRDefault="004A1434" w:rsidP="004A1434">
      <w:pPr>
        <w:spacing w:before="120" w:after="120" w:line="288" w:lineRule="auto"/>
        <w:jc w:val="both"/>
        <w:rPr>
          <w:rFonts w:cs="Arial"/>
          <w:szCs w:val="19"/>
        </w:rPr>
      </w:pPr>
      <w:r w:rsidRPr="004A1434">
        <w:rPr>
          <w:rFonts w:cs="Arial"/>
          <w:szCs w:val="19"/>
        </w:rPr>
        <w:t xml:space="preserve">Poskytovateľ požiada prijímateľa v prípade potreby </w:t>
      </w:r>
      <w:r w:rsidR="00BC769F">
        <w:rPr>
          <w:rFonts w:cs="Arial"/>
          <w:szCs w:val="19"/>
        </w:rPr>
        <w:t xml:space="preserve">o </w:t>
      </w:r>
      <w:r w:rsidRPr="004A1434">
        <w:rPr>
          <w:rFonts w:cs="Arial"/>
          <w:szCs w:val="19"/>
        </w:rPr>
        <w:t>odôvodneni</w:t>
      </w:r>
      <w:r w:rsidR="00BC769F">
        <w:rPr>
          <w:rFonts w:cs="Arial"/>
          <w:szCs w:val="19"/>
        </w:rPr>
        <w:t>e</w:t>
      </w:r>
      <w:r w:rsidRPr="004A1434">
        <w:rPr>
          <w:rFonts w:cs="Arial"/>
          <w:szCs w:val="19"/>
        </w:rPr>
        <w:t xml:space="preserve"> zvoleného postupu, resp. vysvetleni</w:t>
      </w:r>
      <w:r w:rsidR="00BC769F">
        <w:rPr>
          <w:rFonts w:cs="Arial"/>
          <w:szCs w:val="19"/>
        </w:rPr>
        <w:t>e</w:t>
      </w:r>
      <w:r w:rsidRPr="004A1434">
        <w:rPr>
          <w:rFonts w:cs="Arial"/>
          <w:szCs w:val="19"/>
        </w:rPr>
        <w:t>/doplneni</w:t>
      </w:r>
      <w:r w:rsidR="00BC769F">
        <w:rPr>
          <w:rFonts w:cs="Arial"/>
          <w:szCs w:val="19"/>
        </w:rPr>
        <w:t>e</w:t>
      </w:r>
      <w:r w:rsidRPr="004A1434">
        <w:rPr>
          <w:rFonts w:cs="Arial"/>
          <w:szCs w:val="19"/>
        </w:rPr>
        <w:t xml:space="preserve"> dokumentácie alebo informácií v lehote minimálne 5 pracovných dní a maximálne 10 pracovných dní odo dňa doručenia žiadosti o vysvetlenie resp. doplnenie dokumentácie. Dňom odoslania žiadosti </w:t>
      </w:r>
      <w:r w:rsidR="00BC769F">
        <w:rPr>
          <w:rFonts w:cs="Arial"/>
          <w:szCs w:val="19"/>
        </w:rPr>
        <w:t>sa</w:t>
      </w:r>
      <w:r w:rsidRPr="004A1434">
        <w:rPr>
          <w:rFonts w:cs="Arial"/>
          <w:szCs w:val="19"/>
        </w:rPr>
        <w:t xml:space="preserve"> lehota na výkon kontroly VO</w:t>
      </w:r>
      <w:r w:rsidR="00BC769F">
        <w:rPr>
          <w:rFonts w:cs="Arial"/>
          <w:szCs w:val="19"/>
        </w:rPr>
        <w:t xml:space="preserve"> prerušuje</w:t>
      </w:r>
      <w:r w:rsidRPr="004A1434">
        <w:rPr>
          <w:rFonts w:cs="Arial"/>
          <w:szCs w:val="19"/>
        </w:rPr>
        <w:t xml:space="preserve">. Dňom nasledujúcim po dni doručenia vysvetlenia alebo doplnenia dokumentácie poskytovateľovi </w:t>
      </w:r>
      <w:r w:rsidR="00BC769F">
        <w:rPr>
          <w:rFonts w:cs="Arial"/>
          <w:szCs w:val="19"/>
        </w:rPr>
        <w:t>pokračuje</w:t>
      </w:r>
      <w:r w:rsidR="00BC769F" w:rsidRPr="004A1434">
        <w:rPr>
          <w:rFonts w:cs="Arial"/>
          <w:szCs w:val="19"/>
        </w:rPr>
        <w:t xml:space="preserve"> </w:t>
      </w:r>
      <w:r w:rsidRPr="004A1434">
        <w:rPr>
          <w:rFonts w:cs="Arial"/>
          <w:szCs w:val="19"/>
        </w:rPr>
        <w:t>plyn</w:t>
      </w:r>
      <w:r w:rsidR="00BC769F">
        <w:rPr>
          <w:rFonts w:cs="Arial"/>
          <w:szCs w:val="19"/>
        </w:rPr>
        <w:t>utie</w:t>
      </w:r>
      <w:r w:rsidRPr="004A1434">
        <w:rPr>
          <w:rFonts w:cs="Arial"/>
          <w:szCs w:val="19"/>
        </w:rPr>
        <w:t xml:space="preserve">  lehot</w:t>
      </w:r>
      <w:r w:rsidR="00BC769F">
        <w:rPr>
          <w:rFonts w:cs="Arial"/>
          <w:szCs w:val="19"/>
        </w:rPr>
        <w:t>y</w:t>
      </w:r>
      <w:r w:rsidR="00A85808">
        <w:rPr>
          <w:rFonts w:cs="Arial"/>
          <w:szCs w:val="19"/>
        </w:rPr>
        <w:t xml:space="preserve"> </w:t>
      </w:r>
      <w:r w:rsidRPr="004A1434">
        <w:rPr>
          <w:rFonts w:cs="Arial"/>
          <w:szCs w:val="19"/>
        </w:rPr>
        <w:t>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198E33B7" w14:textId="4771D00D"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Poskytovateľ posúdi námietky k návrhu správy z kontroly VO a zašle prijímateľovi správu z kontroly, ktorej záverom môže byť súhlas alebo nesúhlas s uzavretím dodatku s úspešným uchádzačom. V prípade zistenia porušenia </w:t>
      </w:r>
      <w:r w:rsidR="00BC769F">
        <w:rPr>
          <w:rFonts w:cs="Arial"/>
          <w:szCs w:val="19"/>
        </w:rPr>
        <w:t>pravidiel</w:t>
      </w:r>
      <w:r w:rsidR="00BC769F" w:rsidRPr="004A1434">
        <w:rPr>
          <w:rFonts w:cs="Arial"/>
          <w:szCs w:val="19"/>
        </w:rPr>
        <w:t xml:space="preserve"> </w:t>
      </w:r>
      <w:r w:rsidRPr="004A1434">
        <w:rPr>
          <w:rFonts w:cs="Arial"/>
          <w:szCs w:val="19"/>
        </w:rPr>
        <w:t xml:space="preserve">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nepripustenia súvisiacich budúcich výdavkov do financovania v plnom rozsahu, t. j. pokiaľ by bol dodatok s úspešným uchádzačom aj napriek nesúhlasu poskytovateľa podpísaný, poskytovateľ ho v rámci ex-post kontroly nepripustí do financovania v plnom rozsahu. </w:t>
      </w:r>
    </w:p>
    <w:p w14:paraId="3E03CD73" w14:textId="68B1CD4A" w:rsidR="00AE02EE" w:rsidRDefault="000E6C6C" w:rsidP="004A1434">
      <w:pPr>
        <w:spacing w:before="120" w:after="120" w:line="288" w:lineRule="auto"/>
        <w:jc w:val="both"/>
        <w:rPr>
          <w:rFonts w:cs="Arial"/>
          <w:szCs w:val="19"/>
        </w:rPr>
      </w:pPr>
      <w:r w:rsidRPr="0073389C">
        <w:rPr>
          <w:b/>
          <w:i/>
          <w:color w:val="FF0000"/>
        </w:rPr>
        <w:t>Povinnosť prijímateľa:</w:t>
      </w:r>
      <w:r w:rsidRPr="0073389C">
        <w:rPr>
          <w:color w:val="FF0000"/>
        </w:rPr>
        <w:t xml:space="preserve"> </w:t>
      </w:r>
      <w:r w:rsidR="00AE02EE" w:rsidRPr="00AE02EE">
        <w:rPr>
          <w:rFonts w:cs="Arial"/>
          <w:szCs w:val="19"/>
        </w:rPr>
        <w:t>Prijímateľ je povinný prijať opatrenia na odstránenie nedostatkov a doložiť vysvetlenie alebo požadované dokumenty v lehote stanovenej poskytovateľom.</w:t>
      </w:r>
    </w:p>
    <w:p w14:paraId="19742123" w14:textId="4517876E" w:rsidR="00AE02EE" w:rsidRDefault="00AE02EE" w:rsidP="004A1434">
      <w:pPr>
        <w:spacing w:before="120" w:after="120" w:line="288" w:lineRule="auto"/>
        <w:jc w:val="both"/>
        <w:rPr>
          <w:rFonts w:cs="Arial"/>
          <w:szCs w:val="19"/>
        </w:rPr>
      </w:pPr>
      <w:r w:rsidRPr="00AE02EE">
        <w:rPr>
          <w:rFonts w:cs="Arial"/>
          <w:szCs w:val="19"/>
        </w:rPr>
        <w:t>Ak poskytovateľ identifikuje nedostatky v procese VO, postupuje analogicky vo vzťahu k druhej ex-ante kontrole</w:t>
      </w:r>
      <w:r w:rsidR="00D077F7">
        <w:rPr>
          <w:rFonts w:cs="Arial"/>
          <w:szCs w:val="19"/>
        </w:rPr>
        <w:t xml:space="preserve"> </w:t>
      </w:r>
      <w:r w:rsidR="00D077F7" w:rsidRPr="00D077F7">
        <w:rPr>
          <w:rFonts w:cs="Arial"/>
          <w:szCs w:val="19"/>
        </w:rPr>
        <w:t>s výnimkou tých častí, ktoré upravujú kontrolu nadlimitných zákaziek pred podpisom zmluvy zo strany ÚVO v zmysle § 169 ods. 2 ZVO.</w:t>
      </w:r>
    </w:p>
    <w:p w14:paraId="37D4DB52" w14:textId="72EC6B8A" w:rsidR="004A1434" w:rsidRPr="0073389C" w:rsidRDefault="007F4E20" w:rsidP="004A1434">
      <w:pPr>
        <w:spacing w:before="120" w:after="120" w:line="288" w:lineRule="auto"/>
        <w:jc w:val="both"/>
        <w:rPr>
          <w:rFonts w:cs="Arial"/>
          <w:szCs w:val="19"/>
        </w:rPr>
      </w:pPr>
      <w:r>
        <w:rPr>
          <w:rFonts w:cs="Arial"/>
          <w:szCs w:val="19"/>
        </w:rPr>
        <w:t>F</w:t>
      </w:r>
      <w:r w:rsidR="000E6C6C">
        <w:rPr>
          <w:rFonts w:cs="Arial"/>
          <w:szCs w:val="19"/>
        </w:rPr>
        <w:t>inančná</w:t>
      </w:r>
      <w:r w:rsidR="004A1434" w:rsidRPr="004A1434">
        <w:rPr>
          <w:rFonts w:cs="Arial"/>
          <w:szCs w:val="19"/>
        </w:rPr>
        <w:t xml:space="preserve"> kontrola VO sa považuje za ukončenú zaslaním</w:t>
      </w:r>
      <w:r w:rsidR="000E6C6C">
        <w:rPr>
          <w:rFonts w:cs="Arial"/>
          <w:szCs w:val="19"/>
        </w:rPr>
        <w:t xml:space="preserve"> </w:t>
      </w:r>
      <w:r w:rsidR="004A1434" w:rsidRPr="004A1434">
        <w:rPr>
          <w:rFonts w:cs="Arial"/>
          <w:szCs w:val="19"/>
        </w:rPr>
        <w:t>správy z kontroly VO prijímateľovi.</w:t>
      </w:r>
      <w:r w:rsidR="004A1434">
        <w:rPr>
          <w:rFonts w:cs="Arial"/>
          <w:szCs w:val="19"/>
        </w:rPr>
        <w:t xml:space="preserve"> </w:t>
      </w:r>
    </w:p>
    <w:p w14:paraId="7A55D313" w14:textId="6D33DB71"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 prípade nesúhlasu poskytovateľa zdržať sa uzatvorenia dodatku s úspešným dodávateľom.</w:t>
      </w:r>
    </w:p>
    <w:p w14:paraId="3117C3F3" w14:textId="0EDAAFD2" w:rsidR="009F4290" w:rsidRPr="0073389C" w:rsidRDefault="009F4290" w:rsidP="009D7F63">
      <w:pPr>
        <w:spacing w:before="120" w:after="120" w:line="288" w:lineRule="auto"/>
        <w:jc w:val="both"/>
      </w:pPr>
      <w:r w:rsidRPr="009F4290">
        <w:t xml:space="preserve">Pokiaľ prijímateľ plánuje upraviť existujúci zmluvný vzťah na základe priameho rokovacieho konania, je v tomto prípade povinný predložiť poskytovateľovi návrh príslušného oznámenia o </w:t>
      </w:r>
      <w:r w:rsidR="00D077F7" w:rsidRPr="00D077F7">
        <w:t>zámere uzavrieť zmluvu</w:t>
      </w:r>
      <w:r w:rsidRPr="009F4290">
        <w:t xml:space="preserve">. Až </w:t>
      </w:r>
      <w:r w:rsidRPr="009F4290">
        <w:lastRenderedPageBreak/>
        <w:t>po kontrole tohto oznámenia a posúdení oprávnenosti použitia priameho rokovacieho konania je prijímateľ oprávnený začať realizovať tento postup. Po skončení procesov v rámci postupu priameho rokovacieho konania zasiela prijímateľ poskytovateľovi zápisnice z týchto rokovaní spolu s návrhom dodatku. Tento je ďalej predmetom kontroly poskytovateľa.</w:t>
      </w:r>
    </w:p>
    <w:p w14:paraId="7A55D314" w14:textId="07BE57D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14:paraId="6EF0B539" w14:textId="77777777" w:rsidR="009F4290" w:rsidRDefault="009F4290" w:rsidP="009D7F63">
      <w:pPr>
        <w:spacing w:before="120" w:after="120" w:line="288" w:lineRule="auto"/>
        <w:rPr>
          <w:b/>
        </w:rPr>
      </w:pPr>
    </w:p>
    <w:p w14:paraId="7A55D315" w14:textId="30765704" w:rsidR="009D7F63" w:rsidRPr="0073389C" w:rsidRDefault="009D7F63" w:rsidP="009D7F63">
      <w:pPr>
        <w:spacing w:before="120" w:after="120" w:line="288" w:lineRule="auto"/>
        <w:rPr>
          <w:b/>
        </w:rPr>
      </w:pPr>
      <w:r w:rsidRPr="0073389C">
        <w:rPr>
          <w:b/>
        </w:rPr>
        <w:t>f) Kontrola dodatkov –</w:t>
      </w:r>
      <w:r w:rsidR="00865602">
        <w:rPr>
          <w:b/>
        </w:rPr>
        <w:t xml:space="preserve"> </w:t>
      </w:r>
      <w:r w:rsidR="000E6C6C">
        <w:rPr>
          <w:b/>
        </w:rPr>
        <w:t xml:space="preserve">finančná </w:t>
      </w:r>
      <w:r w:rsidRPr="0073389C">
        <w:rPr>
          <w:b/>
        </w:rPr>
        <w:t xml:space="preserve">kontrola </w:t>
      </w:r>
      <w:r w:rsidR="00A85808">
        <w:rPr>
          <w:b/>
        </w:rPr>
        <w:t xml:space="preserve">uzavretého </w:t>
      </w:r>
      <w:r w:rsidRPr="0073389C">
        <w:rPr>
          <w:b/>
        </w:rPr>
        <w:t>dodatku</w:t>
      </w:r>
      <w:r w:rsidR="004A1434">
        <w:rPr>
          <w:rFonts w:cs="Arial"/>
          <w:b/>
          <w:szCs w:val="19"/>
        </w:rPr>
        <w:t xml:space="preserve"> </w:t>
      </w:r>
      <w:r w:rsidR="004A1434" w:rsidRPr="004A1434">
        <w:rPr>
          <w:rFonts w:cs="Arial"/>
          <w:b/>
          <w:szCs w:val="19"/>
        </w:rPr>
        <w:t>k zmluve s úspešným uchádzačom</w:t>
      </w:r>
    </w:p>
    <w:p w14:paraId="7A55D316" w14:textId="60B83A1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114"/>
      </w:r>
      <w:r w:rsidR="00963E0D">
        <w:rPr>
          <w:rFonts w:cs="Arial"/>
          <w:szCs w:val="19"/>
        </w:rPr>
        <w:t xml:space="preserve"> </w:t>
      </w:r>
      <w:r w:rsidR="00963E0D" w:rsidRPr="00963E0D">
        <w:rPr>
          <w:rFonts w:cs="Arial"/>
          <w:szCs w:val="19"/>
        </w:rPr>
        <w:t>vo vzťahu k predmetnému typu kontroly VO</w:t>
      </w:r>
      <w:r w:rsidRPr="0073389C">
        <w:t xml:space="preserve">, najmä: </w:t>
      </w:r>
    </w:p>
    <w:p w14:paraId="7A55D317"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14:paraId="7CD4A940" w14:textId="77777777"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14:paraId="6B990134" w14:textId="4C38CFD5"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uzavretí dodatku na zverejnenie v profile na stránke ÚVO;</w:t>
      </w:r>
    </w:p>
    <w:p w14:paraId="7A55D318" w14:textId="1D415562"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„printscreen-u“). </w:t>
      </w:r>
    </w:p>
    <w:p w14:paraId="7A55D319" w14:textId="6E755B61"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14:paraId="7C4EF135" w14:textId="1B07B171"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Pokiaľ prijímateľ predloží na kontrolu dodatok, </w:t>
      </w:r>
      <w:r w:rsidR="00A85808" w:rsidRPr="00A85808">
        <w:t>svojim obsahom spadá do kategórie povinne kontrolovaných návrhov dodatkov podľa pravidiel uvedených v bode e) tejto kapitoly</w:t>
      </w:r>
      <w:r w:rsidR="00A85808">
        <w:t>,</w:t>
      </w:r>
      <w:r w:rsidR="00A85808" w:rsidRPr="00A85808">
        <w:rPr>
          <w:b/>
        </w:rPr>
        <w:t xml:space="preserve"> </w:t>
      </w:r>
      <w:r w:rsidRPr="0073389C">
        <w:rPr>
          <w:b/>
        </w:rPr>
        <w:t>ktorý nebol predmetom kontroly</w:t>
      </w:r>
      <w:r w:rsidRPr="0073389C">
        <w:t xml:space="preserve"> pred jeho podpisom zo strany poskytovateľa, môže byť toto konanie prijímateľa považované za podstatné porušenie zmluvy o NFP. </w:t>
      </w:r>
    </w:p>
    <w:p w14:paraId="7A55D31A" w14:textId="3A2EF253" w:rsidR="009D7F63" w:rsidRPr="0073389C" w:rsidRDefault="009D7F63" w:rsidP="009D7F63">
      <w:pPr>
        <w:spacing w:before="120" w:after="120" w:line="288" w:lineRule="auto"/>
        <w:jc w:val="both"/>
      </w:pPr>
      <w:r w:rsidRPr="0073389C">
        <w:t xml:space="preserve">Poskytovateľ vykoná kontrolu dodatku v lehote </w:t>
      </w:r>
      <w:r w:rsidR="00A85808">
        <w:t>5</w:t>
      </w:r>
      <w:r w:rsidR="00A85808" w:rsidRPr="0073389C">
        <w:t xml:space="preserve"> </w:t>
      </w:r>
      <w:r w:rsidRPr="0073389C">
        <w:t>pracovných dní</w:t>
      </w:r>
      <w:r w:rsidR="00A85808" w:rsidRPr="00A85808">
        <w:rPr>
          <w:rFonts w:cs="Arial"/>
          <w:szCs w:val="19"/>
        </w:rPr>
        <w:t xml:space="preserve"> </w:t>
      </w:r>
      <w:r w:rsidR="00A85808" w:rsidRPr="00A85808">
        <w:t>ak dodatok bol predmetom aj kontroly návrhu dodatku pred jeho podpisom a 15 pracovných dní, ak dodatok nebol predmetom kontroly návrhu dodatku pred jeho podpisom</w:t>
      </w:r>
      <w:r w:rsidRPr="0073389C">
        <w:t>.</w:t>
      </w:r>
    </w:p>
    <w:p w14:paraId="7A55D31C" w14:textId="744751C5" w:rsidR="009D7F63" w:rsidRPr="0073389C" w:rsidRDefault="009D7F63" w:rsidP="009D7F63">
      <w:pPr>
        <w:spacing w:before="120" w:after="120" w:line="288" w:lineRule="auto"/>
        <w:jc w:val="both"/>
      </w:pPr>
      <w:r w:rsidRPr="0073389C">
        <w:t xml:space="preserve">Pri kontrole dodatku, ktorý nebol predmetom kontroly </w:t>
      </w:r>
      <w:r w:rsidR="00963E0D">
        <w:rPr>
          <w:rFonts w:cs="Arial"/>
          <w:szCs w:val="19"/>
        </w:rPr>
        <w:t xml:space="preserve">VO </w:t>
      </w:r>
      <w:r w:rsidRPr="0073389C">
        <w:t xml:space="preserve">pred jeho podpisom   postupuje poskytovateľ primerane podľa pravidiel uvedených v kapitole „Štandardná ex-post VO“. Pokiaľ poskytovateľ pri kontrole tohto dodatku nezistí porušenie </w:t>
      </w:r>
      <w:r w:rsidR="001A42C2">
        <w:t>pravidiel</w:t>
      </w:r>
      <w:r w:rsidR="001A42C2" w:rsidRPr="0073389C">
        <w:t xml:space="preserve"> </w:t>
      </w:r>
      <w:r w:rsidRPr="0073389C">
        <w:t>a postupov VO, resp. porušenie pravidiel a ustanovení legislatívy SR a EÚ, predmetný dodatok schváli.</w:t>
      </w:r>
    </w:p>
    <w:p w14:paraId="3C540536" w14:textId="36133A5C" w:rsidR="00963E0D" w:rsidRPr="00963E0D" w:rsidRDefault="00963E0D" w:rsidP="00963E0D">
      <w:pPr>
        <w:spacing w:before="120" w:after="120" w:line="288" w:lineRule="auto"/>
        <w:jc w:val="both"/>
        <w:rPr>
          <w:rFonts w:cs="Arial"/>
          <w:szCs w:val="19"/>
        </w:rPr>
      </w:pPr>
      <w:r w:rsidRPr="00963E0D">
        <w:rPr>
          <w:rFonts w:cs="Arial"/>
          <w:szCs w:val="19"/>
        </w:rPr>
        <w:t xml:space="preserve">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w:t>
      </w:r>
      <w:r w:rsidR="001A42C2">
        <w:rPr>
          <w:rFonts w:cs="Arial"/>
          <w:szCs w:val="19"/>
        </w:rPr>
        <w:t>sa</w:t>
      </w:r>
      <w:r w:rsidRPr="00963E0D">
        <w:rPr>
          <w:rFonts w:cs="Arial"/>
          <w:szCs w:val="19"/>
        </w:rPr>
        <w:t xml:space="preserve"> lehota na výkon kontroly VO</w:t>
      </w:r>
      <w:r w:rsidR="001A42C2">
        <w:rPr>
          <w:rFonts w:cs="Arial"/>
          <w:szCs w:val="19"/>
        </w:rPr>
        <w:t xml:space="preserve"> prerušuje</w:t>
      </w:r>
      <w:r w:rsidRPr="00963E0D">
        <w:rPr>
          <w:rFonts w:cs="Arial"/>
          <w:szCs w:val="19"/>
        </w:rPr>
        <w:t xml:space="preserve">. Dňom nasledujúcim po dni doručenia vysvetlenia alebo doplnenia dokumentácie poskytovateľovi </w:t>
      </w:r>
      <w:r w:rsidR="001A42C2">
        <w:rPr>
          <w:rFonts w:cs="Arial"/>
          <w:szCs w:val="19"/>
        </w:rPr>
        <w:t>pokračuje</w:t>
      </w:r>
      <w:r w:rsidR="001A42C2" w:rsidRPr="00963E0D">
        <w:rPr>
          <w:rFonts w:cs="Arial"/>
          <w:szCs w:val="19"/>
        </w:rPr>
        <w:t xml:space="preserve"> plyn</w:t>
      </w:r>
      <w:r w:rsidR="001A42C2">
        <w:rPr>
          <w:rFonts w:cs="Arial"/>
          <w:szCs w:val="19"/>
        </w:rPr>
        <w:t>utie</w:t>
      </w:r>
      <w:r w:rsidRPr="00963E0D">
        <w:rPr>
          <w:rFonts w:cs="Arial"/>
          <w:szCs w:val="19"/>
        </w:rPr>
        <w:t xml:space="preserve"> lehot</w:t>
      </w:r>
      <w:r w:rsidR="001A42C2">
        <w:rPr>
          <w:rFonts w:cs="Arial"/>
          <w:szCs w:val="19"/>
        </w:rPr>
        <w:t>y</w:t>
      </w:r>
      <w:r w:rsidRPr="00963E0D">
        <w:rPr>
          <w:rFonts w:cs="Arial"/>
          <w:szCs w:val="19"/>
        </w:rPr>
        <w:t xml:space="preserve">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7E58B62A" w14:textId="24ACFE4C" w:rsidR="00963E0D" w:rsidRPr="00963E0D" w:rsidRDefault="00963E0D" w:rsidP="00963E0D">
      <w:pPr>
        <w:spacing w:before="120" w:after="120" w:line="288" w:lineRule="auto"/>
        <w:jc w:val="both"/>
        <w:rPr>
          <w:rFonts w:cs="Arial"/>
          <w:szCs w:val="19"/>
        </w:rPr>
      </w:pPr>
      <w:r w:rsidRPr="00963E0D">
        <w:rPr>
          <w:rFonts w:cs="Arial"/>
          <w:szCs w:val="19"/>
        </w:rPr>
        <w:lastRenderedPageBreak/>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 </w:t>
      </w:r>
    </w:p>
    <w:p w14:paraId="2C516963" w14:textId="2DB1FB02" w:rsidR="00963E0D" w:rsidRPr="00963E0D" w:rsidRDefault="00963E0D" w:rsidP="00963E0D">
      <w:pPr>
        <w:spacing w:before="120" w:after="120" w:line="288" w:lineRule="auto"/>
        <w:jc w:val="both"/>
        <w:rPr>
          <w:rFonts w:cs="Arial"/>
          <w:szCs w:val="19"/>
        </w:rPr>
      </w:pPr>
      <w:r w:rsidRPr="00963E0D">
        <w:rPr>
          <w:rFonts w:cs="Arial"/>
          <w:szCs w:val="19"/>
        </w:rPr>
        <w:t xml:space="preserve"> V prípade zistenia porušenia </w:t>
      </w:r>
      <w:r w:rsidR="001A42C2">
        <w:rPr>
          <w:rFonts w:cs="Arial"/>
          <w:szCs w:val="19"/>
        </w:rPr>
        <w:t>pravidiel</w:t>
      </w:r>
      <w:r w:rsidR="001A42C2" w:rsidRPr="00963E0D">
        <w:rPr>
          <w:rFonts w:cs="Arial"/>
          <w:szCs w:val="19"/>
        </w:rPr>
        <w:t xml:space="preserve"> </w:t>
      </w:r>
      <w:r w:rsidRPr="00963E0D">
        <w:rPr>
          <w:rFonts w:cs="Arial"/>
          <w:szCs w:val="19"/>
        </w:rPr>
        <w:t xml:space="preserve">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14:paraId="4A44C5D1" w14:textId="634CEDEA" w:rsidR="00963E0D" w:rsidRPr="00963E0D" w:rsidRDefault="007F4E20" w:rsidP="00963E0D">
      <w:pPr>
        <w:spacing w:before="120" w:after="120" w:line="288" w:lineRule="auto"/>
        <w:jc w:val="both"/>
        <w:rPr>
          <w:rFonts w:cs="Arial"/>
          <w:szCs w:val="19"/>
        </w:rPr>
      </w:pPr>
      <w:r>
        <w:rPr>
          <w:rFonts w:cs="Arial"/>
          <w:szCs w:val="19"/>
        </w:rPr>
        <w:t>F</w:t>
      </w:r>
      <w:r w:rsidR="000E6C6C">
        <w:rPr>
          <w:rFonts w:cs="Arial"/>
          <w:szCs w:val="19"/>
        </w:rPr>
        <w:t xml:space="preserve">inančná </w:t>
      </w:r>
      <w:r w:rsidR="00963E0D" w:rsidRPr="00963E0D">
        <w:rPr>
          <w:rFonts w:cs="Arial"/>
          <w:szCs w:val="19"/>
        </w:rPr>
        <w:t>kontrola VO sa považuje za ukončenú zaslaním správy z kontroly VO prijímateľovi.</w:t>
      </w:r>
    </w:p>
    <w:p w14:paraId="1BAAFE7C" w14:textId="1FF74D7A" w:rsidR="00963E0D" w:rsidRPr="00963E0D" w:rsidRDefault="00963E0D" w:rsidP="00963E0D">
      <w:pPr>
        <w:spacing w:before="120" w:after="120" w:line="288" w:lineRule="auto"/>
        <w:jc w:val="both"/>
        <w:rPr>
          <w:rFonts w:cs="Arial"/>
          <w:szCs w:val="19"/>
        </w:rPr>
      </w:pPr>
      <w:r w:rsidRPr="00963E0D">
        <w:rPr>
          <w:rFonts w:cs="Arial"/>
          <w:szCs w:val="19"/>
        </w:rPr>
        <w:t xml:space="preserve">Ak poskytovateľ pri kontrole dodatku zistí porušenie </w:t>
      </w:r>
      <w:r w:rsidR="001A42C2">
        <w:rPr>
          <w:rFonts w:cs="Arial"/>
          <w:szCs w:val="19"/>
        </w:rPr>
        <w:t>pravidiel</w:t>
      </w:r>
      <w:r w:rsidR="001A42C2" w:rsidRPr="00963E0D">
        <w:rPr>
          <w:rFonts w:cs="Arial"/>
          <w:szCs w:val="19"/>
        </w:rPr>
        <w:t xml:space="preserve"> </w:t>
      </w:r>
      <w:r w:rsidRPr="00963E0D">
        <w:rPr>
          <w:rFonts w:cs="Arial"/>
          <w:szCs w:val="19"/>
        </w:rPr>
        <w:t>a postupov VO, resp. porušenie pravidiel a ustanovení legislatívy SR a EÚ, pričom rozsah a závažnosť týchto zistení má taký charakter, že mali alebo mohli mať vplyv na výsledok VO, v tomto prípade:</w:t>
      </w:r>
    </w:p>
    <w:p w14:paraId="09F1AB13" w14:textId="77777777" w:rsidR="00963E0D" w:rsidRPr="00963E0D" w:rsidRDefault="00963E0D" w:rsidP="005B7173">
      <w:pPr>
        <w:pStyle w:val="Odsekzoznamu"/>
        <w:numPr>
          <w:ilvl w:val="0"/>
          <w:numId w:val="82"/>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14:paraId="173CAB15" w14:textId="19502591" w:rsidR="00963E0D" w:rsidRPr="00963E0D" w:rsidRDefault="00963E0D" w:rsidP="005B7173">
      <w:pPr>
        <w:pStyle w:val="Odsekzoznamu"/>
        <w:numPr>
          <w:ilvl w:val="0"/>
          <w:numId w:val="82"/>
        </w:numPr>
        <w:spacing w:before="120" w:after="120" w:line="288" w:lineRule="auto"/>
        <w:jc w:val="both"/>
        <w:rPr>
          <w:rFonts w:cs="Arial"/>
          <w:szCs w:val="19"/>
        </w:rPr>
      </w:pPr>
      <w:r w:rsidRPr="00963E0D">
        <w:rPr>
          <w:rFonts w:cs="Arial"/>
          <w:szCs w:val="19"/>
        </w:rPr>
        <w:t xml:space="preserve">postupuje podľa metodického pokynu CKO č. 5 k určovaniu finančných opráv, ktoré má riadiaci orgán uplatňovať pri nedodržaní pravidiel a postupov verejného obstarávania, ktorý upravuje postup pri určení </w:t>
      </w:r>
      <w:r w:rsidR="00EF596F" w:rsidRPr="00EF596F">
        <w:rPr>
          <w:rFonts w:cs="Arial"/>
          <w:szCs w:val="19"/>
        </w:rPr>
        <w:t>finančných opráv pri nedodržaní pravidiel a postupov</w:t>
      </w:r>
      <w:r w:rsidR="00EF596F" w:rsidRPr="00EF596F" w:rsidDel="00EF596F">
        <w:rPr>
          <w:rFonts w:cs="Arial"/>
          <w:szCs w:val="19"/>
        </w:rPr>
        <w:t xml:space="preserve"> </w:t>
      </w:r>
      <w:r w:rsidRPr="00963E0D">
        <w:rPr>
          <w:rFonts w:cs="Arial"/>
          <w:szCs w:val="19"/>
        </w:rPr>
        <w:t xml:space="preserve">VO. </w:t>
      </w:r>
    </w:p>
    <w:p w14:paraId="579D51DE" w14:textId="1F2C599C" w:rsidR="00963E0D" w:rsidRPr="0073389C" w:rsidRDefault="00963E0D" w:rsidP="00963E0D">
      <w:pPr>
        <w:spacing w:before="120" w:after="120" w:line="288" w:lineRule="auto"/>
        <w:jc w:val="both"/>
        <w:rPr>
          <w:rFonts w:cs="Arial"/>
          <w:szCs w:val="19"/>
        </w:rPr>
      </w:pPr>
      <w:r w:rsidRPr="00963E0D">
        <w:rPr>
          <w:rFonts w:cs="Arial"/>
          <w:szCs w:val="19"/>
        </w:rPr>
        <w:t>Nepripustenie do financovania znamená, že všetky výdavky v prípade, že budú zahrnuté v ŽoP, vychádzajúce z realizácie výsledku daného VO, budú zo strany poskytovateľa, označené ako neoprávnené. Rozhodnutie poskytovateľa, či bude postupovať podľa prvej alebo druhej odrážky predchádzajúceho odseku závisí závažnosti  zisten</w:t>
      </w:r>
      <w:r w:rsidR="001A42C2">
        <w:rPr>
          <w:rFonts w:cs="Arial"/>
          <w:szCs w:val="19"/>
        </w:rPr>
        <w:t>ých</w:t>
      </w:r>
      <w:r w:rsidRPr="00963E0D">
        <w:rPr>
          <w:rFonts w:cs="Arial"/>
          <w:szCs w:val="19"/>
        </w:rPr>
        <w:t xml:space="preserve"> nedostatkov.</w:t>
      </w:r>
    </w:p>
    <w:p w14:paraId="7A55D31E" w14:textId="244125F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963E0D" w:rsidRPr="00963E0D">
        <w:rPr>
          <w:rFonts w:cs="Arial"/>
          <w:color w:val="DBE5F1" w:themeColor="accent1" w:themeTint="33"/>
          <w:szCs w:val="19"/>
        </w:rPr>
        <w:t xml:space="preserve"> </w:t>
      </w:r>
      <w:r w:rsidR="00963E0D" w:rsidRPr="00963E0D">
        <w:rPr>
          <w:rFonts w:cs="Arial"/>
          <w:szCs w:val="19"/>
        </w:rPr>
        <w:t xml:space="preserve">k určovaniu finančných opráv, ktoré má riadiaci orgán uplatňovať pri nedodržaní pravidiel a postupov verejného obstarávania. </w:t>
      </w:r>
      <w:r w:rsidR="00963E0D">
        <w:rPr>
          <w:rFonts w:cs="Arial"/>
          <w:szCs w:val="19"/>
        </w:rPr>
        <w:t xml:space="preserve"> </w:t>
      </w:r>
      <w:r w:rsidRPr="0073389C">
        <w:t xml:space="preserve">. </w:t>
      </w:r>
    </w:p>
    <w:p w14:paraId="3D65D487" w14:textId="2D676E6B" w:rsidR="00963E0D" w:rsidRDefault="00963E0D" w:rsidP="00963E0D">
      <w:pPr>
        <w:spacing w:before="120" w:after="120" w:line="288" w:lineRule="auto"/>
        <w:jc w:val="both"/>
        <w:rPr>
          <w:rFonts w:cs="Arial"/>
          <w:szCs w:val="19"/>
        </w:rPr>
      </w:pPr>
    </w:p>
    <w:p w14:paraId="646DFB88" w14:textId="1810834B" w:rsidR="007D11DA" w:rsidRPr="00697E52" w:rsidRDefault="00963E0D" w:rsidP="007D11DA">
      <w:pPr>
        <w:tabs>
          <w:tab w:val="left" w:pos="1014"/>
        </w:tabs>
        <w:spacing w:before="120" w:after="120" w:line="288" w:lineRule="auto"/>
        <w:jc w:val="both"/>
        <w:rPr>
          <w:b/>
        </w:rPr>
      </w:pPr>
      <w:r w:rsidRPr="00963E0D">
        <w:rPr>
          <w:rFonts w:cs="Arial"/>
          <w:b/>
          <w:szCs w:val="19"/>
        </w:rPr>
        <w:t xml:space="preserve">g)  </w:t>
      </w:r>
      <w:r w:rsidR="007D11DA" w:rsidRPr="00697E52">
        <w:rPr>
          <w:b/>
        </w:rPr>
        <w:t>Kontrola čiastkových zákaziek zadávaných na základe rámcových dohôd</w:t>
      </w:r>
      <w:r w:rsidR="00A85808">
        <w:rPr>
          <w:b/>
        </w:rPr>
        <w:t xml:space="preserve"> </w:t>
      </w:r>
      <w:r w:rsidR="00A85808" w:rsidRPr="00A85808">
        <w:rPr>
          <w:b/>
        </w:rPr>
        <w:t>a zákaziek zadávaných v rámci dynamického nákupného systému</w:t>
      </w:r>
    </w:p>
    <w:p w14:paraId="6A576B24" w14:textId="0214756F" w:rsidR="007D11DA" w:rsidRDefault="007D11DA" w:rsidP="007D11DA">
      <w:pPr>
        <w:tabs>
          <w:tab w:val="left" w:pos="1014"/>
        </w:tabs>
        <w:spacing w:before="120" w:after="120" w:line="288" w:lineRule="auto"/>
        <w:jc w:val="both"/>
      </w:pPr>
      <w:r>
        <w:t xml:space="preserve">Predmetom kontroly je každá čiastková </w:t>
      </w:r>
      <w:r w:rsidR="00A85808">
        <w:t>zákazka zadávaná na základe</w:t>
      </w:r>
      <w:r>
        <w:t xml:space="preserve"> rámcovej dohody,</w:t>
      </w:r>
      <w:r w:rsidR="00A85808" w:rsidRPr="00A85808">
        <w:t xml:space="preserve"> (nemá sa na mysli rámcová dohoda uzavretá v rámci DNS)</w:t>
      </w:r>
      <w:r w:rsidR="00A85808">
        <w:t xml:space="preserve">, </w:t>
      </w:r>
      <w:r>
        <w:t xml:space="preserve"> </w:t>
      </w:r>
      <w:r w:rsidR="00A85808" w:rsidRPr="00A85808">
        <w:t>a každá zákazka zadávaná v rámci DNS</w:t>
      </w:r>
      <w:r>
        <w:t>, ktoré budú financované z prostriedkov NFP.</w:t>
      </w:r>
    </w:p>
    <w:p w14:paraId="36B64302" w14:textId="77777777" w:rsidR="007D11DA" w:rsidRDefault="007D11DA" w:rsidP="007D11DA">
      <w:pPr>
        <w:tabs>
          <w:tab w:val="left" w:pos="1014"/>
        </w:tabs>
        <w:spacing w:before="120" w:after="120" w:line="288" w:lineRule="auto"/>
        <w:jc w:val="both"/>
      </w:pPr>
      <w:r>
        <w:t xml:space="preserve">Rámcové dohody sa podľa § 83 ods. 5 ZVO delia na rámcové dohody bez opätovného otvárania súťaže (tzv. uzavreté rámcové dohody) a s opätovným otváraním súťaže (tzv. otvorené rámcové dohody). </w:t>
      </w:r>
    </w:p>
    <w:p w14:paraId="50D270AC" w14:textId="77777777" w:rsidR="00A85808" w:rsidRPr="00A85808" w:rsidRDefault="00A85808" w:rsidP="00852446">
      <w:pPr>
        <w:tabs>
          <w:tab w:val="left" w:pos="1014"/>
        </w:tabs>
        <w:spacing w:line="288" w:lineRule="auto"/>
        <w:jc w:val="both"/>
      </w:pPr>
      <w:r w:rsidRPr="00A85808">
        <w:t xml:space="preserve">Rámcová dohoda určuje podmienky zadávania zákaziek počas jej platnosti, najmä čo sa týka ceny a predpokladaného množstva predmetu zákazky, t. j. pojem zadávanie zákaziek na základe rámcovej dohody subsumuje pod seba všetky čiastkové objednávky, čiastkové zmluvy, opätovné otvorenia súťaže atď. </w:t>
      </w:r>
    </w:p>
    <w:p w14:paraId="343953D9" w14:textId="77777777" w:rsidR="00A85808" w:rsidRPr="00A85808" w:rsidRDefault="00A85808" w:rsidP="00852446">
      <w:pPr>
        <w:tabs>
          <w:tab w:val="left" w:pos="1014"/>
        </w:tabs>
        <w:spacing w:line="288" w:lineRule="auto"/>
        <w:jc w:val="both"/>
      </w:pPr>
    </w:p>
    <w:p w14:paraId="16526BC0" w14:textId="77777777" w:rsidR="00A85808" w:rsidRPr="00A85808" w:rsidRDefault="00A85808"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85808">
        <w:rPr>
          <w:b/>
          <w:i/>
        </w:rPr>
        <w:t xml:space="preserve">Dôležité upozornenie: </w:t>
      </w:r>
      <w:r w:rsidRPr="00A85808">
        <w:t>Pri zadávaní zákazky na základe rámcovej dohody nemožno vykonať podstatné zmeny a doplnenia podmienok určených v rámcovej dohode.</w:t>
      </w:r>
    </w:p>
    <w:p w14:paraId="72FC55E6" w14:textId="77777777" w:rsidR="00A85808" w:rsidRPr="00A85808" w:rsidRDefault="00A85808" w:rsidP="00852446">
      <w:pPr>
        <w:tabs>
          <w:tab w:val="left" w:pos="1014"/>
        </w:tabs>
        <w:spacing w:line="288" w:lineRule="auto"/>
        <w:jc w:val="both"/>
      </w:pPr>
    </w:p>
    <w:p w14:paraId="55785EC0" w14:textId="77777777" w:rsidR="00A85808" w:rsidRPr="00A85808" w:rsidRDefault="00A85808" w:rsidP="00852446">
      <w:pPr>
        <w:tabs>
          <w:tab w:val="left" w:pos="1014"/>
        </w:tabs>
        <w:spacing w:line="288" w:lineRule="auto"/>
        <w:jc w:val="both"/>
      </w:pPr>
      <w:r w:rsidRPr="00A85808">
        <w:t xml:space="preserve">Ak má čiastková zákazka charakter objednávky, je objednávka evidovaná v ITMS 2014+. V prípade, ak má byť výsledkom zadávania čiastkovej zákazky na základe rámcovej dohody písomná zmluva, na základe ktorej </w:t>
      </w:r>
      <w:r w:rsidRPr="00A85808">
        <w:lastRenderedPageBreak/>
        <w:t>sa zadávajú objednávky, eviduje sa v ITMS 2014+ iba čiastková zmluva a objednávky budú evidované na úrovni tejto čiastkovej zmluvy.</w:t>
      </w:r>
    </w:p>
    <w:p w14:paraId="05D7D1E2" w14:textId="77777777" w:rsidR="00A85808" w:rsidRPr="00A85808" w:rsidRDefault="00A85808" w:rsidP="00852446">
      <w:pPr>
        <w:tabs>
          <w:tab w:val="left" w:pos="1014"/>
        </w:tabs>
        <w:spacing w:line="288" w:lineRule="auto"/>
        <w:jc w:val="both"/>
      </w:pPr>
    </w:p>
    <w:p w14:paraId="439B6E51" w14:textId="77777777" w:rsidR="00A85808" w:rsidRPr="00A85808" w:rsidRDefault="00A85808" w:rsidP="00852446">
      <w:pPr>
        <w:tabs>
          <w:tab w:val="left" w:pos="1014"/>
        </w:tabs>
        <w:spacing w:line="288" w:lineRule="auto"/>
        <w:jc w:val="both"/>
      </w:pPr>
      <w:r w:rsidRPr="00A85808">
        <w:t>DNS je elektronický postup zadávania nadlimitnej zákazky v rozsahu skupiny alebo jej časti podľa slovníka obstarávania na tovary, stavebné práce alebo služby, ktoré sú bežne dostupné na trhu a na základe ktorého je možné zadávať čiastkové zákazky. DNS je vytvorený na určitú dobu. Zadávaniu zákaziek v rámci DNS predchádza vytvorenie DNS a zaradenie záujemcov do DNS, ktoré je možné len po podaní žiadosti záujemcu o zaradenie do DNS a splnení podmienok účasti a požiadaviek stanovených v oznámení o vyhlásení verejného obstarávania a súťažných podkladoch.</w:t>
      </w:r>
    </w:p>
    <w:p w14:paraId="3CE40180" w14:textId="77777777" w:rsidR="00A85808" w:rsidRPr="00A85808" w:rsidRDefault="00A85808" w:rsidP="00852446">
      <w:pPr>
        <w:tabs>
          <w:tab w:val="left" w:pos="1014"/>
        </w:tabs>
        <w:spacing w:line="288" w:lineRule="auto"/>
        <w:jc w:val="both"/>
      </w:pPr>
    </w:p>
    <w:p w14:paraId="121A70CE" w14:textId="77777777" w:rsidR="00A85808" w:rsidRPr="00A85808" w:rsidRDefault="00A85808" w:rsidP="00852446">
      <w:pPr>
        <w:tabs>
          <w:tab w:val="left" w:pos="1014"/>
        </w:tabs>
        <w:spacing w:line="288" w:lineRule="auto"/>
        <w:jc w:val="both"/>
      </w:pPr>
      <w:r w:rsidRPr="00A85808">
        <w:t>Pri zadávaní každej konkrétnej zákazky verejný obstarávateľ elektronicky prostredníctvom funkcionality DNS vyzve na predloženie ponuky všetkých záujemcov, ktorí boli zaradení do DNS, osobitne na každú zákazku, ktorá sa zadáva s využitím tohto systému, pričom náležitosti takejto výzvy na predkladanie ponúk upravuje ZVO. Ponuky predložené v lehote na predkladanie ponúk sa vyhodnocujú podľa kritérií uvedených v oznámení o vyhlásení verejného obstarávania, prípadne spresnených vo výzve na predkladanie ponúk.</w:t>
      </w:r>
    </w:p>
    <w:p w14:paraId="712DF199" w14:textId="77777777" w:rsidR="00A85808" w:rsidRDefault="00A85808" w:rsidP="00852446">
      <w:pPr>
        <w:tabs>
          <w:tab w:val="left" w:pos="1014"/>
        </w:tabs>
        <w:spacing w:line="288" w:lineRule="auto"/>
        <w:jc w:val="both"/>
      </w:pPr>
    </w:p>
    <w:p w14:paraId="4B8F49A1" w14:textId="77777777" w:rsidR="00A85808" w:rsidRPr="00A85808" w:rsidRDefault="00A85808" w:rsidP="00A85808">
      <w:pPr>
        <w:tabs>
          <w:tab w:val="left" w:pos="1014"/>
        </w:tabs>
        <w:spacing w:before="120" w:after="120" w:line="288" w:lineRule="auto"/>
        <w:jc w:val="both"/>
      </w:pPr>
      <w:r w:rsidRPr="00A85808">
        <w:t>Ak hodnota čiastkovej zákazky zadanej na základe rámcovej dohody predstavuje</w:t>
      </w:r>
      <w:r w:rsidRPr="00A85808">
        <w:br/>
        <w:t>z pohľadu finančného limitu zákazku s nízkou hodnotou podľa § 117 ZVO, resp. zákazku podľa § 9 ods. 9 zákona č. 25/2006 Z. z., môže prijímateľ predložiť dokumentáciu na kontrolu aj súčasne so ŽoP, ktorá obsahuje deklarované výdavky súvisiace so zadaním predmetnej čiastkovej zákazky. Uvedené pravidlo sa týka aj čiastkovej zákazky vo finančnom limite podlimitnej zákazky, ktorá má charakter objednávky, ak bola zadávaná na základe rámcovej dohody bez opätovného otvorenia súťaže.</w:t>
      </w:r>
    </w:p>
    <w:p w14:paraId="7B27E600" w14:textId="65E9D633" w:rsidR="00F84F81" w:rsidRPr="00F84F81" w:rsidRDefault="00F84F81" w:rsidP="00F84F81">
      <w:pPr>
        <w:tabs>
          <w:tab w:val="left" w:pos="1014"/>
        </w:tabs>
        <w:spacing w:before="120" w:after="120" w:line="288" w:lineRule="auto"/>
        <w:jc w:val="both"/>
      </w:pPr>
      <w:r w:rsidRPr="00F84F81">
        <w:t xml:space="preserve">Finančná kontrola čiastkových zákaziek zadávaných na základe rámcových dohôd  </w:t>
      </w:r>
      <w:r w:rsidR="00A85808" w:rsidRPr="00A85808">
        <w:t xml:space="preserve">a zákaziek zadávaných v rámci DNS </w:t>
      </w:r>
      <w:r w:rsidRPr="00F84F81">
        <w:t xml:space="preserve">sa vykoná podľa verzie Príručky pre prijímateľa účinnej v čase predloženia čiastkových zákaziek zadávaných na základe rámcových dohôd za účelom výkonu finančnej kontroly poskytovateľovi so zohľadnením zákona o verejnom obstarávaní účinného v čase odoslania oznámenia o vyhlásení verejného obstarávania, </w:t>
      </w:r>
      <w:r w:rsidR="00A85808">
        <w:t xml:space="preserve">resp. </w:t>
      </w:r>
      <w:r w:rsidRPr="00F84F81">
        <w:t>výzvy na predkladanie ponúk do Vestníka VO na zverejnenie.</w:t>
      </w:r>
    </w:p>
    <w:p w14:paraId="6B442EB1" w14:textId="77777777" w:rsidR="00A85808" w:rsidRPr="00A85808" w:rsidRDefault="00A85808" w:rsidP="00A85808">
      <w:pPr>
        <w:tabs>
          <w:tab w:val="left" w:pos="1014"/>
        </w:tabs>
        <w:spacing w:before="120" w:after="120" w:line="288" w:lineRule="auto"/>
        <w:jc w:val="both"/>
      </w:pPr>
      <w:r w:rsidRPr="00A85808">
        <w:t>Ak hodnota čiastkovej zákazky zadanej na základe rámcovej dohody predstavuje</w:t>
      </w:r>
      <w:r w:rsidRPr="00A85808">
        <w:br/>
        <w:t>z pohľadu finančného limitu zákazku s nízkou hodnotou podľa § 117 ZVO, resp. zákazku podľa § 9 ods. 9 zákona č. 25/2006 Z. z., môže prijímateľ predložiť dokumentáciu na kontrolu aj súčasne so ŽoP, ktorá obsahuje deklarované výdavky súvisiace so zadaním predmetnej čiastkovej zákazky. Uvedené pravidlo sa týka aj čiastkovej zákazky vo finančnom limite podlimitnej zákazky, ktorá má charakter objednávky, ak bola zadávaná na základe rámcovej dohody bez opätovného otvorenia súťaže.</w:t>
      </w:r>
    </w:p>
    <w:p w14:paraId="44AF7913" w14:textId="77777777" w:rsidR="00F84F81" w:rsidRPr="00F84F81" w:rsidRDefault="00F84F81" w:rsidP="00F84F81">
      <w:pPr>
        <w:tabs>
          <w:tab w:val="left" w:pos="1014"/>
        </w:tabs>
        <w:spacing w:before="120" w:after="120" w:line="288" w:lineRule="auto"/>
        <w:jc w:val="both"/>
      </w:pPr>
      <w:r w:rsidRPr="00F84F81">
        <w:t xml:space="preserve">Poskytovateľ vykonáva kontrolu čiastkových zmlúv ako: </w:t>
      </w:r>
    </w:p>
    <w:p w14:paraId="1AC4971C" w14:textId="5ECCF23D" w:rsidR="00F84F81" w:rsidRPr="00F84F81" w:rsidRDefault="00F84F81" w:rsidP="005B7173">
      <w:pPr>
        <w:numPr>
          <w:ilvl w:val="0"/>
          <w:numId w:val="99"/>
        </w:numPr>
        <w:tabs>
          <w:tab w:val="left" w:pos="1014"/>
        </w:tabs>
        <w:spacing w:before="120" w:after="120" w:line="288" w:lineRule="auto"/>
        <w:jc w:val="both"/>
      </w:pPr>
      <w:r w:rsidRPr="00F84F81">
        <w:t>druhú ex-ante kontrolu</w:t>
      </w:r>
      <w:r w:rsidR="00834537">
        <w:t xml:space="preserve"> a následnú ex-post kontrolu alebo</w:t>
      </w:r>
      <w:r w:rsidRPr="00F84F81">
        <w:t>,</w:t>
      </w:r>
    </w:p>
    <w:p w14:paraId="45C5B354" w14:textId="77777777" w:rsidR="00F84F81" w:rsidRPr="00F84F81" w:rsidRDefault="00F84F81" w:rsidP="005B7173">
      <w:pPr>
        <w:numPr>
          <w:ilvl w:val="0"/>
          <w:numId w:val="99"/>
        </w:numPr>
        <w:tabs>
          <w:tab w:val="left" w:pos="1014"/>
        </w:tabs>
        <w:spacing w:before="120" w:after="120" w:line="288" w:lineRule="auto"/>
        <w:jc w:val="both"/>
      </w:pPr>
      <w:r w:rsidRPr="00F84F81">
        <w:t>štandardnú ex-post kontrolu.</w:t>
      </w:r>
    </w:p>
    <w:p w14:paraId="09357208" w14:textId="6B33688A" w:rsidR="007D11DA" w:rsidRPr="00C12A2D" w:rsidRDefault="007D11DA" w:rsidP="007D11DA">
      <w:pPr>
        <w:tabs>
          <w:tab w:val="left" w:pos="1014"/>
        </w:tabs>
        <w:spacing w:before="120" w:after="120" w:line="288" w:lineRule="auto"/>
        <w:jc w:val="both"/>
      </w:pPr>
      <w:r w:rsidRPr="00C12A2D">
        <w:t xml:space="preserve">Nižšie uvedené členenie rámcových dohôd sa posudzuje podľa finančného limitu vzťahujúceho sa podľa ZVO na </w:t>
      </w:r>
      <w:r w:rsidR="00834537">
        <w:t>typ verejného obstarávateľa</w:t>
      </w:r>
      <w:r w:rsidRPr="00C12A2D">
        <w:t xml:space="preserve">, </w:t>
      </w:r>
      <w:r w:rsidR="00834537" w:rsidRPr="00C12A2D">
        <w:t>ktor</w:t>
      </w:r>
      <w:r w:rsidR="00834537">
        <w:t>ý</w:t>
      </w:r>
      <w:r w:rsidR="00834537" w:rsidRPr="00C12A2D">
        <w:t xml:space="preserve"> </w:t>
      </w:r>
      <w:r w:rsidRPr="00C12A2D">
        <w:t xml:space="preserve">predmetné VO </w:t>
      </w:r>
      <w:r w:rsidR="00834537">
        <w:t>realizuje</w:t>
      </w:r>
      <w:r w:rsidRPr="00C12A2D">
        <w:t>.</w:t>
      </w:r>
    </w:p>
    <w:p w14:paraId="62644943" w14:textId="77777777" w:rsidR="007D11DA" w:rsidRDefault="007D11DA" w:rsidP="007D11DA">
      <w:pPr>
        <w:tabs>
          <w:tab w:val="left" w:pos="1014"/>
        </w:tabs>
        <w:spacing w:before="120" w:after="120" w:line="288" w:lineRule="auto"/>
        <w:jc w:val="both"/>
      </w:pPr>
    </w:p>
    <w:p w14:paraId="3C5B7D8F" w14:textId="2E3E73CA"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t xml:space="preserve">Odporúčanie pre prijímateľa: </w:t>
      </w:r>
      <w:r w:rsidRPr="00697E52">
        <w:t xml:space="preserve">Prijímateľ čiastkovú zmluvu predkladá na kontrolu </w:t>
      </w:r>
      <w:r w:rsidR="00834537">
        <w:t>p</w:t>
      </w:r>
      <w:r w:rsidR="00834537" w:rsidRPr="00697E52">
        <w:t xml:space="preserve">oskytovateľovi </w:t>
      </w:r>
      <w:r w:rsidRPr="00697E52">
        <w:t>až po ukončení kontroly verejného obstarávania, výsledkom ktorého je uzavretie rámcovej dohody, na základe ktorej sa čiastková zmluva zadáva.</w:t>
      </w:r>
      <w:r w:rsidRPr="00697E52">
        <w:rPr>
          <w:b/>
          <w:i/>
        </w:rPr>
        <w:t xml:space="preserve">   </w:t>
      </w:r>
    </w:p>
    <w:p w14:paraId="1CECB835" w14:textId="77777777" w:rsidR="007D11DA" w:rsidRDefault="007D11DA" w:rsidP="007D11DA">
      <w:pPr>
        <w:tabs>
          <w:tab w:val="left" w:pos="1014"/>
        </w:tabs>
        <w:spacing w:before="120" w:after="120" w:line="288" w:lineRule="auto"/>
        <w:jc w:val="both"/>
      </w:pPr>
    </w:p>
    <w:p w14:paraId="40639A40"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zmluva zadala. </w:t>
      </w:r>
    </w:p>
    <w:p w14:paraId="482170A7" w14:textId="77777777" w:rsidR="007D11DA" w:rsidRDefault="007D11DA" w:rsidP="007D11DA">
      <w:pPr>
        <w:tabs>
          <w:tab w:val="left" w:pos="1014"/>
        </w:tabs>
        <w:spacing w:before="120" w:after="120" w:line="288" w:lineRule="auto"/>
        <w:jc w:val="both"/>
      </w:pPr>
    </w:p>
    <w:p w14:paraId="45EB839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Prijímateľ je povinný do rámcových dohôd s úspešnými uchádzačmi uvádzať všetky povinné náležitosti vyplývajúce z § </w:t>
      </w:r>
      <w:r>
        <w:t>43 ods. 13 až 15</w:t>
      </w:r>
      <w:r w:rsidRPr="00697E52">
        <w:t xml:space="preserve"> ZVO a § </w:t>
      </w:r>
      <w:r>
        <w:t xml:space="preserve">83 </w:t>
      </w:r>
      <w:r w:rsidRPr="00697E52">
        <w:t>ZVO (najmä povinnosť uvádzania možnosti výpovede z dôvodov uvedených v predmetných ustanoveniach ZVO a pravidlá zadávania čiastkových zákaziek z rámcových dohôd).</w:t>
      </w:r>
    </w:p>
    <w:p w14:paraId="77253324" w14:textId="77777777" w:rsidR="007D11DA" w:rsidRDefault="007D11DA" w:rsidP="007D11DA">
      <w:pPr>
        <w:tabs>
          <w:tab w:val="left" w:pos="1014"/>
        </w:tabs>
        <w:spacing w:before="120" w:after="120" w:line="288" w:lineRule="auto"/>
        <w:jc w:val="both"/>
      </w:pPr>
    </w:p>
    <w:p w14:paraId="025ECB4B" w14:textId="0174A8F7" w:rsidR="008F2958" w:rsidRDefault="008F2958" w:rsidP="007D11DA">
      <w:pPr>
        <w:tabs>
          <w:tab w:val="left" w:pos="1014"/>
        </w:tabs>
        <w:spacing w:before="120" w:after="120" w:line="288" w:lineRule="auto"/>
        <w:jc w:val="both"/>
      </w:pPr>
      <w:r w:rsidRPr="008F2958">
        <w:t>Pod pojmom „hodnota čiastkovej zákazky“ sa rozumie hodnota čiastkovej zákazky v eur bez DPH, ktorá bude/je predmetom čiastkovej zmluvy alebo objednávky.</w:t>
      </w:r>
    </w:p>
    <w:p w14:paraId="2B8029FD" w14:textId="77777777" w:rsidR="008F2958" w:rsidRDefault="008F2958" w:rsidP="007D11DA">
      <w:pPr>
        <w:tabs>
          <w:tab w:val="left" w:pos="1014"/>
        </w:tabs>
        <w:spacing w:before="120" w:after="120" w:line="288" w:lineRule="auto"/>
        <w:jc w:val="both"/>
      </w:pPr>
    </w:p>
    <w:p w14:paraId="6927D7BF" w14:textId="77777777" w:rsidR="007D11DA" w:rsidRPr="00697E52" w:rsidRDefault="007D11DA" w:rsidP="005B7173">
      <w:pPr>
        <w:pStyle w:val="Odsekzoznamu"/>
        <w:numPr>
          <w:ilvl w:val="0"/>
          <w:numId w:val="87"/>
        </w:numPr>
        <w:spacing w:after="120" w:line="288" w:lineRule="auto"/>
        <w:jc w:val="both"/>
        <w:rPr>
          <w:b/>
        </w:rPr>
      </w:pPr>
      <w:r w:rsidRPr="00697E52">
        <w:rPr>
          <w:b/>
        </w:rPr>
        <w:t>Uzavreté rámcové dohody</w:t>
      </w:r>
    </w:p>
    <w:p w14:paraId="7A88D69F" w14:textId="77777777" w:rsidR="006B360C" w:rsidRPr="00697E52" w:rsidRDefault="006B360C" w:rsidP="00DD30A9">
      <w:pPr>
        <w:pStyle w:val="Odsekzoznamu"/>
        <w:spacing w:after="120" w:line="288" w:lineRule="auto"/>
        <w:jc w:val="both"/>
        <w:rPr>
          <w:b/>
        </w:rPr>
      </w:pPr>
    </w:p>
    <w:p w14:paraId="5334BD25" w14:textId="4B7534FE" w:rsidR="00834537" w:rsidRPr="00834537" w:rsidRDefault="007D11DA" w:rsidP="00834537">
      <w:pPr>
        <w:tabs>
          <w:tab w:val="left" w:pos="1014"/>
        </w:tabs>
        <w:spacing w:before="120" w:after="120" w:line="288" w:lineRule="auto"/>
        <w:jc w:val="both"/>
      </w:pPr>
      <w:r>
        <w:t xml:space="preserve">Poskytovateľ kontroluje postup zadávania čiastkových zákaziek z rámcovej dohody na základe dokumentácie predloženej prijímateľom </w:t>
      </w:r>
      <w:r w:rsidR="00834537" w:rsidRPr="00834537">
        <w:t xml:space="preserve">vo fáze po uzatvorení čiastkovej zmluvy (resp. zadaní a akceptácii objednávky) s dodávateľom (štandardná ex-post kontrola), pričom táto čiastková zmluva je už platná a účinná (okrem prípadov, kedy je účinnosť zmluvy viazaná na odkladaciu podmienku, ktorá ešte nenastala).  </w:t>
      </w:r>
    </w:p>
    <w:p w14:paraId="75001771" w14:textId="77777777" w:rsidR="00834537" w:rsidRPr="00834537" w:rsidRDefault="00834537" w:rsidP="00834537">
      <w:pPr>
        <w:tabs>
          <w:tab w:val="left" w:pos="1014"/>
        </w:tabs>
        <w:spacing w:before="120" w:after="120" w:line="288" w:lineRule="auto"/>
        <w:jc w:val="both"/>
      </w:pPr>
      <w:r w:rsidRPr="00834537">
        <w:t xml:space="preserve">Prijímateľ predkladá  poskytovateľovi kompletnú dokumentáciu zo zadávania čiastkovej zákazky na kontrolu cez ITMS 2014+ v súlade s pravidlami uvedenými pre štandardnú ex post kontrolu v bode c) tejto kapitoly. </w:t>
      </w:r>
    </w:p>
    <w:p w14:paraId="72F3CEAA" w14:textId="4AAF7060" w:rsidR="007D11DA" w:rsidRDefault="007D11DA" w:rsidP="007D11DA">
      <w:pPr>
        <w:tabs>
          <w:tab w:val="left" w:pos="1014"/>
        </w:tabs>
        <w:spacing w:before="120" w:after="120" w:line="288" w:lineRule="auto"/>
        <w:jc w:val="both"/>
      </w:pPr>
      <w:r>
        <w:t xml:space="preserve">Predmetom kontroly po podpise čiastkovej zmluvy s dodávateľom, vykonávanej Poskytovateľom sú: </w:t>
      </w:r>
    </w:p>
    <w:p w14:paraId="0E4C33DE" w14:textId="77777777" w:rsidR="007D11DA" w:rsidRDefault="007D11DA" w:rsidP="005B7173">
      <w:pPr>
        <w:pStyle w:val="Odsekzoznamu"/>
        <w:numPr>
          <w:ilvl w:val="0"/>
          <w:numId w:val="88"/>
        </w:numPr>
        <w:tabs>
          <w:tab w:val="left" w:pos="1014"/>
        </w:tabs>
        <w:spacing w:before="120" w:after="120" w:line="288" w:lineRule="auto"/>
        <w:jc w:val="both"/>
      </w:pPr>
      <w:r>
        <w:t xml:space="preserve">čiastkové zmluvy (resp. objednávky) uzatvárané na základe rámcových dohôd bez opätovného otvárania súťaže a </w:t>
      </w:r>
    </w:p>
    <w:p w14:paraId="1C6E728A" w14:textId="209B9ED8" w:rsidR="007D11DA" w:rsidRDefault="007D11DA" w:rsidP="005B7173">
      <w:pPr>
        <w:pStyle w:val="Odsekzoznamu"/>
        <w:numPr>
          <w:ilvl w:val="0"/>
          <w:numId w:val="88"/>
        </w:numPr>
        <w:tabs>
          <w:tab w:val="left" w:pos="1014"/>
        </w:tabs>
        <w:spacing w:before="120" w:after="120" w:line="288" w:lineRule="auto"/>
        <w:jc w:val="both"/>
      </w:pPr>
      <w:r>
        <w:t>postup vedúci k uzatvoreniu čiastkových zmlúv na základe rámcovej dohody s jedným alebo s viacerými uchádzačmi</w:t>
      </w:r>
      <w:r w:rsidR="00834537">
        <w:t xml:space="preserve"> bez opätovného otvárania súťaže</w:t>
      </w:r>
      <w:r>
        <w:t xml:space="preserve">. </w:t>
      </w:r>
    </w:p>
    <w:p w14:paraId="571B7F5E" w14:textId="7413BC89" w:rsidR="007D11DA" w:rsidRDefault="007D11DA" w:rsidP="007D11DA">
      <w:pPr>
        <w:tabs>
          <w:tab w:val="left" w:pos="1014"/>
        </w:tabs>
        <w:spacing w:before="120" w:after="120" w:line="288" w:lineRule="auto"/>
        <w:jc w:val="both"/>
      </w:pPr>
      <w:r>
        <w:t>Poskytovateľ vykoná kontrolu pred podpisom čiastkovej zmluvy v lehote 20 pracovných dní.</w:t>
      </w:r>
    </w:p>
    <w:p w14:paraId="7D1F8A25" w14:textId="3434D060" w:rsidR="00721741" w:rsidRPr="00721741" w:rsidRDefault="00670B6A" w:rsidP="00721741">
      <w:pPr>
        <w:tabs>
          <w:tab w:val="left" w:pos="1014"/>
        </w:tabs>
        <w:spacing w:before="120" w:after="120" w:line="288" w:lineRule="auto"/>
        <w:jc w:val="both"/>
      </w:pPr>
      <w:r>
        <w:rPr>
          <w:rFonts w:cs="Arial"/>
          <w:b/>
          <w:i/>
          <w:color w:val="FF0000"/>
          <w:szCs w:val="19"/>
        </w:rPr>
        <w:t xml:space="preserve">Povinnosť prijímateľa: </w:t>
      </w:r>
      <w:r w:rsidRPr="00670B6A">
        <w:rPr>
          <w:rFonts w:cs="Arial"/>
          <w:szCs w:val="19"/>
        </w:rPr>
        <w:t>V prípade zadávania</w:t>
      </w:r>
      <w:r w:rsidR="00721741" w:rsidRPr="00721741">
        <w:t xml:space="preserv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38035FC9" w14:textId="3DA15A62" w:rsidR="006B360C" w:rsidRDefault="00670B6A" w:rsidP="007D11DA">
      <w:pPr>
        <w:tabs>
          <w:tab w:val="left" w:pos="1014"/>
        </w:tabs>
        <w:spacing w:before="120" w:after="120" w:line="288" w:lineRule="auto"/>
        <w:jc w:val="both"/>
      </w:pPr>
      <w:r w:rsidRPr="00670B6A">
        <w:t>V prípade úpravy ustanovenia § 169 ods. 2 ZVO, na základe ktorej by sa na zákazky zadávané na základe rámcovej dohody nevzťahovala povinná kontrola ÚVO, táto povinnosť neplatí.</w:t>
      </w:r>
    </w:p>
    <w:p w14:paraId="311C27D3" w14:textId="77777777" w:rsidR="007D11DA" w:rsidRPr="00697E52" w:rsidRDefault="007D11DA" w:rsidP="005B7173">
      <w:pPr>
        <w:pStyle w:val="Odsekzoznamu"/>
        <w:numPr>
          <w:ilvl w:val="0"/>
          <w:numId w:val="87"/>
        </w:numPr>
        <w:tabs>
          <w:tab w:val="left" w:pos="1014"/>
        </w:tabs>
        <w:spacing w:before="120" w:after="120" w:line="288" w:lineRule="auto"/>
        <w:jc w:val="both"/>
        <w:rPr>
          <w:b/>
        </w:rPr>
      </w:pPr>
      <w:r w:rsidRPr="00697E52">
        <w:rPr>
          <w:b/>
        </w:rPr>
        <w:t xml:space="preserve">Otvorené rámcové dohody </w:t>
      </w:r>
    </w:p>
    <w:p w14:paraId="20308D8A" w14:textId="77777777" w:rsidR="007D11DA" w:rsidRDefault="007D11DA" w:rsidP="007D11DA">
      <w:pPr>
        <w:tabs>
          <w:tab w:val="left" w:pos="1014"/>
        </w:tabs>
        <w:spacing w:before="120" w:after="120" w:line="288" w:lineRule="auto"/>
        <w:jc w:val="both"/>
      </w:pPr>
    </w:p>
    <w:p w14:paraId="01B2B058" w14:textId="37C06D3C" w:rsidR="007D11DA" w:rsidRDefault="007D11DA" w:rsidP="005B7173">
      <w:pPr>
        <w:pStyle w:val="Odsekzoznamu"/>
        <w:numPr>
          <w:ilvl w:val="0"/>
          <w:numId w:val="106"/>
        </w:numPr>
        <w:spacing w:before="120" w:after="120" w:line="288" w:lineRule="auto"/>
        <w:ind w:left="426"/>
        <w:jc w:val="both"/>
      </w:pPr>
      <w:r w:rsidRPr="005E0D17">
        <w:rPr>
          <w:b/>
        </w:rPr>
        <w:t xml:space="preserve">Čiastková zmluva, ktorej hodnota je rovnaká alebo vyššia ako finančný limit </w:t>
      </w:r>
      <w:r w:rsidR="00721741" w:rsidRPr="005E0D17">
        <w:rPr>
          <w:b/>
        </w:rPr>
        <w:t>pre nadlimitnú zákazku v závislosti od typu obstarávajúceho subjektu a predmetu zákazky</w:t>
      </w:r>
      <w:r>
        <w:t xml:space="preserve"> </w:t>
      </w:r>
    </w:p>
    <w:p w14:paraId="595D11A7" w14:textId="2137B240"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721741">
        <w:t xml:space="preserve"> (druhá ex-ante kontrola) </w:t>
      </w:r>
      <w:r>
        <w:t>aj po uzatvorení čiastkovej zmluvy (resp. zadaní a akceptácii objednávky) s úspešným uchádzačom</w:t>
      </w:r>
      <w:r w:rsidR="00721741">
        <w:t xml:space="preserve"> </w:t>
      </w:r>
      <w:r w:rsidR="00721741" w:rsidRPr="00721741">
        <w:t>(následná ex-post kontrola</w:t>
      </w:r>
      <w:r w:rsidR="00670B6A">
        <w:t>)</w:t>
      </w:r>
      <w:r w:rsidR="00721741" w:rsidRPr="00721741">
        <w:t xml:space="preserve"> </w:t>
      </w:r>
      <w:r w:rsidR="00670B6A" w:rsidRPr="00670B6A">
        <w:t>V prípadoch, ak bola čiastková zákazka z rámcovej dohody zadaná napr. ešte pred uzavretím zmluvy o poskytnutí NFP alebo z iných objektívnych dôvodov vyplývajúcich z tejto príručky, vykoná sa jej finančná kontrola ako</w:t>
      </w:r>
      <w:r w:rsidR="00721741" w:rsidRPr="00721741">
        <w:t xml:space="preserve"> štandardná ex-post kontrola</w:t>
      </w:r>
      <w:r>
        <w:t>.</w:t>
      </w:r>
    </w:p>
    <w:p w14:paraId="4127C69E" w14:textId="70BDFF96" w:rsidR="00670B6A" w:rsidRDefault="00670B6A" w:rsidP="007D11DA">
      <w:pPr>
        <w:tabs>
          <w:tab w:val="left" w:pos="1014"/>
        </w:tabs>
        <w:spacing w:before="120" w:after="120" w:line="288" w:lineRule="auto"/>
        <w:jc w:val="both"/>
      </w:pPr>
      <w:r w:rsidRPr="00670B6A">
        <w:t xml:space="preserve">Prijímateľ predkladá  poskytovateľovi kompletnú dokumentáciu zo zadávania čiastkovej zákazky na kontrolu cez ITMS 2014+ v súlade s pravidlami uvedenými </w:t>
      </w:r>
      <w:r>
        <w:t>pre druhú ex-</w:t>
      </w:r>
      <w:r w:rsidRPr="00670B6A">
        <w:t>ante kontrolu (v bode b) tejto kapitoly) a pre následnú</w:t>
      </w:r>
      <w:r>
        <w:t xml:space="preserve"> ex-</w:t>
      </w:r>
      <w:r w:rsidRPr="00670B6A">
        <w:t>post kontrolu (v bode d) tejto kapitoly).</w:t>
      </w:r>
      <w:r w:rsidR="007D11DA">
        <w:t xml:space="preserve"> </w:t>
      </w:r>
    </w:p>
    <w:p w14:paraId="627B1273" w14:textId="474EFF22" w:rsidR="007D11DA" w:rsidRDefault="007D11DA" w:rsidP="007D11DA">
      <w:pPr>
        <w:tabs>
          <w:tab w:val="left" w:pos="1014"/>
        </w:tabs>
        <w:spacing w:before="120" w:after="120" w:line="288" w:lineRule="auto"/>
        <w:jc w:val="both"/>
      </w:pPr>
      <w:r>
        <w:t xml:space="preserve">Predmetom kontroly pred podpisom čiastkovej zmluvy s dodávateľom, vykonávanej Poskytovateľom </w:t>
      </w:r>
      <w:r w:rsidR="00670B6A">
        <w:t>je</w:t>
      </w:r>
      <w:r>
        <w:t xml:space="preserve">: </w:t>
      </w:r>
    </w:p>
    <w:p w14:paraId="267FBD5D" w14:textId="2C8056F2" w:rsidR="007D11DA" w:rsidRDefault="007D11DA" w:rsidP="005B7173">
      <w:pPr>
        <w:pStyle w:val="Odsekzoznamu"/>
        <w:numPr>
          <w:ilvl w:val="0"/>
          <w:numId w:val="88"/>
        </w:numPr>
        <w:tabs>
          <w:tab w:val="left" w:pos="1014"/>
        </w:tabs>
        <w:spacing w:line="288" w:lineRule="auto"/>
        <w:jc w:val="both"/>
      </w:pPr>
    </w:p>
    <w:p w14:paraId="0D906EBB" w14:textId="77777777" w:rsidR="007D11DA" w:rsidRDefault="007D11DA" w:rsidP="005B7173">
      <w:pPr>
        <w:pStyle w:val="Odsekzoznamu"/>
        <w:numPr>
          <w:ilvl w:val="0"/>
          <w:numId w:val="88"/>
        </w:numPr>
        <w:tabs>
          <w:tab w:val="left" w:pos="1014"/>
        </w:tabs>
        <w:spacing w:line="288" w:lineRule="auto"/>
        <w:jc w:val="both"/>
      </w:pPr>
      <w:r>
        <w:lastRenderedPageBreak/>
        <w:t xml:space="preserve">postup vedúci k uzatvoreniu čiastkových zmlúv na základe rámcovej dohody. </w:t>
      </w:r>
    </w:p>
    <w:p w14:paraId="78F4BC85" w14:textId="0E6D01E5" w:rsidR="007D11DA" w:rsidRDefault="00670B6A" w:rsidP="007D11DA">
      <w:pPr>
        <w:tabs>
          <w:tab w:val="left" w:pos="1014"/>
        </w:tabs>
        <w:spacing w:before="120" w:after="120" w:line="288" w:lineRule="auto"/>
        <w:jc w:val="both"/>
      </w:pPr>
      <w:r w:rsidRPr="00670B6A">
        <w:t>Predmetom kontroly po podpise čiastkovej zmluvy s dodávateľom, vykonávanej Poskytovateľom sú:</w:t>
      </w:r>
    </w:p>
    <w:p w14:paraId="4707B9BA" w14:textId="6A49446F" w:rsidR="00670B6A" w:rsidRDefault="00670B6A" w:rsidP="005B7173">
      <w:pPr>
        <w:pStyle w:val="Odsekzoznamu"/>
        <w:numPr>
          <w:ilvl w:val="0"/>
          <w:numId w:val="112"/>
        </w:numPr>
        <w:tabs>
          <w:tab w:val="left" w:pos="1014"/>
        </w:tabs>
        <w:spacing w:before="120" w:after="120" w:line="288" w:lineRule="auto"/>
        <w:jc w:val="both"/>
      </w:pPr>
      <w:r w:rsidRPr="00670B6A">
        <w:t>čiastkové zmluvy (resp. objednávky) uzatvárané na základe rámcových dohôd s opätovným otváraním súťaže</w:t>
      </w:r>
      <w:r>
        <w:t>.</w:t>
      </w:r>
    </w:p>
    <w:p w14:paraId="5FF12A2F" w14:textId="2B51DB6C" w:rsidR="007D11DA" w:rsidRDefault="007D11DA" w:rsidP="007D11DA">
      <w:pPr>
        <w:tabs>
          <w:tab w:val="left" w:pos="1014"/>
        </w:tabs>
        <w:spacing w:before="120" w:after="120" w:line="288" w:lineRule="auto"/>
        <w:jc w:val="both"/>
      </w:pPr>
      <w:r>
        <w:t xml:space="preserve">Poskytovateľ vykoná kontrolu pred podpisom čiastkovej zmluvy v lehote 20 pracovných dní </w:t>
      </w:r>
      <w:r w:rsidR="00670B6A">
        <w:t>(podľa pravidiel druhej ex-</w:t>
      </w:r>
      <w:r w:rsidR="00670B6A" w:rsidRPr="00670B6A">
        <w:t>ante kontroly)</w:t>
      </w:r>
      <w:r w:rsidR="00721741" w:rsidRPr="00721741" w:rsidDel="00525654">
        <w:t>.</w:t>
      </w:r>
    </w:p>
    <w:p w14:paraId="7D8379AC" w14:textId="55B01AEF" w:rsidR="00721741" w:rsidRDefault="00670B6A" w:rsidP="00721741">
      <w:pPr>
        <w:tabs>
          <w:tab w:val="left" w:pos="1014"/>
        </w:tabs>
        <w:spacing w:before="120" w:after="120" w:line="288" w:lineRule="auto"/>
        <w:jc w:val="both"/>
      </w:pPr>
      <w:r>
        <w:rPr>
          <w:rFonts w:cs="Arial"/>
          <w:b/>
          <w:i/>
          <w:color w:val="FF0000"/>
          <w:szCs w:val="19"/>
        </w:rPr>
        <w:t xml:space="preserve">Povinnosť prijímateľa: </w:t>
      </w:r>
      <w:r w:rsidR="00721741" w:rsidRPr="00721741">
        <w:t xml:space="preserve">Pri druhej ex-ante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16BC6D0C" w14:textId="3E6E3DBE" w:rsidR="00670B6A" w:rsidRPr="00721741" w:rsidRDefault="00670B6A" w:rsidP="00721741">
      <w:pPr>
        <w:tabs>
          <w:tab w:val="left" w:pos="1014"/>
        </w:tabs>
        <w:spacing w:before="120" w:after="120" w:line="288" w:lineRule="auto"/>
        <w:jc w:val="both"/>
      </w:pPr>
      <w:r w:rsidRPr="00670B6A">
        <w:t>V prípade úpravy ustanovenia § 169 ods. 2 ZVO, na základe ktorej by sa na zákazky zadávané na základe rámcovej dohody nevzťahovala povinná kontrola ÚVO, táto povinnosť neplatí.</w:t>
      </w:r>
    </w:p>
    <w:p w14:paraId="41EC2E42" w14:textId="37DFABF4"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14:paraId="1CB76402" w14:textId="6330C7B1" w:rsidR="007D11DA" w:rsidRDefault="007D11DA" w:rsidP="007D11DA">
      <w:pPr>
        <w:tabs>
          <w:tab w:val="left" w:pos="1014"/>
        </w:tabs>
        <w:spacing w:before="120" w:after="120" w:line="288" w:lineRule="auto"/>
        <w:jc w:val="both"/>
      </w:pPr>
      <w:r>
        <w:t>Kontrolu po podpise čiastkovej zmluvy vykoná Poskytovateľ v lehote 7 pracovných dní</w:t>
      </w:r>
      <w:r w:rsidR="00670B6A">
        <w:t xml:space="preserve"> </w:t>
      </w:r>
      <w:r w:rsidR="00670B6A" w:rsidRPr="00670B6A">
        <w:t xml:space="preserve">(podľa pravidiel </w:t>
      </w:r>
      <w:r w:rsidR="00670B6A">
        <w:t>následnej ex-</w:t>
      </w:r>
      <w:r w:rsidR="00670B6A" w:rsidRPr="00670B6A">
        <w:t xml:space="preserve">post kontroly), resp. 20 pracovných dní </w:t>
      </w:r>
      <w:r w:rsidR="00670B6A">
        <w:t>(podľa pravidiel štandardnej ex-</w:t>
      </w:r>
      <w:r w:rsidR="00670B6A" w:rsidRPr="00670B6A">
        <w:t>post kontroly)</w:t>
      </w:r>
      <w:r>
        <w:t xml:space="preserve">. </w:t>
      </w:r>
    </w:p>
    <w:p w14:paraId="428465E3" w14:textId="77777777" w:rsidR="007D11DA" w:rsidRDefault="007D11DA" w:rsidP="007D11DA">
      <w:pPr>
        <w:tabs>
          <w:tab w:val="left" w:pos="1014"/>
        </w:tabs>
        <w:spacing w:before="120" w:after="120" w:line="288" w:lineRule="auto"/>
        <w:jc w:val="both"/>
      </w:pPr>
    </w:p>
    <w:p w14:paraId="6C45820A" w14:textId="589B79C0" w:rsidR="007D11DA" w:rsidRDefault="007D11DA" w:rsidP="005B7173">
      <w:pPr>
        <w:pStyle w:val="Odsekzoznamu"/>
        <w:numPr>
          <w:ilvl w:val="0"/>
          <w:numId w:val="106"/>
        </w:numPr>
        <w:spacing w:before="120" w:after="120" w:line="288" w:lineRule="auto"/>
        <w:ind w:left="426" w:hanging="349"/>
        <w:jc w:val="both"/>
      </w:pPr>
      <w:r w:rsidRPr="005E0D17">
        <w:rPr>
          <w:b/>
        </w:rPr>
        <w:t xml:space="preserve">Čiastková zmluva, ktorej hodnota je nižšia ako finančný limit </w:t>
      </w:r>
      <w:r w:rsidR="00721741" w:rsidRPr="005E0D17">
        <w:rPr>
          <w:b/>
        </w:rPr>
        <w:t>pre nadlimitnú zákazku v závislosti od typu obstarávajúceho subjektu a predmetu zákazky</w:t>
      </w:r>
    </w:p>
    <w:p w14:paraId="65C1708B" w14:textId="7E5B863D" w:rsidR="007D11DA" w:rsidRDefault="007D11DA" w:rsidP="007D11DA">
      <w:pPr>
        <w:tabs>
          <w:tab w:val="left" w:pos="1014"/>
        </w:tabs>
        <w:spacing w:before="120" w:after="120" w:line="288" w:lineRule="auto"/>
        <w:jc w:val="both"/>
      </w:pPr>
      <w:r>
        <w:t>Poskytovateľ kontroluje postup zadávania čiastkových zákaziek na základe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pričom táto čiastková zmluva je už platná a</w:t>
      </w:r>
      <w:r w:rsidR="00670B6A">
        <w:t> </w:t>
      </w:r>
      <w:r>
        <w:t>účinná</w:t>
      </w:r>
      <w:r w:rsidR="00670B6A">
        <w:t xml:space="preserve"> </w:t>
      </w:r>
      <w:r w:rsidR="00670B6A" w:rsidRPr="00670B6A">
        <w:t>(okrem prípadov, kedy je účinnosť zmluvy viazaná na odkladaciu podmienku, ktorá ešte nenastala)</w:t>
      </w:r>
      <w:r>
        <w:t xml:space="preserve">.  </w:t>
      </w:r>
    </w:p>
    <w:p w14:paraId="4907641B" w14:textId="1839C15B" w:rsidR="007D11DA" w:rsidRDefault="00670B6A" w:rsidP="007D11DA">
      <w:pPr>
        <w:tabs>
          <w:tab w:val="left" w:pos="1014"/>
        </w:tabs>
        <w:spacing w:before="120" w:after="120" w:line="288" w:lineRule="auto"/>
        <w:jc w:val="both"/>
      </w:pPr>
      <w:r w:rsidRPr="00670B6A">
        <w:t xml:space="preserve">Prijímateľ predkladá  poskytovateľovi kompletnú dokumentáciu zo zadávania čiastkovej zákazky na kontrolu cez ITMS 2014+ v súlade s pravidlami uvedenými pre štandardnú ex post kontrolu v bode c) tejto kapitoly. </w:t>
      </w:r>
      <w:r w:rsidR="007D11DA">
        <w:t xml:space="preserve">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p>
    <w:p w14:paraId="3B9830F5" w14:textId="7ABB88D0" w:rsidR="007D11DA" w:rsidRDefault="007D11DA" w:rsidP="007D11DA">
      <w:pPr>
        <w:tabs>
          <w:tab w:val="left" w:pos="1014"/>
        </w:tabs>
        <w:spacing w:before="120" w:after="120" w:line="288" w:lineRule="auto"/>
        <w:jc w:val="both"/>
      </w:pPr>
      <w:r>
        <w:t xml:space="preserve">Poskytovateľ vykoná túto kontrolu v lehote 20 pracovných dní </w:t>
      </w:r>
      <w:r w:rsidR="00670B6A">
        <w:t>(podľa pravidiel štandardnej ex-</w:t>
      </w:r>
      <w:r w:rsidR="00670B6A" w:rsidRPr="00670B6A">
        <w:t>post kontroly)</w:t>
      </w:r>
      <w:r>
        <w:t>.</w:t>
      </w:r>
    </w:p>
    <w:p w14:paraId="59FF4E45" w14:textId="77777777" w:rsidR="003F77E4" w:rsidRDefault="003F77E4" w:rsidP="007D11DA">
      <w:pPr>
        <w:tabs>
          <w:tab w:val="left" w:pos="1014"/>
        </w:tabs>
        <w:spacing w:before="120" w:after="120" w:line="288" w:lineRule="auto"/>
        <w:jc w:val="both"/>
      </w:pPr>
    </w:p>
    <w:p w14:paraId="5AC80C06" w14:textId="77777777" w:rsidR="003F77E4" w:rsidRPr="003F77E4" w:rsidRDefault="003F77E4" w:rsidP="005B7173">
      <w:pPr>
        <w:numPr>
          <w:ilvl w:val="0"/>
          <w:numId w:val="87"/>
        </w:numPr>
        <w:tabs>
          <w:tab w:val="left" w:pos="1014"/>
        </w:tabs>
        <w:spacing w:line="288" w:lineRule="auto"/>
        <w:jc w:val="both"/>
        <w:rPr>
          <w:b/>
        </w:rPr>
      </w:pPr>
      <w:r w:rsidRPr="003F77E4">
        <w:rPr>
          <w:b/>
        </w:rPr>
        <w:t>Dynamický nákupný systém</w:t>
      </w:r>
    </w:p>
    <w:p w14:paraId="65A1FBAD" w14:textId="77777777" w:rsidR="003F77E4" w:rsidRPr="003F77E4" w:rsidRDefault="003F77E4" w:rsidP="00852446">
      <w:pPr>
        <w:tabs>
          <w:tab w:val="left" w:pos="1014"/>
        </w:tabs>
        <w:spacing w:before="240" w:after="240" w:line="288" w:lineRule="auto"/>
        <w:jc w:val="both"/>
      </w:pPr>
      <w:r w:rsidRPr="003F77E4">
        <w:t>Na kontrolu/finančnú kontrolu DNS a zákaziek zadávaných v rámci DNS, sa primerane vzťahujú všeobecné ustanovenia k výkonu kontroly/finančnej kontroly verejného obstarávania podľa tejto príručky.</w:t>
      </w:r>
    </w:p>
    <w:p w14:paraId="63E71289" w14:textId="44FEF070" w:rsidR="003F77E4" w:rsidRPr="003F77E4" w:rsidRDefault="003F77E4" w:rsidP="00852446">
      <w:pPr>
        <w:tabs>
          <w:tab w:val="left" w:pos="1014"/>
        </w:tabs>
        <w:spacing w:before="240" w:after="240" w:line="288" w:lineRule="auto"/>
        <w:jc w:val="both"/>
      </w:pPr>
      <w:r w:rsidRPr="003F77E4">
        <w:t>Ak bude zriadenie DNS predmetom kontroly/finančnej kontroly zo strany poskytovateľa súčasne so zákazkou zadávanou v rámci DNS, poskytovateľ vykoná zároveň kontrolu zriadenia DNS podľa typu kontroly príslušného postupu zadávania zákazky uvedeného v kapitole 2.5.</w:t>
      </w:r>
      <w:r>
        <w:t>6</w:t>
      </w:r>
      <w:r w:rsidRPr="003F77E4">
        <w:t xml:space="preserve"> tejto príručky.</w:t>
      </w:r>
    </w:p>
    <w:p w14:paraId="63613A52" w14:textId="4E4596F9" w:rsidR="003F77E4" w:rsidRPr="003F77E4" w:rsidRDefault="003F77E4" w:rsidP="00852446">
      <w:pPr>
        <w:tabs>
          <w:tab w:val="left" w:pos="1014"/>
        </w:tabs>
        <w:spacing w:before="240" w:after="240" w:line="288" w:lineRule="auto"/>
        <w:jc w:val="both"/>
      </w:pPr>
      <w:r w:rsidRPr="003F77E4">
        <w:t>Pre aplikáciu správneho postupu pri výkone kontroly/finančnej kontroly verejného obstarávania je potrebné vychádzať z hodnoty zákazky zadávanej v rámci DNS, a následne postupovať primerane podľa kapitoly 2.5.</w:t>
      </w:r>
      <w:r>
        <w:t>6</w:t>
      </w:r>
      <w:r w:rsidRPr="003F77E4">
        <w:t>. tejto príručky.</w:t>
      </w:r>
    </w:p>
    <w:p w14:paraId="695BB81A" w14:textId="77777777" w:rsidR="003F77E4" w:rsidRDefault="003F77E4" w:rsidP="00852446">
      <w:pPr>
        <w:tabs>
          <w:tab w:val="left" w:pos="1014"/>
        </w:tabs>
        <w:spacing w:before="240" w:after="240" w:line="288" w:lineRule="auto"/>
        <w:jc w:val="both"/>
      </w:pPr>
      <w:r w:rsidRPr="003F77E4">
        <w:t>Pod pojmom „zmluvná hodnota zákazky“, sa tento účel rozumie skutočná hodnota zákazky v EUR bez DPH, ktorá bude/je predmetom zmluvy alebo objednávky.</w:t>
      </w:r>
    </w:p>
    <w:p w14:paraId="244529C6" w14:textId="7EB2AE95" w:rsidR="003F77E4" w:rsidRPr="003F77E4" w:rsidRDefault="003F77E4" w:rsidP="00852446">
      <w:pPr>
        <w:tabs>
          <w:tab w:val="left" w:pos="1014"/>
        </w:tabs>
        <w:spacing w:before="240" w:after="240" w:line="288" w:lineRule="auto"/>
        <w:jc w:val="both"/>
      </w:pPr>
      <w:r w:rsidRPr="003F77E4">
        <w:lastRenderedPageBreak/>
        <w:t>Predmetom kontroly/finančnej kontroly zákaziek zadávaných v rámci DNS je najmä kontrola súladu výzvy na predkladanie ponúk s oznámením o vyhlásení verejného obstarávania, súťažnými podkladmi a všeobecnými podmienkami používania DNS, ďalej kontrola postupu zadania zákazky v nadväznosti na § 60 a § 61 ZVO, s dôrazom na kontrolu postupu prijímateľa pri vyhodnotení predložených žiadostí o zaradenie do DNS a kontrolu vyhodnotenia ponúk podľa kritérií uvedených v oznámení o vyhlásení verejného obstarávania, prípadne spresnených vo výzve na predkladanie ponúk. Predmetom kontroly/finančnej kontroly je aj kontrola podpísania zmluvy oprávnenými osobami, ak sa vyžaduje písomná forma zmluvy, jej zverejnenie v súlade so zákonom č. 211/2000 Z. z. a pod.</w:t>
      </w:r>
    </w:p>
    <w:p w14:paraId="6934E183" w14:textId="77777777" w:rsidR="003F77E4" w:rsidRPr="003F77E4" w:rsidRDefault="003F77E4" w:rsidP="00852446">
      <w:pPr>
        <w:tabs>
          <w:tab w:val="left" w:pos="1014"/>
        </w:tabs>
        <w:spacing w:before="240" w:after="240" w:line="288" w:lineRule="auto"/>
        <w:jc w:val="both"/>
      </w:pPr>
      <w:r w:rsidRPr="003F77E4">
        <w:t>Prvá ex-ante kontrola sa v prípade kontroly/finančnej kontroly zákaziek zadávaných v rámci DNS nevykonáva.</w:t>
      </w:r>
    </w:p>
    <w:p w14:paraId="2CBC598C" w14:textId="77777777" w:rsidR="003F77E4" w:rsidRPr="003F77E4" w:rsidRDefault="003F77E4" w:rsidP="00852446">
      <w:pPr>
        <w:tabs>
          <w:tab w:val="left" w:pos="1014"/>
        </w:tabs>
        <w:spacing w:after="120" w:line="288" w:lineRule="auto"/>
        <w:jc w:val="both"/>
      </w:pPr>
    </w:p>
    <w:p w14:paraId="50C42C78" w14:textId="77777777" w:rsidR="003F77E4" w:rsidRPr="003F77E4" w:rsidRDefault="003F77E4" w:rsidP="005B7173">
      <w:pPr>
        <w:numPr>
          <w:ilvl w:val="0"/>
          <w:numId w:val="113"/>
        </w:numPr>
        <w:tabs>
          <w:tab w:val="left" w:pos="1014"/>
        </w:tabs>
        <w:spacing w:after="120" w:line="288" w:lineRule="auto"/>
        <w:jc w:val="both"/>
        <w:rPr>
          <w:b/>
        </w:rPr>
      </w:pPr>
      <w:r w:rsidRPr="003F77E4">
        <w:rPr>
          <w:b/>
        </w:rPr>
        <w:t>Zákazka zadávaná v rámci DNS, ktorej hodnota je rovnaká alebo vyššia ako finančný limit pre nadlimitnú zákazku v závislosti od typu obstarávajúceho subjektu a predmetu zákazky</w:t>
      </w:r>
    </w:p>
    <w:p w14:paraId="1E5CBF60" w14:textId="77777777" w:rsidR="003F77E4" w:rsidRPr="003F77E4" w:rsidRDefault="003F77E4" w:rsidP="00852446">
      <w:pPr>
        <w:tabs>
          <w:tab w:val="left" w:pos="1014"/>
        </w:tabs>
        <w:spacing w:before="240" w:after="120" w:line="288" w:lineRule="auto"/>
        <w:jc w:val="both"/>
      </w:pPr>
      <w:r w:rsidRPr="003F77E4">
        <w:t>Poskytovateľ kontroluje postup zadávania zákaziek v rámci DNS na základe dokumentácie predloženej prijímateľom vo fáze pred podpisom zmluvy (druhá ex-ante kontrola) aj po podpise zmluvy s úspešným uchádzačom</w:t>
      </w:r>
      <w:r w:rsidRPr="003F77E4" w:rsidDel="007925A7">
        <w:t xml:space="preserve"> </w:t>
      </w:r>
      <w:r w:rsidRPr="003F77E4">
        <w:t xml:space="preserve"> (následná ex-post kontrola).</w:t>
      </w:r>
    </w:p>
    <w:p w14:paraId="4A607F7D" w14:textId="77777777" w:rsidR="003F77E4" w:rsidRPr="003F77E4" w:rsidRDefault="003F77E4" w:rsidP="00852446">
      <w:pPr>
        <w:tabs>
          <w:tab w:val="left" w:pos="1014"/>
        </w:tabs>
        <w:spacing w:before="240" w:after="120" w:line="288" w:lineRule="auto"/>
        <w:jc w:val="both"/>
      </w:pPr>
      <w:r w:rsidRPr="003F77E4">
        <w:t>V prípadoch, ak bola zákazka v rámci DNS zadaná napr. ešte pred uzavretím zmluvy o poskytnutí NFP alebo z iných objektívnych dôvodov vyplývajúcich z tejto príručky, vykoná sa jej finančná kontrola ako štandardná ex-post kontrola.</w:t>
      </w:r>
    </w:p>
    <w:p w14:paraId="08DB5072" w14:textId="77777777" w:rsidR="003F77E4" w:rsidRPr="003F77E4" w:rsidRDefault="003F77E4" w:rsidP="00852446">
      <w:pPr>
        <w:tabs>
          <w:tab w:val="left" w:pos="1014"/>
        </w:tabs>
        <w:spacing w:before="240" w:after="120" w:line="288" w:lineRule="auto"/>
        <w:jc w:val="both"/>
      </w:pPr>
      <w:r w:rsidRPr="003F77E4">
        <w:t>Prijímateľ predkladá  poskytovateľovi kompletnú dokumentáciu zo zadávania zákaziek v rámci DNS na kontrolu cez ITMS 2014+ v súlade s pravidlami uvedenými pre druhú ex-ante kontrolu (v bode b) tejto kapitoly) a pre následnú ex post kontrolu (v bode d) tejto kapitoly).</w:t>
      </w:r>
    </w:p>
    <w:p w14:paraId="6E45FC42" w14:textId="77777777" w:rsidR="003F77E4" w:rsidRPr="003F77E4" w:rsidRDefault="003F77E4" w:rsidP="00852446">
      <w:pPr>
        <w:tabs>
          <w:tab w:val="left" w:pos="1014"/>
        </w:tabs>
        <w:spacing w:before="240" w:after="120" w:line="288" w:lineRule="auto"/>
        <w:jc w:val="both"/>
      </w:pPr>
      <w:r w:rsidRPr="003F77E4">
        <w:t>Na povinné preskúmanie úkonov kontrolovaného (prijímateľa) Úradom pre verejné obstarávanie podľa § 169 ods. 1 písm. b) v spojení s § 169 ods. 2 ZVO vo vzťahu k zákazkám zadávaným v rámci DNS, ktoré sú nadlimitnými zákazkami, v závislosti od typu obstarávajúceho subjektu a predmetu zákazky</w:t>
      </w:r>
      <w:r w:rsidRPr="003F77E4" w:rsidDel="00915E52">
        <w:t xml:space="preserve"> </w:t>
      </w:r>
      <w:r w:rsidRPr="003F77E4">
        <w:t>a sú financované čo aj z časti z prostriedkov Európskej únie, a to pred zadaním takejto zákazky v rámci DNS, sa aplikujú ustanovenia ZVO platné a účinné v čase vyhlásenia výzvy na predkladanie ponúk, na základe ktorej sa zadáva zákazka v rámci DNS.</w:t>
      </w:r>
    </w:p>
    <w:p w14:paraId="18F9CBF7" w14:textId="48B8C71F" w:rsidR="003F77E4" w:rsidRPr="003F77E4" w:rsidRDefault="003F77E4" w:rsidP="00852446">
      <w:pPr>
        <w:tabs>
          <w:tab w:val="left" w:pos="1014"/>
        </w:tabs>
        <w:spacing w:before="240" w:after="120" w:line="288" w:lineRule="auto"/>
        <w:jc w:val="both"/>
      </w:pPr>
      <w:r w:rsidRPr="003F77E4">
        <w:t>V súlade s pravidlami druhej ex ante kontroly (v kapitole 2.5.</w:t>
      </w:r>
      <w:r>
        <w:t>6</w:t>
      </w:r>
      <w:r w:rsidRPr="003F77E4">
        <w:t>. bod b)) prijímateľ predkladá dokumentáciu na kontrolu najskôr poskytovateľovi a podnet na výkon kontroly na Úrad pre verejné obstarávanie prijímateľ podáva až na základe vyzvania zo strany poskytovateľa. V prípade úpravy ustanovenia § 169 ods. 2 ZVO, na základe ktorej by sa na zákazky zadávané v rámci DNS nevzťahovala povinná kontrola ÚVO, poskytovateľ</w:t>
      </w:r>
      <w:r>
        <w:t xml:space="preserve"> vykoná druhú ex-</w:t>
      </w:r>
      <w:r w:rsidRPr="003F77E4">
        <w:t>ante kontrolu nadlimitnej zákazky a vydá návrh správy/správu z kontroly, pričom nevyzýva prijímateľa na podanie podnetu na ÚVO.</w:t>
      </w:r>
    </w:p>
    <w:p w14:paraId="5B27EB96" w14:textId="0503279B" w:rsidR="003F77E4" w:rsidRPr="003F77E4" w:rsidRDefault="003F77E4" w:rsidP="00852446">
      <w:pPr>
        <w:tabs>
          <w:tab w:val="left" w:pos="1014"/>
        </w:tabs>
        <w:spacing w:before="240" w:after="120" w:line="288" w:lineRule="auto"/>
        <w:jc w:val="both"/>
      </w:pPr>
      <w:r w:rsidRPr="003F77E4">
        <w:t>Poskytovateľ vykoná kontrolu pred podpisom zmluvy s úspešným uchádzačom v lehote 20 pracovných dní (podľa pravidiel druhej ex</w:t>
      </w:r>
      <w:r>
        <w:t>-</w:t>
      </w:r>
      <w:r w:rsidRPr="003F77E4">
        <w:t>ante kontroly).</w:t>
      </w:r>
    </w:p>
    <w:p w14:paraId="16C1A418" w14:textId="3CA6A5F7" w:rsidR="003F77E4" w:rsidRPr="003F77E4" w:rsidRDefault="003F77E4" w:rsidP="00852446">
      <w:pPr>
        <w:tabs>
          <w:tab w:val="left" w:pos="1014"/>
        </w:tabs>
        <w:spacing w:before="240" w:after="120" w:line="288" w:lineRule="auto"/>
        <w:jc w:val="both"/>
      </w:pPr>
      <w:r w:rsidRPr="003F77E4">
        <w:t>Poskytovateľ vykoná kontrolu po podpise zmluvy s úspešným uchádzačom v lehote 7 pracovných dní</w:t>
      </w:r>
      <w:r>
        <w:t xml:space="preserve"> (podľa pravidiel následnej ex-</w:t>
      </w:r>
      <w:r w:rsidRPr="003F77E4">
        <w:t xml:space="preserve">post kontroly), resp. 20 pracovných dní </w:t>
      </w:r>
      <w:r>
        <w:t>(podľa pravidiel štandardnej ex-</w:t>
      </w:r>
      <w:r w:rsidRPr="003F77E4">
        <w:t>post kontroly).</w:t>
      </w:r>
    </w:p>
    <w:p w14:paraId="1DC0F2DB" w14:textId="77777777" w:rsidR="003F77E4" w:rsidRPr="003F77E4" w:rsidRDefault="003F77E4" w:rsidP="00852446">
      <w:pPr>
        <w:tabs>
          <w:tab w:val="left" w:pos="1014"/>
        </w:tabs>
        <w:spacing w:before="240" w:after="120" w:line="288" w:lineRule="auto"/>
        <w:jc w:val="both"/>
      </w:pPr>
    </w:p>
    <w:p w14:paraId="0E316FA3" w14:textId="77777777" w:rsidR="003F77E4" w:rsidRPr="003F77E4" w:rsidRDefault="003F77E4" w:rsidP="005B7173">
      <w:pPr>
        <w:numPr>
          <w:ilvl w:val="0"/>
          <w:numId w:val="113"/>
        </w:numPr>
        <w:tabs>
          <w:tab w:val="left" w:pos="1014"/>
        </w:tabs>
        <w:spacing w:after="120" w:line="288" w:lineRule="auto"/>
        <w:jc w:val="both"/>
        <w:rPr>
          <w:b/>
        </w:rPr>
      </w:pPr>
      <w:r w:rsidRPr="003F77E4">
        <w:rPr>
          <w:b/>
        </w:rPr>
        <w:t>Zákazka zadávaná v rámci DNS, ktorej hodnota je nižšia ako finančný limit pre nadlimitnú zákazku v závislosti od typu obstarávajúceho subjektu a predmetu zákazky</w:t>
      </w:r>
    </w:p>
    <w:p w14:paraId="19947CE9" w14:textId="77777777" w:rsidR="003F77E4" w:rsidRPr="003F77E4" w:rsidRDefault="003F77E4" w:rsidP="00852446">
      <w:pPr>
        <w:tabs>
          <w:tab w:val="left" w:pos="1014"/>
        </w:tabs>
        <w:spacing w:after="120" w:line="288" w:lineRule="auto"/>
        <w:jc w:val="both"/>
      </w:pPr>
      <w:r w:rsidRPr="003F77E4">
        <w:t xml:space="preserve">Poskytovateľ kontroluje postup zadávania zákaziek v rámci DNS na základe dokumentácie predloženej prijímateľom vo fáze po uzatvorení čiastkovej zmluvy s dodávateľom (štandardná ex-post kontrola), pričom </w:t>
      </w:r>
      <w:r w:rsidRPr="003F77E4">
        <w:lastRenderedPageBreak/>
        <w:t xml:space="preserve">táto zmluva je už platná a účinná (okrem prípadov, kedy je účinnosť zmluvy viazaná na odkladaciu podmienku, ktorá ešte nenastala).  </w:t>
      </w:r>
    </w:p>
    <w:p w14:paraId="46B0F066" w14:textId="77777777" w:rsidR="003F77E4" w:rsidRPr="003F77E4" w:rsidRDefault="003F77E4" w:rsidP="00852446">
      <w:pPr>
        <w:tabs>
          <w:tab w:val="left" w:pos="1014"/>
        </w:tabs>
        <w:spacing w:after="120" w:line="288" w:lineRule="auto"/>
        <w:jc w:val="both"/>
      </w:pPr>
      <w:r w:rsidRPr="003F77E4">
        <w:t>Prijímateľ predkladá  poskytovateľovi kompletnú dokumentáciu zo zadávania zákaziek v rámci DNS na kontrolu cez ITMS 2014+ v súlade s pravidlami uvedenými pre štandardnú ex post kontrolu v bode c) tejto kapitoly.</w:t>
      </w:r>
    </w:p>
    <w:p w14:paraId="52FA7396" w14:textId="77777777" w:rsidR="003F77E4" w:rsidRPr="003F77E4" w:rsidRDefault="003F77E4" w:rsidP="00852446">
      <w:pPr>
        <w:tabs>
          <w:tab w:val="left" w:pos="1014"/>
        </w:tabs>
        <w:spacing w:after="120" w:line="288" w:lineRule="auto"/>
        <w:jc w:val="both"/>
      </w:pPr>
      <w:r w:rsidRPr="003F77E4">
        <w:t>Ak zmluvná hodnota zákazky zadanej v rámci DNS predstavuje z pohľadu finančného limitu zákazku s nízkou hodnotou podľa § 117 ZVO, môže prijímateľ predložiť dokumentáciu na kontrolu aj súčasne so ŽoP, ktorá obsahuje deklarované výdavky súvisiace so zadaním predmetnej zákazky.</w:t>
      </w:r>
    </w:p>
    <w:p w14:paraId="133F7788" w14:textId="77777777" w:rsidR="003F77E4" w:rsidRPr="003F77E4" w:rsidRDefault="003F77E4" w:rsidP="00852446">
      <w:pPr>
        <w:tabs>
          <w:tab w:val="left" w:pos="1014"/>
        </w:tabs>
        <w:spacing w:after="120" w:line="288" w:lineRule="auto"/>
        <w:jc w:val="both"/>
      </w:pPr>
      <w:r w:rsidRPr="003F77E4">
        <w:t>Poskytovateľ vykoná túto kontrolu v lehote 20 pracovných dní (podľa pravidiel štandardnej ex post kontroly).</w:t>
      </w:r>
    </w:p>
    <w:p w14:paraId="0AA72892" w14:textId="77777777" w:rsidR="007D11DA" w:rsidRDefault="007D11DA" w:rsidP="00963E0D">
      <w:pPr>
        <w:spacing w:before="120" w:after="120" w:line="288" w:lineRule="auto"/>
        <w:jc w:val="both"/>
        <w:rPr>
          <w:rFonts w:cs="Arial"/>
          <w:b/>
          <w:szCs w:val="19"/>
        </w:rPr>
      </w:pPr>
    </w:p>
    <w:p w14:paraId="7FE57AEA" w14:textId="3674CCB5" w:rsidR="00963E0D" w:rsidRPr="00963E0D" w:rsidRDefault="007D11DA" w:rsidP="007D11DA">
      <w:pPr>
        <w:spacing w:before="120" w:after="120" w:line="288" w:lineRule="auto"/>
        <w:jc w:val="both"/>
        <w:rPr>
          <w:rFonts w:cs="Arial"/>
          <w:b/>
          <w:szCs w:val="19"/>
        </w:rPr>
      </w:pPr>
      <w:r w:rsidRPr="00963E0D">
        <w:rPr>
          <w:rFonts w:cs="Arial"/>
          <w:b/>
          <w:szCs w:val="19"/>
        </w:rPr>
        <w:t>h)</w:t>
      </w:r>
      <w:r>
        <w:rPr>
          <w:rFonts w:cs="Arial"/>
          <w:b/>
          <w:szCs w:val="19"/>
        </w:rPr>
        <w:t xml:space="preserve"> </w:t>
      </w:r>
      <w:r w:rsidR="00963E0D" w:rsidRPr="00963E0D">
        <w:rPr>
          <w:rFonts w:cs="Arial"/>
          <w:b/>
          <w:szCs w:val="19"/>
        </w:rPr>
        <w:t xml:space="preserve">Kontrola verejného obstarávania, v rámci ktorého viacerí prijímatelia nadobúdajú tovary, práce </w:t>
      </w:r>
      <w:r>
        <w:rPr>
          <w:rFonts w:cs="Arial"/>
          <w:b/>
          <w:szCs w:val="19"/>
        </w:rPr>
        <w:t xml:space="preserve"> </w:t>
      </w:r>
      <w:r w:rsidR="00963E0D" w:rsidRPr="00963E0D">
        <w:rPr>
          <w:rFonts w:cs="Arial"/>
          <w:b/>
          <w:szCs w:val="19"/>
        </w:rPr>
        <w:t>alebo služby prostredníctvom centrálnej obstarávacej organizácie</w:t>
      </w:r>
    </w:p>
    <w:p w14:paraId="21A94F5B" w14:textId="01EC5C1F"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(t.j.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 xml:space="preserve">podľa </w:t>
      </w:r>
      <w:r w:rsidR="0070419D">
        <w:rPr>
          <w:rFonts w:cs="Arial"/>
          <w:szCs w:val="19"/>
        </w:rPr>
        <w:t xml:space="preserve">   </w:t>
      </w:r>
      <w:r w:rsidR="00672FF6" w:rsidRPr="00672FF6">
        <w:rPr>
          <w:rFonts w:cs="Arial"/>
          <w:szCs w:val="19"/>
        </w:rPr>
        <w:t>§</w:t>
      </w:r>
      <w:r w:rsidR="0070419D">
        <w:rPr>
          <w:rFonts w:cs="Arial"/>
          <w:szCs w:val="19"/>
        </w:rPr>
        <w:t xml:space="preserve"> </w:t>
      </w:r>
      <w:r w:rsidR="00672FF6" w:rsidRPr="00672FF6">
        <w:rPr>
          <w:rFonts w:cs="Arial"/>
          <w:szCs w:val="19"/>
        </w:rPr>
        <w:t>1</w:t>
      </w:r>
      <w:r w:rsidR="0070419D">
        <w:rPr>
          <w:rFonts w:cs="Arial"/>
          <w:szCs w:val="19"/>
        </w:rPr>
        <w:t>5</w:t>
      </w:r>
      <w:r w:rsidR="00672FF6" w:rsidRPr="00672FF6">
        <w:rPr>
          <w:rFonts w:cs="Arial"/>
          <w:szCs w:val="19"/>
        </w:rPr>
        <w:t xml:space="preserve"> ods. </w:t>
      </w:r>
      <w:r w:rsidR="0070419D">
        <w:rPr>
          <w:rFonts w:cs="Arial"/>
          <w:szCs w:val="19"/>
        </w:rPr>
        <w:t>2</w:t>
      </w:r>
      <w:r w:rsidR="00672FF6" w:rsidRPr="00672FF6">
        <w:rPr>
          <w:rFonts w:cs="Arial"/>
          <w:szCs w:val="19"/>
        </w:rPr>
        <w:t xml:space="preserve"> </w:t>
      </w:r>
      <w:r w:rsidR="00081D9F">
        <w:rPr>
          <w:rFonts w:cs="Arial"/>
          <w:szCs w:val="19"/>
        </w:rPr>
        <w:t>a ods. 4</w:t>
      </w:r>
      <w:r w:rsidR="00672FF6" w:rsidRPr="00672FF6">
        <w:rPr>
          <w:rFonts w:cs="Arial"/>
          <w:szCs w:val="19"/>
        </w:rPr>
        <w:t xml:space="preserve"> ZVO (ďalej aj „COO“)</w:t>
      </w:r>
      <w:r w:rsidRPr="00963E0D">
        <w:rPr>
          <w:rFonts w:cs="Arial"/>
          <w:szCs w:val="19"/>
        </w:rPr>
        <w:t>, pričom toto nadobúdanie, resp. obstarávanie sa týka toho istého VO</w:t>
      </w:r>
      <w:r w:rsidR="00EF596F">
        <w:rPr>
          <w:rFonts w:cs="Arial"/>
          <w:szCs w:val="19"/>
        </w:rPr>
        <w:t xml:space="preserve"> </w:t>
      </w:r>
      <w:r w:rsidR="00EF596F" w:rsidRPr="00EF596F">
        <w:rPr>
          <w:rFonts w:cs="Arial"/>
          <w:szCs w:val="19"/>
        </w:rPr>
        <w:t>a zároveň centrálne VO sa týka viacerých operačných programov a jednotlivé RO/SO, ktoré sú zároveň COO, nie sú tou istou právnickou osobou</w:t>
      </w:r>
      <w:r w:rsidR="00672FF6">
        <w:rPr>
          <w:rFonts w:cs="Arial"/>
          <w:szCs w:val="19"/>
        </w:rPr>
        <w:t>.</w:t>
      </w:r>
      <w:r w:rsidRPr="00963E0D">
        <w:rPr>
          <w:rFonts w:cs="Arial"/>
          <w:szCs w:val="19"/>
        </w:rPr>
        <w:t xml:space="preserve"> </w:t>
      </w:r>
    </w:p>
    <w:p w14:paraId="0A0F2433" w14:textId="4DA2E18A" w:rsidR="00EF596F" w:rsidRDefault="00EF596F" w:rsidP="00963E0D">
      <w:pPr>
        <w:spacing w:before="120" w:after="120" w:line="288" w:lineRule="auto"/>
        <w:jc w:val="both"/>
        <w:rPr>
          <w:rFonts w:cs="Arial"/>
          <w:szCs w:val="19"/>
        </w:rPr>
      </w:pPr>
      <w:r w:rsidRPr="00EF596F">
        <w:rPr>
          <w:rFonts w:cs="Arial"/>
          <w:szCs w:val="19"/>
        </w:rPr>
        <w:t xml:space="preserve">V prípade, že centrálne VO je </w:t>
      </w:r>
      <w:r w:rsidR="003F77E4">
        <w:rPr>
          <w:rFonts w:cs="Arial"/>
          <w:szCs w:val="19"/>
        </w:rPr>
        <w:t>realizované nadlimitným postupom</w:t>
      </w:r>
      <w:r w:rsidRPr="00EF596F">
        <w:rPr>
          <w:rFonts w:cs="Arial"/>
          <w:szCs w:val="19"/>
        </w:rPr>
        <w:t xml:space="preserve">, COO, prostredníctvom ktorej prijímateľ nadobúda, resp. obstaráva tovary, stavebné práce alebo služby podľa prvého odseku tejto podkapitoly príručky (písm. </w:t>
      </w:r>
      <w:r w:rsidR="00D11BA9">
        <w:rPr>
          <w:rFonts w:cs="Arial"/>
          <w:szCs w:val="19"/>
        </w:rPr>
        <w:t>h</w:t>
      </w:r>
      <w:r w:rsidRPr="00EF596F">
        <w:rPr>
          <w:rFonts w:cs="Arial"/>
          <w:szCs w:val="19"/>
        </w:rPr>
        <w:t xml:space="preserve">)) alebo dotknutý poskytovateľ, ak je rovnakou právnickou osobou ako COO, predloží pripravované centrálne VO na ÚVO za účelom výkonu ex ante posúdenia podľa § 168 ZVO.  </w:t>
      </w:r>
    </w:p>
    <w:p w14:paraId="784E5A38" w14:textId="46A10063" w:rsidR="00D11BA9" w:rsidRDefault="00D11BA9" w:rsidP="00EF596F">
      <w:pPr>
        <w:spacing w:before="120" w:after="120" w:line="288" w:lineRule="auto"/>
        <w:jc w:val="both"/>
        <w:rPr>
          <w:rFonts w:cs="Arial"/>
          <w:szCs w:val="19"/>
        </w:rPr>
      </w:pPr>
      <w:r w:rsidRPr="00D11BA9">
        <w:rPr>
          <w:rFonts w:cs="Arial"/>
          <w:szCs w:val="19"/>
        </w:rPr>
        <w:t>V prípade, že relevantné centrálne VO, ktoré identifikuje prijímateľ a úmysel čerpať z neho oznámi včas poskytovateľovi a COO, je realizované nadlimitným postupom, COO alebo poskytovateľ, ktorý je rovnakou právnickou osobou ako COO, zašle podnet na výkon kontroly na ÚVO podľa § 169 ods. 1 písm. b) v spojení s § 169 ods. 2 ZVO vo fáze pred uzavretím zmluvy, koncesnej zmluvy alebo rámcovej dohody, pred ukončením súťaže návrhov, pred zadaním zákazky na základe rámcovej dohody alebo pred ukončením postupu inovatívneho partnerstva.</w:t>
      </w:r>
    </w:p>
    <w:p w14:paraId="365B4EDD" w14:textId="77777777" w:rsidR="00D11BA9" w:rsidRPr="00D11BA9" w:rsidRDefault="00D11BA9" w:rsidP="00D11BA9">
      <w:pPr>
        <w:spacing w:before="120" w:after="120" w:line="288" w:lineRule="auto"/>
        <w:jc w:val="both"/>
        <w:rPr>
          <w:rFonts w:cs="Arial"/>
          <w:szCs w:val="19"/>
        </w:rPr>
      </w:pPr>
      <w:r w:rsidRPr="00D11BA9">
        <w:rPr>
          <w:rFonts w:cs="Arial"/>
          <w:szCs w:val="19"/>
        </w:rPr>
        <w:t>Poskytovateľ vo fáze pred podpisom zmluvy vykoná finančnú kontrolu iba vo väzbe na čiastkovú zmluvu, uzavretú na základe rámcovej dohody z pohľadu dodržania podmienok na uzavretie čiastkovej zmluvy a dodržania pravidiel hospodárnosti, pokiaľ je zmluvnou stranou čiastkovej zmluvy jeho prijímateľ a pokiaľ je hodnota čiastkovej zmluvy vo finančnom limite nadlimitnej zákazky. Povinnosti prijímateľa týkajúce sa finančnej kontroly čiastkových zákaziek zadávaných na základe rámcovej dohody, ktorá je výsledkom centrálneho VO, sa v kontexte vyššie uvedených špecifík  aplikujú podľa kapitoly 2.5.1 písm. g)  tejto príručky.</w:t>
      </w:r>
    </w:p>
    <w:p w14:paraId="2A593913" w14:textId="318D6C70" w:rsidR="00D11BA9" w:rsidRDefault="00D11BA9" w:rsidP="00EF596F">
      <w:pPr>
        <w:spacing w:before="120" w:after="120" w:line="288" w:lineRule="auto"/>
        <w:jc w:val="both"/>
        <w:rPr>
          <w:rFonts w:cs="Arial"/>
          <w:szCs w:val="19"/>
        </w:rPr>
      </w:pPr>
      <w:r w:rsidRPr="00D11BA9">
        <w:rPr>
          <w:rFonts w:cs="Arial"/>
          <w:szCs w:val="19"/>
        </w:rPr>
        <w:t xml:space="preserve">Štandardnú </w:t>
      </w:r>
      <w:r>
        <w:rPr>
          <w:rFonts w:cs="Arial"/>
          <w:szCs w:val="19"/>
        </w:rPr>
        <w:t>ex-</w:t>
      </w:r>
      <w:r w:rsidRPr="00D11BA9">
        <w:rPr>
          <w:rFonts w:cs="Arial"/>
          <w:szCs w:val="19"/>
        </w:rPr>
        <w:t>post kontrolu vykonávajú všetci poskytovatelia, ktorých prijímatelia sú účastníkmi rámcovej dohody, pričom postupujú analogicky ku  kapitole 2.5.</w:t>
      </w:r>
      <w:r>
        <w:rPr>
          <w:rFonts w:cs="Arial"/>
          <w:szCs w:val="19"/>
        </w:rPr>
        <w:t>6</w:t>
      </w:r>
      <w:r w:rsidRPr="00D11BA9">
        <w:rPr>
          <w:rFonts w:cs="Arial"/>
          <w:szCs w:val="19"/>
        </w:rPr>
        <w:t xml:space="preserve"> písm. c). Poskytovateľ, ktorý ako prvý ukončí štandardnú ex post kontrolu centrálneho VO realizovaného COO, informuje ostatných poskytovateľov o tejto skutočnosti. V prípade, že poskytovatelia, ktorých prijímatelia sú účastníkmi rámcovej dohody, identifikujú nedostatky s vplyvom alebo možným vplyvom na výsledok VO, uskutoční sa stretnutie týchto poskytovateľov, pričom pre tieto účely je možné využiť aj zasadnutie  Koordinačného výboru pre spoluprácu pri kontrole VO. Výsledkom stretnutia poskytovateľov, resp. zasadnutia Koordinačného výboru pre spoluprácu pri kontrole VO bude vzájomná dohoda o ďalšom postupe, ktorá bude predstavovať podklad pre záver o pripustení financovania verejného obstarávania v plnom rozsahu, o pripustení do financovania s finančnou opravou alebo nepripustení do financovania v plnom rozsahu.</w:t>
      </w:r>
    </w:p>
    <w:p w14:paraId="494C7487" w14:textId="151F2B06" w:rsidR="00D11BA9" w:rsidRDefault="00D11BA9" w:rsidP="00EF596F">
      <w:pPr>
        <w:spacing w:before="120" w:after="120" w:line="288" w:lineRule="auto"/>
        <w:jc w:val="both"/>
        <w:rPr>
          <w:rFonts w:cs="Arial"/>
          <w:szCs w:val="19"/>
        </w:rPr>
      </w:pPr>
      <w:r w:rsidRPr="00D11BA9">
        <w:rPr>
          <w:rFonts w:cs="Arial"/>
          <w:szCs w:val="19"/>
        </w:rPr>
        <w:t>Poskytovateľ zároveň informuje ostatných poskytovateľov, OA a CO o identifikovaní nedostatkov s vplyvom alebo možným vplyvom na výsledok VO prostredníctvom ITMS 2014+, nakoľko má poskytovateľ povinnosť evidovať každú kontrolu VO, a to spôsobom, že všetky kontroly čiastkových zákaziek zadávaných na základe rámcovej dohody sú evidované pod jedným objektom v ITMS 2014+, čo zabezpečí informovanosť ostatných poskytovateľov o ďalších prebiehajúcich kontrolách a ich záveroch.</w:t>
      </w:r>
    </w:p>
    <w:p w14:paraId="3E7E72FD" w14:textId="77777777" w:rsidR="00963E0D" w:rsidRPr="00963E0D" w:rsidRDefault="00963E0D" w:rsidP="00963E0D">
      <w:pPr>
        <w:spacing w:before="120" w:after="120" w:line="288" w:lineRule="auto"/>
        <w:jc w:val="both"/>
        <w:rPr>
          <w:rFonts w:cs="Arial"/>
          <w:szCs w:val="19"/>
        </w:rPr>
      </w:pPr>
    </w:p>
    <w:p w14:paraId="421396C5" w14:textId="048BD47F" w:rsidR="00D11BA9" w:rsidRPr="00D11BA9" w:rsidRDefault="007D11DA" w:rsidP="00D11BA9">
      <w:pPr>
        <w:spacing w:before="120" w:after="120" w:line="288" w:lineRule="auto"/>
        <w:jc w:val="both"/>
        <w:rPr>
          <w:rFonts w:cs="Arial"/>
          <w:b/>
          <w:i/>
          <w:szCs w:val="19"/>
        </w:rPr>
      </w:pPr>
      <w:r>
        <w:rPr>
          <w:rFonts w:cs="Arial"/>
          <w:b/>
          <w:szCs w:val="19"/>
        </w:rPr>
        <w:t>i</w:t>
      </w:r>
      <w:r w:rsidR="00963E0D" w:rsidRPr="00963E0D">
        <w:rPr>
          <w:rFonts w:cs="Arial"/>
          <w:b/>
          <w:szCs w:val="19"/>
        </w:rPr>
        <w:t xml:space="preserve">) Kontrola VO v rámci schvaľovacieho procesu ŽoNFP </w:t>
      </w:r>
      <w:r w:rsidR="00963E0D" w:rsidRPr="00963E0D">
        <w:rPr>
          <w:rFonts w:cs="Arial"/>
          <w:szCs w:val="19"/>
        </w:rPr>
        <w:t xml:space="preserve"> </w:t>
      </w:r>
      <w:r w:rsidR="00963E0D" w:rsidRPr="00963E0D">
        <w:rPr>
          <w:rFonts w:cs="Arial"/>
          <w:b/>
          <w:szCs w:val="19"/>
        </w:rPr>
        <w:t>alebo hodnotenia národného projektu</w:t>
      </w:r>
      <w:r w:rsidR="00D11BA9" w:rsidRPr="00D11BA9">
        <w:rPr>
          <w:rFonts w:cs="Arial"/>
          <w:b/>
          <w:i/>
          <w:szCs w:val="19"/>
        </w:rPr>
        <w:t xml:space="preserve"> alebo po ukončení schvaľovacieho procesu ŽoNFP a súčasne pred podpisom zmluvy o NFP</w:t>
      </w:r>
    </w:p>
    <w:p w14:paraId="23CC2F85" w14:textId="40E09D24" w:rsidR="00525654" w:rsidRPr="00525654" w:rsidRDefault="00963E0D" w:rsidP="00525654">
      <w:pPr>
        <w:spacing w:before="120" w:after="120" w:line="288" w:lineRule="auto"/>
        <w:jc w:val="both"/>
        <w:rPr>
          <w:rFonts w:cs="Arial"/>
          <w:szCs w:val="19"/>
        </w:rPr>
      </w:pPr>
      <w:r w:rsidRPr="00963E0D">
        <w:rPr>
          <w:rFonts w:cs="Arial"/>
          <w:szCs w:val="19"/>
        </w:rPr>
        <w:t xml:space="preserve">Poskytovateľ </w:t>
      </w:r>
      <w:r w:rsidR="006B360C">
        <w:rPr>
          <w:rFonts w:cs="Arial"/>
          <w:szCs w:val="19"/>
        </w:rPr>
        <w:t xml:space="preserve">môže </w:t>
      </w:r>
      <w:r w:rsidRPr="00963E0D">
        <w:rPr>
          <w:rFonts w:cs="Arial"/>
          <w:szCs w:val="19"/>
        </w:rPr>
        <w:t>vykonáva</w:t>
      </w:r>
      <w:r w:rsidR="006B360C">
        <w:rPr>
          <w:rFonts w:cs="Arial"/>
          <w:szCs w:val="19"/>
        </w:rPr>
        <w:t>ť</w:t>
      </w:r>
      <w:r w:rsidRPr="00963E0D">
        <w:rPr>
          <w:rFonts w:cs="Arial"/>
          <w:szCs w:val="19"/>
        </w:rPr>
        <w:t xml:space="preserve"> kontrolu VO v rámci schvaľovacieho procesu ŽoNFP alebo hodnotenia NP v prípade, ak poskytovateľ uvedie v rámci výzvy alebo záväzných podmienok ako podmienku poskytnutia príspevku</w:t>
      </w:r>
      <w:r w:rsidR="00525654" w:rsidRPr="00525654">
        <w:rPr>
          <w:rFonts w:cs="Arial"/>
          <w:szCs w:val="19"/>
        </w:rPr>
        <w:t xml:space="preserve">, aby žiadateľ mal v čase predloženia ŽoNFP ukončené VO (vo fáze po podpise zmluvy s úspešným uchádzačom), alebo aby žiadateľ mal v čase predloženia ŽoNFP verejné obstarávanie vo fáze pred podpisom zmluvy s úspešným uchádzačom (po vyhodnotení ponúk a po ukončení všetkých revíznych postupov). V tomto prípade je súčasťou výzvy aj informácia, že v schvaľovacom procese ŽoNFP bude vykonaná aj kontrola VO. Pre tento typ kontroly sa primerane použijú ustanovenia kapitoly 2.5.6. písm. b) o druhej ex ante kontrole a kapitoly 2.5.6. písm. c) o štandardnej ex post kontrole. </w:t>
      </w:r>
      <w:r w:rsidR="00D11BA9" w:rsidRPr="00D11BA9">
        <w:rPr>
          <w:rFonts w:cs="Arial"/>
          <w:szCs w:val="19"/>
        </w:rPr>
        <w:t xml:space="preserve"> Po podpise zmluvy o NFP poskytovateľ vykoná administratívnu finančnú kontrolu VO podľa § 8 zákona o finančnej kontrole s ohľadom na fázu, v akom sa predmetné VO nachádza v čase zaslania dokumentácie na kontrolu. Ak je postup zadávania zákazky vo fáze pred podpisom zmluvy s úspešným uchádzačom, poskytovateľ vykoná administratívnu finančnú kontrolu ako druhú ex-ante kontrolu - primerane použijú ustanovenia kapitoly 2.5.</w:t>
      </w:r>
      <w:r w:rsidR="00D11BA9">
        <w:rPr>
          <w:rFonts w:cs="Arial"/>
          <w:szCs w:val="19"/>
        </w:rPr>
        <w:t>6. písm. b) o druhej ex-</w:t>
      </w:r>
      <w:r w:rsidR="00D11BA9" w:rsidRPr="00D11BA9">
        <w:rPr>
          <w:rFonts w:cs="Arial"/>
          <w:szCs w:val="19"/>
        </w:rPr>
        <w:t>ante kontrole. Ak je postup zadávania zákazky vo fáze po podpise zmluvy s úspešným uchádzačom, poskytovateľ vykoná štandardnú ex-post kontrolu - 2.5.</w:t>
      </w:r>
      <w:r w:rsidR="00D11BA9">
        <w:rPr>
          <w:rFonts w:cs="Arial"/>
          <w:szCs w:val="19"/>
        </w:rPr>
        <w:t>6. písm. c) o štandardnej ex-</w:t>
      </w:r>
      <w:r w:rsidR="00D11BA9" w:rsidRPr="00D11BA9">
        <w:rPr>
          <w:rFonts w:cs="Arial"/>
          <w:szCs w:val="19"/>
        </w:rPr>
        <w:t xml:space="preserve">post kontrole. V rámci výkonu administratívnej finančnej kontroly môže </w:t>
      </w:r>
      <w:r w:rsidR="00D11BA9">
        <w:rPr>
          <w:rFonts w:cs="Arial"/>
          <w:szCs w:val="19"/>
        </w:rPr>
        <w:t>poskytovateľ</w:t>
      </w:r>
      <w:r w:rsidR="00D11BA9" w:rsidRPr="00D11BA9">
        <w:rPr>
          <w:rFonts w:cs="Arial"/>
          <w:szCs w:val="19"/>
        </w:rPr>
        <w:t xml:space="preserve"> zohľadniť závery z predchádzajúcej kontroly vykonanej pred podpisom zmluvy o NFP</w:t>
      </w:r>
    </w:p>
    <w:p w14:paraId="7E687725" w14:textId="72CAEE64" w:rsidR="00963E0D" w:rsidRPr="00963E0D" w:rsidRDefault="00525654" w:rsidP="00525654">
      <w:pPr>
        <w:spacing w:before="120" w:after="120" w:line="288" w:lineRule="auto"/>
        <w:jc w:val="both"/>
        <w:rPr>
          <w:rFonts w:cs="Arial"/>
          <w:szCs w:val="19"/>
        </w:rPr>
      </w:pPr>
      <w:r w:rsidRPr="00525654">
        <w:rPr>
          <w:rFonts w:cs="Arial"/>
          <w:szCs w:val="19"/>
        </w:rPr>
        <w:t>Poskytovateľ môže stanoviť podmienku poskytnutia príspevku aj takým spôsobom, aby žiadateľ mal v čase predloženia ŽoNFP ukončené verejné obstarávanie alebo verejné obstarávanie vo fáze pred podpisom zmluvy s úspešným uchádzačom (o čom rovnako informuje v rámci výzvy), ale kontrola VO bude vykonaná po ukončení schvaľovacieho procesu ŽoNFP a súčasne pred uzatvorením zmluvy o NFP a na základe výsledku kontroly VO následne pristúpi poskytovateľ k uzatvoreniu, resp. neuzatvoreniu Zmluvy o NFP. Rozhodnutie o schválení žiadosti o NFP by obsahovalo odkladaciu podmienku, podľa ktorej by nadobudlo účinnosť v prípade kladného výsledku základnej finančnej kontroly VO, t. j. neboli by identifikované zistenia, ktoré mali alebo mohli mať vplyv na výsledok VO, a to dňom vydania</w:t>
      </w:r>
      <w:r w:rsidR="00D11BA9" w:rsidRPr="00D11BA9">
        <w:rPr>
          <w:rFonts w:cs="Arial"/>
          <w:szCs w:val="19"/>
        </w:rPr>
        <w:t xml:space="preserve"> výstupu, ktorý môže mať formu</w:t>
      </w:r>
      <w:r w:rsidRPr="00525654">
        <w:rPr>
          <w:rFonts w:cs="Arial"/>
          <w:szCs w:val="19"/>
        </w:rPr>
        <w:t xml:space="preserve"> správy z</w:t>
      </w:r>
      <w:r w:rsidR="00D11BA9">
        <w:rPr>
          <w:rFonts w:cs="Arial"/>
          <w:szCs w:val="19"/>
        </w:rPr>
        <w:t> </w:t>
      </w:r>
      <w:r w:rsidRPr="00525654">
        <w:rPr>
          <w:rFonts w:cs="Arial"/>
          <w:szCs w:val="19"/>
        </w:rPr>
        <w:t>kontroly</w:t>
      </w:r>
      <w:r w:rsidR="00D11BA9">
        <w:rPr>
          <w:rFonts w:cs="Arial"/>
          <w:szCs w:val="19"/>
        </w:rPr>
        <w:t xml:space="preserve"> </w:t>
      </w:r>
      <w:r w:rsidR="00D11BA9" w:rsidRPr="00D11BA9">
        <w:rPr>
          <w:rFonts w:cs="Arial"/>
          <w:szCs w:val="19"/>
        </w:rPr>
        <w:t>(nejde o správu z kontroly podľa zákona o finančnej kontrole)</w:t>
      </w:r>
      <w:r w:rsidRPr="00525654">
        <w:rPr>
          <w:rFonts w:cs="Arial"/>
          <w:szCs w:val="19"/>
        </w:rPr>
        <w:t xml:space="preserve">. Podmienkou na predloženie návrhu Zmluvy o NFP úspešnému žiadateľovi by bolo tiež predloženie údajov potrebných na vypracovanie návrhu zmluvy o NFP v lehote určenej riadiacim orgánom. Pre tento typ kontroly sa primerane použijú ustanovenia kapitoly 2.5.6. písm. b) o druhej ex ante kontrole a kapitoly 2.5.6. písm. c) o štandardnej ex post kontrole, ak ods. 2 neurčuje inak. </w:t>
      </w:r>
      <w:r w:rsidR="00D11BA9" w:rsidRPr="00D11BA9">
        <w:rPr>
          <w:rFonts w:cs="Arial"/>
          <w:szCs w:val="19"/>
        </w:rPr>
        <w:t>Po podpise zmluvy o NFP poskytovateľ vykoná administratívnu finančnú kontrolu VO podľa § 8 zákona o finančnej kontrole s ohľadom na fázu, v akej sa predmetné VO nachádza. Ak je postup zadávania zákazky vo fáze pred podpisom zmluvy s úspešným uchádzačom, poskytovateľ vykoná administratívnu finančnú kontrolu ako druhú ex-ante kontrolu, ak je postup zadávania zákazky vo fáze po podpise zmluvy s úspešným uchádzačom, poskytovateľ vykoná štandardnú ex</w:t>
      </w:r>
      <w:r w:rsidR="00D11BA9">
        <w:rPr>
          <w:rFonts w:cs="Arial"/>
          <w:szCs w:val="19"/>
        </w:rPr>
        <w:t>-</w:t>
      </w:r>
      <w:r w:rsidR="00D11BA9" w:rsidRPr="00D11BA9">
        <w:rPr>
          <w:rFonts w:cs="Arial"/>
          <w:szCs w:val="19"/>
        </w:rPr>
        <w:t>post kontrolu. V rámci výkonu kontroly VO môže poskytovateľ zohľadniť závery z predchádzajúcej kontroly vykonanej pred podpisom zmluvy o NFP.</w:t>
      </w:r>
    </w:p>
    <w:p w14:paraId="08AFB650" w14:textId="42C4B321" w:rsidR="00963E0D" w:rsidRPr="00963E0D" w:rsidRDefault="00525654" w:rsidP="00963E0D">
      <w:pPr>
        <w:spacing w:before="120" w:after="120" w:line="288" w:lineRule="auto"/>
        <w:jc w:val="both"/>
        <w:rPr>
          <w:rFonts w:cs="Arial"/>
          <w:szCs w:val="19"/>
        </w:rPr>
      </w:pPr>
      <w:r w:rsidRPr="00525654">
        <w:rPr>
          <w:rFonts w:cs="Arial"/>
          <w:szCs w:val="19"/>
        </w:rPr>
        <w:t>V prípadoch uvedených v</w:t>
      </w:r>
      <w:r w:rsidR="008C41FE">
        <w:rPr>
          <w:rFonts w:cs="Arial"/>
          <w:szCs w:val="19"/>
        </w:rPr>
        <w:t xml:space="preserve"> </w:t>
      </w:r>
      <w:hyperlink w:anchor="kapitola_33727_ods_1" w:history="1">
        <w:r w:rsidR="008C41FE" w:rsidRPr="00525654">
          <w:rPr>
            <w:rStyle w:val="Hypertextovprepojenie"/>
            <w:rFonts w:cs="Arial"/>
            <w:szCs w:val="19"/>
          </w:rPr>
          <w:t>ods. 1 a ods. 2</w:t>
        </w:r>
      </w:hyperlink>
      <w:r w:rsidR="00963E0D" w:rsidRPr="00963E0D">
        <w:rPr>
          <w:rFonts w:cs="Arial"/>
          <w:szCs w:val="19"/>
        </w:rPr>
        <w:t xml:space="preserve"> poskytovateľ definuje podmienku poskytnutia príspevku výlučne na VO, ktorých hodnota v zmysle výsledku VO predstavuje minimálne 30 % z celkovej požadovanej hodnoty NFP. Pri VO, ktoré nebudú dosahovať túto hodnotu, nie je žiadateľ povinný mať </w:t>
      </w:r>
      <w:r w:rsidRPr="00525654">
        <w:rPr>
          <w:rFonts w:cs="Arial"/>
          <w:szCs w:val="19"/>
        </w:rPr>
        <w:t>ukončené VO alebo VO pred podpisom zmluvy s úspešným uchádzačom</w:t>
      </w:r>
      <w:r w:rsidR="00963E0D" w:rsidRPr="00963E0D">
        <w:rPr>
          <w:rFonts w:cs="Arial"/>
          <w:szCs w:val="19"/>
        </w:rPr>
        <w:t xml:space="preserve"> už v čase predkladania NP a pri týchto VO bude vykonaná kontrola až po podpise </w:t>
      </w:r>
      <w:r w:rsidR="006A58DC">
        <w:rPr>
          <w:rFonts w:cs="Arial"/>
          <w:szCs w:val="19"/>
        </w:rPr>
        <w:t>z</w:t>
      </w:r>
      <w:r w:rsidR="00963E0D" w:rsidRPr="00963E0D">
        <w:rPr>
          <w:rFonts w:cs="Arial"/>
          <w:szCs w:val="19"/>
        </w:rPr>
        <w:t xml:space="preserve">mluvy o NFP alebo vydaní rozhodnutia o schválení 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aplikuje poskytovateľ analogicky v zmysle postupov uvedených v jednotlivých písmenách a) až g) kapitoly 2.5.6  Typy </w:t>
      </w:r>
      <w:r w:rsidR="00E911B7">
        <w:rPr>
          <w:rFonts w:cs="Arial"/>
          <w:szCs w:val="19"/>
        </w:rPr>
        <w:t xml:space="preserve">finančnej </w:t>
      </w:r>
      <w:r w:rsidR="00963E0D" w:rsidRPr="00963E0D">
        <w:rPr>
          <w:rFonts w:cs="Arial"/>
          <w:szCs w:val="19"/>
        </w:rPr>
        <w:t>kontroly VO.</w:t>
      </w:r>
    </w:p>
    <w:p w14:paraId="57F1D5E1"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Predmetom v rámci overenia podmienky poskytnutia príspevku týkajúcej sa VO musí byť aj kontrola vecného súladu predmetu obstarávania, návrhu zmluvných podmienok a iných údajov s predloženým projektom. </w:t>
      </w:r>
    </w:p>
    <w:p w14:paraId="3FD27BB4" w14:textId="77777777" w:rsidR="00525654" w:rsidRPr="00525654" w:rsidRDefault="00525654" w:rsidP="00525654">
      <w:pPr>
        <w:spacing w:before="120" w:after="120" w:line="288" w:lineRule="auto"/>
        <w:jc w:val="both"/>
        <w:rPr>
          <w:rFonts w:cs="Arial"/>
          <w:szCs w:val="19"/>
        </w:rPr>
      </w:pPr>
      <w:r w:rsidRPr="00525654">
        <w:rPr>
          <w:rFonts w:cs="Arial"/>
          <w:szCs w:val="19"/>
        </w:rPr>
        <w:lastRenderedPageBreak/>
        <w:t xml:space="preserve">Žiadateľ predkladá v rámci konania o ŽoNFP verejné obstarávanie vo fáze po podpise zmluvy s úspešným uchádzačom </w:t>
      </w:r>
      <w:r w:rsidRPr="00525654">
        <w:rPr>
          <w:rFonts w:cs="Arial"/>
          <w:b/>
          <w:szCs w:val="19"/>
        </w:rPr>
        <w:t>po nadobudnutí  platnosti tejto zmluvy</w:t>
      </w:r>
      <w:r w:rsidRPr="00525654">
        <w:rPr>
          <w:rFonts w:cs="Arial"/>
          <w:szCs w:val="19"/>
        </w:rPr>
        <w:t>, vrátane všetkých dodatkov k tejto zmluve, resp. vo fáze pred podpisom zmluvy s úspešným uchádzačom po vyhodnotení ponúk a ukončení všetkých revíznych postupov, a to ako súčasť povinných príloh ŽoNFP.</w:t>
      </w:r>
    </w:p>
    <w:p w14:paraId="6A162282" w14:textId="0130B059" w:rsidR="00963E0D" w:rsidRPr="00963E0D" w:rsidRDefault="00963E0D" w:rsidP="00963E0D">
      <w:pPr>
        <w:spacing w:before="120" w:after="120" w:line="288" w:lineRule="auto"/>
        <w:jc w:val="both"/>
        <w:rPr>
          <w:rFonts w:cs="Arial"/>
          <w:szCs w:val="19"/>
        </w:rPr>
      </w:pPr>
      <w:r w:rsidRPr="00963E0D">
        <w:rPr>
          <w:rFonts w:cs="Arial"/>
          <w:szCs w:val="19"/>
        </w:rPr>
        <w:t>Závery kontroly prenesie poskytovateľ do výsledku posúdenia ŽoNFP</w:t>
      </w:r>
      <w:r w:rsidR="00525654">
        <w:rPr>
          <w:rFonts w:cs="Arial"/>
          <w:szCs w:val="19"/>
        </w:rPr>
        <w:t xml:space="preserve">, </w:t>
      </w:r>
      <w:r w:rsidR="00525654" w:rsidRPr="00525654">
        <w:rPr>
          <w:rFonts w:cs="Arial"/>
          <w:szCs w:val="19"/>
        </w:rPr>
        <w:t>resp. NP, ak je kontrola VO vykonaná v rámci schvaľovacieho procesu žiadosti o NFP</w:t>
      </w:r>
      <w:r w:rsidRPr="00963E0D">
        <w:rPr>
          <w:rFonts w:cs="Arial"/>
          <w:szCs w:val="19"/>
        </w:rPr>
        <w:t>. Výstupom kontroly VO nie je v tomto prípade správa z kontroly, ale rozhodnutie o schválení alebo neschválení ŽoNFP</w:t>
      </w:r>
      <w:r w:rsidR="00525654">
        <w:rPr>
          <w:rFonts w:cs="Arial"/>
          <w:szCs w:val="19"/>
        </w:rPr>
        <w:t xml:space="preserve">, </w:t>
      </w:r>
      <w:r w:rsidR="00525654" w:rsidRPr="00525654">
        <w:rPr>
          <w:rFonts w:cs="Arial"/>
          <w:szCs w:val="19"/>
        </w:rPr>
        <w:t xml:space="preserve">resp. NP. V prípade uplatnenia postupu podľa ods. 2 </w:t>
      </w:r>
      <w:r w:rsidR="00D11BA9">
        <w:rPr>
          <w:rFonts w:cs="Arial"/>
          <w:szCs w:val="19"/>
        </w:rPr>
        <w:t xml:space="preserve">môže byť </w:t>
      </w:r>
      <w:r w:rsidR="00525654" w:rsidRPr="00525654">
        <w:rPr>
          <w:rFonts w:cs="Arial"/>
          <w:szCs w:val="19"/>
        </w:rPr>
        <w:t>výstupom z kontroly VO návrh správy z kontroly VO/správa z kontroly VO</w:t>
      </w:r>
      <w:r w:rsidR="00D11BA9">
        <w:rPr>
          <w:rFonts w:cs="Arial"/>
          <w:szCs w:val="19"/>
        </w:rPr>
        <w:t>,</w:t>
      </w:r>
      <w:r w:rsidR="00D11BA9" w:rsidRPr="00D11BA9">
        <w:rPr>
          <w:rFonts w:cs="Arial"/>
          <w:szCs w:val="19"/>
        </w:rPr>
        <w:t xml:space="preserve"> ale výstup z takejto kontroly nie je návrhom správy/správou z kontroly podľa zákona o finančnej kontrole</w:t>
      </w:r>
      <w:r w:rsidRPr="00963E0D">
        <w:rPr>
          <w:rFonts w:cs="Arial"/>
          <w:szCs w:val="19"/>
        </w:rPr>
        <w:t xml:space="preserve">. </w:t>
      </w:r>
    </w:p>
    <w:p w14:paraId="6E36C83D" w14:textId="232EB105" w:rsidR="00963E0D" w:rsidRPr="00963E0D" w:rsidRDefault="00963E0D" w:rsidP="00963E0D">
      <w:pPr>
        <w:spacing w:before="120" w:after="120" w:line="288" w:lineRule="auto"/>
        <w:jc w:val="both"/>
        <w:rPr>
          <w:rFonts w:cs="Arial"/>
          <w:szCs w:val="19"/>
        </w:rPr>
      </w:pPr>
      <w:r w:rsidRPr="00963E0D">
        <w:rPr>
          <w:rFonts w:cs="Arial"/>
          <w:szCs w:val="19"/>
        </w:rPr>
        <w:t xml:space="preserve">Kontrolu oprávnenosti výdavku z pohľadu jeho súladu s pravidlami, princípmi a postupmi VO vykoná poskytovateľ vo fáze kontroly príslušnej ŽoP,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 neboli predmetom kontroly v rámci schvaľovacieho procesu ŽoNFP, resp. NP, podliehajú kontrole v zmysle postupov uvedených v kapitole 2.5.6  Typy </w:t>
      </w:r>
      <w:r w:rsidR="00E911B7">
        <w:rPr>
          <w:rFonts w:cs="Arial"/>
          <w:szCs w:val="19"/>
        </w:rPr>
        <w:t xml:space="preserve">finančnej </w:t>
      </w:r>
      <w:r w:rsidRPr="00963E0D">
        <w:rPr>
          <w:rFonts w:cs="Arial"/>
          <w:szCs w:val="19"/>
        </w:rPr>
        <w:t>kontroly VO – častiach e) a f) týkajúcich sa kontroly dodatkov.</w:t>
      </w:r>
    </w:p>
    <w:p w14:paraId="2532B89E" w14:textId="5050D5C7" w:rsidR="00FB16C6" w:rsidRPr="00FB16C6" w:rsidRDefault="00525654" w:rsidP="00FB16C6">
      <w:pPr>
        <w:spacing w:before="120" w:after="120" w:line="288" w:lineRule="auto"/>
        <w:jc w:val="both"/>
        <w:rPr>
          <w:rFonts w:cs="Arial"/>
          <w:szCs w:val="19"/>
        </w:rPr>
      </w:pPr>
      <w:r w:rsidRPr="00525654">
        <w:rPr>
          <w:rFonts w:cs="Arial"/>
          <w:szCs w:val="19"/>
        </w:rPr>
        <w:t>Ak poskytovateľ zistí porušenie pravidiel a postupov VO, pričom závažnosť týchto zistení je taká, že mali alebo mohli mať vplyv na výsledok VO, poskytovateľ je oprávnený danú skutočnosť vyhodnotiť ako nesplnenie podmienky poskytnutia príspevku a rozhodnúť o neschválení ŽoNFP alebo uplatniť ex-ante finančnú opravu, ktorá bude zohľadnená pri vydaní rozhodnutia o schválení ŽoNFP. Postup podľa predchádzajúcej vety uplatní</w:t>
      </w:r>
      <w:r w:rsidR="00FB16C6" w:rsidRPr="00FB16C6">
        <w:rPr>
          <w:rFonts w:cs="Arial"/>
          <w:szCs w:val="19"/>
        </w:rPr>
        <w:t xml:space="preserve"> poskytovateľ aj v prípade, že nedostatky vo verejnom obstarávaní, ktoré mali alebo mohli mať vplyv na výsledok verejného obstarávania identifikoval ÚVO v rozhodnutí podľa § 175 ods. 4 ZVO alebo boli identifikované v rozhodnutí Rady ÚVO.</w:t>
      </w:r>
      <w:r>
        <w:rPr>
          <w:rFonts w:cs="Arial"/>
          <w:szCs w:val="19"/>
        </w:rPr>
        <w:t xml:space="preserve"> </w:t>
      </w:r>
      <w:r w:rsidRPr="00525654">
        <w:rPr>
          <w:rFonts w:cs="Arial"/>
          <w:szCs w:val="19"/>
        </w:rPr>
        <w:t>Poskytovateľ je povinný konštatovať nesplnenie podmienky poskytnutia príspevku a rozhodnúť o neschválení ŽoNFP v prípade, že zistenia nedostatkov v rámci kontroly vecného súladu predmetu obstarávania sú takého závažného charakteru, že na riadnu realizáciu posudzovaného projektu nebude môcť žiadateľ využiť výsledok kontrolovaného VO.</w:t>
      </w:r>
    </w:p>
    <w:p w14:paraId="1E4229FF" w14:textId="77777777" w:rsidR="00FB16C6" w:rsidRPr="00963E0D" w:rsidRDefault="00FB16C6" w:rsidP="00963E0D">
      <w:pPr>
        <w:spacing w:before="120" w:after="120" w:line="288" w:lineRule="auto"/>
        <w:jc w:val="both"/>
        <w:rPr>
          <w:rFonts w:cs="Arial"/>
          <w:szCs w:val="19"/>
        </w:rPr>
      </w:pPr>
    </w:p>
    <w:p w14:paraId="46ACC565" w14:textId="47C3018F" w:rsidR="00963E0D" w:rsidRPr="00963E0D" w:rsidRDefault="007D11DA" w:rsidP="00963E0D">
      <w:pPr>
        <w:spacing w:before="120" w:after="120" w:line="288" w:lineRule="auto"/>
        <w:jc w:val="both"/>
        <w:rPr>
          <w:rFonts w:cs="Arial"/>
          <w:b/>
          <w:szCs w:val="19"/>
        </w:rPr>
      </w:pPr>
      <w:r>
        <w:rPr>
          <w:rFonts w:cs="Arial"/>
          <w:b/>
          <w:szCs w:val="19"/>
        </w:rPr>
        <w:t>j</w:t>
      </w:r>
      <w:r w:rsidR="00963E0D" w:rsidRPr="00963E0D">
        <w:rPr>
          <w:rFonts w:cs="Arial"/>
          <w:b/>
          <w:szCs w:val="19"/>
        </w:rPr>
        <w:t>) Kontrola verejného obstarávania národných projektov, veľkých projektov</w:t>
      </w:r>
      <w:r w:rsidR="007C13BB" w:rsidRPr="007C13BB">
        <w:rPr>
          <w:rFonts w:cs="Arial"/>
          <w:b/>
          <w:szCs w:val="19"/>
        </w:rPr>
        <w:t>, ktoré sú súčasťou zoznamu projektov a kontrola projektov technickej pomoci, pred podpisom zmluvy o NFP</w:t>
      </w:r>
    </w:p>
    <w:p w14:paraId="0B095B13" w14:textId="00E7A530" w:rsidR="009875A5" w:rsidRDefault="00963E0D" w:rsidP="00963E0D">
      <w:pPr>
        <w:spacing w:before="120" w:after="120" w:line="288" w:lineRule="auto"/>
        <w:jc w:val="both"/>
        <w:rPr>
          <w:rFonts w:cs="Arial"/>
          <w:szCs w:val="19"/>
        </w:rPr>
      </w:pPr>
      <w:r w:rsidRPr="00963E0D">
        <w:rPr>
          <w:rFonts w:cs="Arial"/>
          <w:szCs w:val="19"/>
        </w:rPr>
        <w:t xml:space="preserve">Poskytovateľ </w:t>
      </w:r>
      <w:r w:rsidR="007C13BB" w:rsidRPr="007C13BB">
        <w:rPr>
          <w:rFonts w:cs="Arial"/>
          <w:szCs w:val="19"/>
        </w:rPr>
        <w:t>môže</w:t>
      </w:r>
      <w:r w:rsidR="007C13BB">
        <w:rPr>
          <w:rFonts w:cs="Arial"/>
          <w:szCs w:val="19"/>
        </w:rPr>
        <w:t xml:space="preserve"> </w:t>
      </w:r>
      <w:r w:rsidRPr="00963E0D">
        <w:rPr>
          <w:rFonts w:cs="Arial"/>
          <w:szCs w:val="19"/>
        </w:rPr>
        <w:t>vykonáva</w:t>
      </w:r>
      <w:r w:rsidR="007C13BB">
        <w:rPr>
          <w:rFonts w:cs="Arial"/>
          <w:szCs w:val="19"/>
        </w:rPr>
        <w:t>ť</w:t>
      </w:r>
      <w:r w:rsidRPr="00963E0D">
        <w:rPr>
          <w:rFonts w:cs="Arial"/>
          <w:szCs w:val="19"/>
        </w:rPr>
        <w:t xml:space="preserve"> kontrolu VO v rámci národných, veľkých projektov, ktoré sú súčasťou zoznamu projektov</w:t>
      </w:r>
      <w:r w:rsidR="009875A5">
        <w:rPr>
          <w:rFonts w:cs="Arial"/>
          <w:szCs w:val="19"/>
        </w:rPr>
        <w:t xml:space="preserve"> </w:t>
      </w:r>
      <w:r w:rsidR="009875A5" w:rsidRPr="00963E0D">
        <w:rPr>
          <w:rFonts w:cs="Arial"/>
          <w:szCs w:val="19"/>
        </w:rPr>
        <w:t>a projektov technickej pomoci</w:t>
      </w:r>
      <w:r w:rsidRPr="00963E0D">
        <w:rPr>
          <w:rFonts w:cs="Arial"/>
          <w:szCs w:val="19"/>
        </w:rPr>
        <w:t xml:space="preserve"> ako prvú ex-ante kontrolu, druhú ex-ante kontrolu a následnú ex-post kontrolu, prípadne podľa okolností aj ako štandardnú ex-post kontrolu. </w:t>
      </w:r>
    </w:p>
    <w:p w14:paraId="37BED307" w14:textId="20FF6FC2" w:rsidR="009875A5" w:rsidRDefault="009875A5" w:rsidP="00963E0D">
      <w:pPr>
        <w:spacing w:before="120" w:after="120" w:line="288" w:lineRule="auto"/>
        <w:jc w:val="both"/>
        <w:rPr>
          <w:rFonts w:cs="Arial"/>
          <w:szCs w:val="19"/>
        </w:rPr>
      </w:pPr>
      <w:r>
        <w:rPr>
          <w:rFonts w:cs="Arial"/>
          <w:szCs w:val="19"/>
        </w:rPr>
        <w:t xml:space="preserve">V tejto súvislosti dávame prijímateľovi do pozornosti </w:t>
      </w:r>
      <w:r w:rsidRPr="009875A5">
        <w:rPr>
          <w:rFonts w:cs="Arial"/>
          <w:szCs w:val="19"/>
        </w:rPr>
        <w:t>usmernen</w:t>
      </w:r>
      <w:r>
        <w:rPr>
          <w:rFonts w:cs="Arial"/>
          <w:szCs w:val="19"/>
        </w:rPr>
        <w:t>ie</w:t>
      </w:r>
      <w:r w:rsidRPr="009875A5">
        <w:rPr>
          <w:rFonts w:cs="Arial"/>
          <w:szCs w:val="19"/>
        </w:rPr>
        <w:t xml:space="preserve"> </w:t>
      </w:r>
      <w:r>
        <w:rPr>
          <w:rFonts w:cs="Arial"/>
          <w:szCs w:val="19"/>
        </w:rPr>
        <w:t>poskytovateľa</w:t>
      </w:r>
      <w:r w:rsidRPr="009875A5">
        <w:rPr>
          <w:rFonts w:cs="Arial"/>
          <w:szCs w:val="19"/>
        </w:rPr>
        <w:t xml:space="preserve"> k príprave individuálneho projektu</w:t>
      </w:r>
      <w:r>
        <w:rPr>
          <w:rFonts w:cs="Arial"/>
          <w:szCs w:val="19"/>
        </w:rPr>
        <w:t xml:space="preserve">, ktoré je zverejnené na webovom sídle </w:t>
      </w:r>
      <w:hyperlink r:id="rId20" w:history="1">
        <w:r w:rsidR="005C056B" w:rsidRPr="00BC7715">
          <w:rPr>
            <w:rStyle w:val="Hypertextovprepojenie"/>
            <w:rFonts w:cs="Arial"/>
            <w:szCs w:val="19"/>
          </w:rPr>
          <w:t>http://www.minv.sk/?usmernenia-riadiaceho-organu</w:t>
        </w:r>
      </w:hyperlink>
      <w:r w:rsidR="00DF5D23" w:rsidRPr="006162A9">
        <w:rPr>
          <w:rStyle w:val="Hypertextovprepojenie"/>
          <w:rFonts w:cs="Arial"/>
          <w:color w:val="auto"/>
          <w:szCs w:val="19"/>
          <w:u w:val="none"/>
        </w:rPr>
        <w:t>, resp.</w:t>
      </w:r>
      <w:r w:rsidR="005B7659" w:rsidRPr="006162A9">
        <w:rPr>
          <w:rStyle w:val="Hypertextovprepojenie"/>
          <w:rFonts w:cs="Arial"/>
          <w:color w:val="auto"/>
          <w:szCs w:val="19"/>
        </w:rPr>
        <w:t xml:space="preserve"> </w:t>
      </w:r>
      <w:r w:rsidR="005B7659" w:rsidRPr="005B7659">
        <w:rPr>
          <w:rStyle w:val="Hypertextovprepojenie"/>
          <w:rFonts w:cs="Arial"/>
          <w:szCs w:val="19"/>
        </w:rPr>
        <w:t>http://www.reformuj.sk/dokument/usmernenia-riadiaceho-organu/</w:t>
      </w:r>
      <w:r>
        <w:rPr>
          <w:rFonts w:cs="Arial"/>
          <w:szCs w:val="19"/>
        </w:rPr>
        <w:t>.</w:t>
      </w:r>
    </w:p>
    <w:p w14:paraId="4E48F185" w14:textId="7A04A0F6" w:rsidR="005C056B" w:rsidRDefault="00D11BA9" w:rsidP="00963E0D">
      <w:pPr>
        <w:spacing w:before="120" w:after="120" w:line="288" w:lineRule="auto"/>
        <w:jc w:val="both"/>
        <w:rPr>
          <w:rFonts w:cs="Arial"/>
          <w:szCs w:val="19"/>
        </w:rPr>
      </w:pPr>
      <w:r w:rsidRPr="00D11BA9">
        <w:rPr>
          <w:rFonts w:cs="Arial"/>
          <w:szCs w:val="19"/>
        </w:rPr>
        <w:t>Výstupom z kontroly VO individuálnych projektov pred podpisom zmluvy o NFP môže byť návrh správy/správa z kontroly, ale výstup z takejto kontroly nie je návrhom správy/správou z kontroly podľa zákona o finančnej kontrole. Po podpise zmluvy o NFP poskytovateľ vykoná administratívnu finančnú kontrolu VO s ohľadom na fázu, v ak</w:t>
      </w:r>
      <w:r w:rsidR="00D37AEA">
        <w:rPr>
          <w:rFonts w:cs="Arial"/>
          <w:szCs w:val="19"/>
        </w:rPr>
        <w:t>ej</w:t>
      </w:r>
      <w:r w:rsidRPr="00D11BA9">
        <w:rPr>
          <w:rFonts w:cs="Arial"/>
          <w:szCs w:val="19"/>
        </w:rPr>
        <w:t xml:space="preserve"> sa predmetné VO nachádza. V rámci výkonu administratívnej finančnej kontroly môže poskytovateľ zohľadniť závery z predchádzajúcej kontroly vykonanej pred podpisom zmluvy o NFP.</w:t>
      </w:r>
      <w:r w:rsidR="005C056B" w:rsidRPr="005C056B">
        <w:rPr>
          <w:rFonts w:cs="Arial"/>
          <w:szCs w:val="19"/>
        </w:rPr>
        <w:t xml:space="preserve"> </w:t>
      </w:r>
    </w:p>
    <w:p w14:paraId="6D1D89A2" w14:textId="381084EB" w:rsidR="00963E0D" w:rsidRPr="00963E0D" w:rsidRDefault="00963E0D" w:rsidP="00963E0D">
      <w:pPr>
        <w:spacing w:before="120" w:after="120" w:line="288" w:lineRule="auto"/>
        <w:jc w:val="both"/>
        <w:rPr>
          <w:rFonts w:cs="Arial"/>
          <w:szCs w:val="19"/>
        </w:rPr>
      </w:pPr>
      <w:r w:rsidRPr="00963E0D">
        <w:rPr>
          <w:rFonts w:cs="Arial"/>
          <w:szCs w:val="19"/>
        </w:rPr>
        <w:t xml:space="preserve">Postupy tejto kontroly aplikuje poskytovateľ analogicky v zmysle postupov uvedených v jednotlivých písmenách a) až h) kapitoly 2.5.6  Typy </w:t>
      </w:r>
      <w:r w:rsidR="00E911B7">
        <w:rPr>
          <w:rFonts w:cs="Arial"/>
          <w:szCs w:val="19"/>
        </w:rPr>
        <w:t>finančnej</w:t>
      </w:r>
      <w:r w:rsidRPr="00963E0D">
        <w:rPr>
          <w:rFonts w:cs="Arial"/>
          <w:szCs w:val="19"/>
        </w:rPr>
        <w:t xml:space="preserve"> kontroly VO.</w:t>
      </w:r>
    </w:p>
    <w:p w14:paraId="4528493C" w14:textId="57F0DC86" w:rsidR="00963E0D" w:rsidRPr="0073389C" w:rsidRDefault="00963E0D" w:rsidP="009D7F63">
      <w:pPr>
        <w:spacing w:before="120" w:after="120" w:line="288" w:lineRule="auto"/>
        <w:jc w:val="both"/>
        <w:rPr>
          <w:rFonts w:cs="Arial"/>
          <w:szCs w:val="19"/>
        </w:rPr>
      </w:pPr>
    </w:p>
    <w:p w14:paraId="7A55D320" w14:textId="77777777" w:rsidR="009D7F63" w:rsidRPr="0073389C" w:rsidRDefault="009D7F63" w:rsidP="009D7F63">
      <w:pPr>
        <w:pStyle w:val="Nadpis3"/>
        <w:ind w:left="567" w:firstLine="0"/>
        <w:rPr>
          <w:lang w:val="sk-SK"/>
        </w:rPr>
      </w:pPr>
      <w:bookmarkStart w:id="174" w:name="_Toc440372884"/>
      <w:bookmarkStart w:id="175" w:name="_Toc4576203"/>
      <w:r w:rsidRPr="0073389C">
        <w:rPr>
          <w:lang w:val="sk-SK"/>
        </w:rPr>
        <w:t>Finančné opravy</w:t>
      </w:r>
      <w:bookmarkEnd w:id="174"/>
      <w:bookmarkEnd w:id="175"/>
    </w:p>
    <w:p w14:paraId="23F5118A" w14:textId="52987ACD"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P, v Systéme riadenia EŠIF a v Metodickom pokyne CKO č. 5 k určovaniu finančných opráv, ktoré má riadiaci orgán uplatňovať pri nedodržaní pravidiel a postupov verejného obstarávania.</w:t>
      </w:r>
    </w:p>
    <w:p w14:paraId="0BAE8E76" w14:textId="63516382" w:rsidR="00EC5388" w:rsidRPr="00AE218A" w:rsidRDefault="00EC5388" w:rsidP="00EC5388">
      <w:pPr>
        <w:spacing w:before="120" w:after="120" w:line="288" w:lineRule="auto"/>
        <w:jc w:val="both"/>
        <w:rPr>
          <w:rFonts w:cs="Arial"/>
          <w:szCs w:val="19"/>
        </w:rPr>
      </w:pPr>
      <w:r w:rsidRPr="00AE218A">
        <w:rPr>
          <w:rFonts w:cs="Arial"/>
          <w:szCs w:val="19"/>
        </w:rPr>
        <w:lastRenderedPageBreak/>
        <w:t xml:space="preserve">V prípade zistení v rámci obstarávaní, ktoré nepodliehajú postupom ZVO, postupuje poskytovateľ podľa pravidiel uvedených v Systéme riadenia EŠIF a pravidiel uvedených v </w:t>
      </w:r>
      <w:r w:rsidR="00EF7652">
        <w:rPr>
          <w:rFonts w:cs="Arial"/>
          <w:szCs w:val="19"/>
        </w:rPr>
        <w:t>z</w:t>
      </w:r>
      <w:r w:rsidRPr="00AE218A">
        <w:rPr>
          <w:rFonts w:cs="Arial"/>
          <w:szCs w:val="19"/>
        </w:rPr>
        <w:t>mluve o NFP.</w:t>
      </w:r>
    </w:p>
    <w:p w14:paraId="0B5AE2F2" w14:textId="77777777" w:rsidR="006B360C" w:rsidRDefault="006B360C" w:rsidP="00566C38">
      <w:pPr>
        <w:spacing w:before="120" w:after="120" w:line="288" w:lineRule="auto"/>
        <w:jc w:val="both"/>
        <w:rPr>
          <w:rFonts w:cs="Arial"/>
          <w:szCs w:val="19"/>
        </w:rPr>
      </w:pPr>
      <w:r w:rsidRPr="006B360C">
        <w:rPr>
          <w:rFonts w:cs="Arial"/>
          <w:szCs w:val="19"/>
        </w:rPr>
        <w:t>Určenie finančných opráv sa riadi pravidlami, ktoré sú platné v čase vypracovania návrhu správy z kontroly.</w:t>
      </w:r>
    </w:p>
    <w:p w14:paraId="3FC3AF08" w14:textId="38C1027B"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1 MP CKO č. 5, verzia 3. </w:t>
      </w:r>
    </w:p>
    <w:p w14:paraId="511E9362" w14:textId="7C64C6F9"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w:t>
      </w:r>
      <w:r w:rsidR="006B360C">
        <w:rPr>
          <w:rFonts w:cs="Arial"/>
          <w:szCs w:val="19"/>
        </w:rPr>
        <w:t>od</w:t>
      </w:r>
      <w:r w:rsidR="006B360C" w:rsidRPr="00566C38">
        <w:rPr>
          <w:rFonts w:cs="Arial"/>
          <w:szCs w:val="19"/>
        </w:rPr>
        <w:t xml:space="preserve"> </w:t>
      </w:r>
      <w:r w:rsidRPr="00566C38">
        <w:rPr>
          <w:rFonts w:cs="Arial"/>
          <w:szCs w:val="19"/>
        </w:rPr>
        <w:t xml:space="preserve">17. apríla 2016, poskytovateľ určí výšku vrátenia poskytnutého príspevku alebo jeho časti podľa prílohy č. 2 MP CKO č. 5, verzia 3. </w:t>
      </w:r>
    </w:p>
    <w:p w14:paraId="1D0C9D24" w14:textId="1E9FEC13" w:rsidR="00064DDF" w:rsidRDefault="00566C38" w:rsidP="00064DDF">
      <w:pPr>
        <w:spacing w:before="120" w:after="120" w:line="288" w:lineRule="auto"/>
        <w:jc w:val="both"/>
        <w:rPr>
          <w:rFonts w:cs="Arial"/>
          <w:szCs w:val="19"/>
        </w:rPr>
      </w:pPr>
      <w:r w:rsidRPr="00566C38">
        <w:rPr>
          <w:rFonts w:cs="Arial"/>
          <w:szCs w:val="19"/>
        </w:rPr>
        <w:t xml:space="preserve">Poskytovateľ je oprávnený </w:t>
      </w:r>
      <w:r w:rsidR="00D37AEA">
        <w:rPr>
          <w:rFonts w:cs="Arial"/>
          <w:szCs w:val="19"/>
        </w:rPr>
        <w:t>uplatniť</w:t>
      </w:r>
      <w:r w:rsidR="00D37AEA" w:rsidRPr="00566C38">
        <w:rPr>
          <w:rFonts w:cs="Arial"/>
          <w:szCs w:val="19"/>
        </w:rPr>
        <w:t xml:space="preserve"> </w:t>
      </w:r>
      <w:r w:rsidRPr="00566C38">
        <w:rPr>
          <w:rFonts w:cs="Arial"/>
          <w:szCs w:val="19"/>
        </w:rPr>
        <w:t>finančné opravy v rámci týchto druhov finančnej kontroly VO:</w:t>
      </w:r>
      <w:r w:rsidRPr="00064DDF">
        <w:rPr>
          <w:rFonts w:cs="Arial"/>
          <w:szCs w:val="19"/>
        </w:rPr>
        <w:t xml:space="preserve">                                                                                                                                                                                                                  </w:t>
      </w:r>
      <w:r w:rsidRPr="008D1C11">
        <w:rPr>
          <w:rFonts w:cs="Arial"/>
          <w:szCs w:val="19"/>
        </w:rPr>
        <w:t xml:space="preserve">                                                                                                                                                                                                                                                                </w:t>
      </w:r>
      <w:r w:rsidRPr="00927D81">
        <w:rPr>
          <w:rFonts w:cs="Arial"/>
          <w:szCs w:val="19"/>
        </w:rPr>
        <w:t xml:space="preserve">                                                                                                                                </w:t>
      </w:r>
      <w:r w:rsidRPr="00602CB7">
        <w:rPr>
          <w:rFonts w:cs="Arial"/>
          <w:szCs w:val="19"/>
        </w:rPr>
        <w:t xml:space="preserve">                                                                                                                                                                    </w:t>
      </w:r>
      <w:r w:rsidRPr="00C43500">
        <w:rPr>
          <w:rFonts w:cs="Arial"/>
          <w:szCs w:val="19"/>
        </w:rPr>
        <w:t xml:space="preserve">                                                                                            </w:t>
      </w:r>
      <w:r w:rsidRPr="00E56F7C">
        <w:rPr>
          <w:rFonts w:cs="Arial"/>
          <w:szCs w:val="19"/>
        </w:rPr>
        <w:t xml:space="preserve">                                                                                                                                </w:t>
      </w:r>
      <w:r w:rsidRPr="00103054">
        <w:rPr>
          <w:rFonts w:cs="Arial"/>
          <w:szCs w:val="19"/>
        </w:rPr>
        <w:t xml:space="preserve">                                                                                                                                                                                                                                                                                                              </w:t>
      </w:r>
      <w:r w:rsidRPr="00C340D9">
        <w:rPr>
          <w:rFonts w:cs="Arial"/>
          <w:szCs w:val="19"/>
        </w:rPr>
        <w:t xml:space="preserve">                                                                                                                                                                                                                                                                                                                                                                                                                                                                                                                                                                                                                                                                                                                                                                                                                                                                                                                                                                                                                                                                </w:t>
      </w:r>
      <w:r w:rsidRPr="00594863">
        <w:rPr>
          <w:rFonts w:cs="Arial"/>
          <w:szCs w:val="19"/>
        </w:rPr>
        <w:t xml:space="preserve">                                                                                                                                                                                                                                                                                                                                                                                                                                                                                                                                                                                                                                                                                                                                                                                                                                                                                                                                                                                                                                                                                                                                                                                                                                                                                                                                </w:t>
      </w:r>
      <w:r w:rsidRPr="00081FC1">
        <w:rPr>
          <w:rFonts w:cs="Arial"/>
          <w:szCs w:val="19"/>
        </w:rPr>
        <w:t xml:space="preserve">                                                                                                                                                                                                                                                                                                                                                                                                                                                                                                                                                                                                                                                                                                                                                                                                </w:t>
      </w:r>
      <w:r w:rsidRPr="004B7995">
        <w:rPr>
          <w:rFonts w:cs="Arial"/>
          <w:szCs w:val="19"/>
        </w:rPr>
        <w:t xml:space="preserve">                                                                                                                                                                                                                                                                </w:t>
      </w:r>
      <w:r w:rsidRPr="0023193D">
        <w:rPr>
          <w:rFonts w:cs="Arial"/>
          <w:szCs w:val="19"/>
        </w:rPr>
        <w:t xml:space="preserve">                                                                                                                                                                                                                                                                </w:t>
      </w:r>
      <w:r w:rsidRPr="00064DDF">
        <w:rPr>
          <w:rFonts w:cs="Arial"/>
          <w:szCs w:val="19"/>
        </w:rPr>
        <w:t xml:space="preserve">                                                                                                                                                                                                                                                              </w:t>
      </w:r>
      <w:r w:rsidRPr="00C606E2">
        <w:rPr>
          <w:rFonts w:cs="Arial"/>
          <w:szCs w:val="19"/>
        </w:rPr>
        <w:t xml:space="preserve">  </w:t>
      </w:r>
      <w:r w:rsidRPr="00406757">
        <w:rPr>
          <w:rFonts w:cs="Arial"/>
          <w:szCs w:val="19"/>
        </w:rPr>
        <w:t xml:space="preserve">                                                                                                                                                                                                                                                                </w:t>
      </w:r>
      <w:r w:rsidRPr="0082019F">
        <w:rPr>
          <w:rFonts w:cs="Arial"/>
          <w:szCs w:val="19"/>
        </w:rPr>
        <w:t xml:space="preserve">                                                                                                                                                                                                                                                              </w:t>
      </w:r>
      <w:r w:rsidRPr="004D6FDB">
        <w:rPr>
          <w:rFonts w:cs="Arial"/>
          <w:szCs w:val="19"/>
        </w:rPr>
        <w:t xml:space="preserve">                                                                                                                                                                                                                                                                                                                                                                                                                                                                                                                                                                                                                                                                                                                                                                                                </w:t>
      </w:r>
      <w:r w:rsidRPr="00CF0928">
        <w:rPr>
          <w:rFonts w:cs="Arial"/>
          <w:szCs w:val="19"/>
        </w:rPr>
        <w:t xml:space="preserve">                                                                                                                                                                                                                                                                                                                                                                                                                                                                                                                                                                                                                                                                                                                                                                                   </w:t>
      </w:r>
      <w:r w:rsidR="00064DDF" w:rsidRPr="006112F2">
        <w:rPr>
          <w:rFonts w:cs="Arial"/>
          <w:szCs w:val="19"/>
        </w:rPr>
        <w:t xml:space="preserve">               </w:t>
      </w:r>
      <w:r w:rsidR="00064DDF" w:rsidRPr="005E6061">
        <w:rPr>
          <w:rFonts w:cs="Arial"/>
          <w:szCs w:val="19"/>
        </w:rPr>
        <w:t xml:space="preserve"> </w:t>
      </w:r>
    </w:p>
    <w:p w14:paraId="24E801C6" w14:textId="04BEB0B5" w:rsidR="00D37AEA" w:rsidRDefault="00D37AEA" w:rsidP="005B7173">
      <w:pPr>
        <w:pStyle w:val="Odsekzoznamu"/>
        <w:numPr>
          <w:ilvl w:val="0"/>
          <w:numId w:val="100"/>
        </w:numPr>
        <w:spacing w:before="120" w:after="120" w:line="288" w:lineRule="auto"/>
        <w:jc w:val="both"/>
        <w:rPr>
          <w:rFonts w:cs="Arial"/>
          <w:szCs w:val="19"/>
        </w:rPr>
      </w:pPr>
      <w:r>
        <w:rPr>
          <w:rFonts w:cs="Arial"/>
          <w:szCs w:val="19"/>
        </w:rPr>
        <w:t>Druhá ex-ante kontrola,</w:t>
      </w:r>
    </w:p>
    <w:p w14:paraId="542E29E2" w14:textId="07F535A3" w:rsidR="00064DDF" w:rsidRPr="00064DDF"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štandardná ex-post kontrola,</w:t>
      </w:r>
    </w:p>
    <w:p w14:paraId="2CEFFC49" w14:textId="77777777" w:rsidR="00064DDF"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následná ex-post kontrola,</w:t>
      </w:r>
    </w:p>
    <w:p w14:paraId="70391DBE" w14:textId="77777777" w:rsidR="00064DDF"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kontrola zákaziek podľa § 117 ZVO,</w:t>
      </w:r>
    </w:p>
    <w:p w14:paraId="7F267C02" w14:textId="77777777" w:rsidR="00064DDF" w:rsidRDefault="00064DDF" w:rsidP="005B7173">
      <w:pPr>
        <w:pStyle w:val="Odsekzoznamu"/>
        <w:numPr>
          <w:ilvl w:val="0"/>
          <w:numId w:val="100"/>
        </w:numPr>
        <w:spacing w:before="120" w:after="120" w:line="288" w:lineRule="auto"/>
        <w:jc w:val="both"/>
        <w:rPr>
          <w:rFonts w:cs="Arial"/>
          <w:szCs w:val="19"/>
        </w:rPr>
      </w:pPr>
      <w:r w:rsidRPr="00064DDF">
        <w:rPr>
          <w:rFonts w:cs="Arial"/>
          <w:szCs w:val="19"/>
        </w:rPr>
        <w:t>k</w:t>
      </w:r>
      <w:r w:rsidR="00566C38" w:rsidRPr="00064DDF">
        <w:rPr>
          <w:rFonts w:cs="Arial"/>
          <w:szCs w:val="19"/>
        </w:rPr>
        <w:t xml:space="preserve">ontrola VO v rámci ktorého viacerí prijímatelia nadobúdajú tovary, práce alebo služby prostredníctvom centrálnej obstarávacej organizácie podľa § 15 ods. 2 a ods. 4 ZVO, </w:t>
      </w:r>
    </w:p>
    <w:p w14:paraId="228DB3A6" w14:textId="556FCAC9" w:rsidR="00D37AEA" w:rsidRPr="00D37AEA" w:rsidRDefault="00D37AEA" w:rsidP="005B7173">
      <w:pPr>
        <w:pStyle w:val="Odsekzoznamu"/>
        <w:numPr>
          <w:ilvl w:val="0"/>
          <w:numId w:val="100"/>
        </w:numPr>
        <w:spacing w:before="120" w:after="120" w:line="288" w:lineRule="auto"/>
        <w:jc w:val="both"/>
        <w:rPr>
          <w:rFonts w:cs="Arial"/>
          <w:szCs w:val="19"/>
        </w:rPr>
      </w:pPr>
      <w:r w:rsidRPr="00D37AEA">
        <w:rPr>
          <w:rFonts w:cs="Arial"/>
          <w:szCs w:val="19"/>
        </w:rPr>
        <w:t>kontrola dodatkov pred podpisom (ak by nezrealizovanie zmien vyplývajúcich z dodatku preukázateľne spôsobilo nemožnosť splnenia pôvodnej zmluvy, alebo by táto skutočnosť znamenala pre prijímateľa neprimerané ťažkosti),</w:t>
      </w:r>
    </w:p>
    <w:p w14:paraId="4BA72217" w14:textId="77777777" w:rsidR="00D37AEA"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kontrola dodatkov po podpise</w:t>
      </w:r>
      <w:r w:rsidR="00D37AEA">
        <w:rPr>
          <w:rFonts w:cs="Arial"/>
          <w:szCs w:val="19"/>
        </w:rPr>
        <w:t>,</w:t>
      </w:r>
    </w:p>
    <w:p w14:paraId="0AC16499" w14:textId="77777777" w:rsidR="00D37AEA" w:rsidRPr="00D37AEA" w:rsidRDefault="00D37AEA" w:rsidP="005B7173">
      <w:pPr>
        <w:pStyle w:val="Odsekzoznamu"/>
        <w:numPr>
          <w:ilvl w:val="0"/>
          <w:numId w:val="100"/>
        </w:numPr>
        <w:rPr>
          <w:rFonts w:cs="Arial"/>
          <w:szCs w:val="19"/>
        </w:rPr>
      </w:pPr>
      <w:r w:rsidRPr="00D37AEA">
        <w:rPr>
          <w:rFonts w:cs="Arial"/>
          <w:szCs w:val="19"/>
        </w:rPr>
        <w:t>kontrola v rámci schvaľovacieho procesu Žiadosti o NFP (ak ju poskytovateľ vykonáva),</w:t>
      </w:r>
    </w:p>
    <w:p w14:paraId="4C1DB054" w14:textId="77777777" w:rsidR="00D37AEA" w:rsidRPr="00D37AEA" w:rsidRDefault="00D37AEA" w:rsidP="005B7173">
      <w:pPr>
        <w:pStyle w:val="Odsekzoznamu"/>
        <w:numPr>
          <w:ilvl w:val="0"/>
          <w:numId w:val="100"/>
        </w:numPr>
        <w:rPr>
          <w:rFonts w:cs="Arial"/>
          <w:szCs w:val="19"/>
        </w:rPr>
      </w:pPr>
      <w:r w:rsidRPr="00D37AEA">
        <w:rPr>
          <w:rFonts w:cs="Arial"/>
          <w:szCs w:val="19"/>
        </w:rPr>
        <w:t>kontrola verejného obstarávania národných projektov a veľkých projektov, ktoré sú súčasťou zoznamu projektov, kontrola projektov technickej pomoci, kontrola dopytovo-orientovaných projektov pred podpisom zmluvy o NFP,</w:t>
      </w:r>
    </w:p>
    <w:p w14:paraId="429C089A" w14:textId="428B516F" w:rsidR="00EC5388" w:rsidRPr="00064DDF" w:rsidRDefault="00D37AEA" w:rsidP="005B7173">
      <w:pPr>
        <w:pStyle w:val="Odsekzoznamu"/>
        <w:numPr>
          <w:ilvl w:val="0"/>
          <w:numId w:val="100"/>
        </w:numPr>
        <w:spacing w:before="120" w:after="120" w:line="288" w:lineRule="auto"/>
        <w:jc w:val="both"/>
        <w:rPr>
          <w:rFonts w:cs="Arial"/>
          <w:szCs w:val="19"/>
        </w:rPr>
      </w:pPr>
      <w:r w:rsidRPr="00D37AEA">
        <w:rPr>
          <w:rFonts w:cs="Arial"/>
          <w:szCs w:val="19"/>
        </w:rPr>
        <w:t>kontrola verejného obstarávania realizovaného cez elektronické trhovisko</w:t>
      </w:r>
      <w:r w:rsidR="00566C38" w:rsidRPr="00064DDF">
        <w:rPr>
          <w:rFonts w:cs="Arial"/>
          <w:szCs w:val="19"/>
        </w:rPr>
        <w:t>.</w:t>
      </w:r>
    </w:p>
    <w:p w14:paraId="2C79729A" w14:textId="77777777" w:rsidR="00D37AEA" w:rsidRPr="00797780" w:rsidRDefault="00D37AEA" w:rsidP="00D37AEA">
      <w:pPr>
        <w:spacing w:line="288" w:lineRule="auto"/>
        <w:jc w:val="both"/>
        <w:rPr>
          <w:rFonts w:cs="Arial"/>
          <w:szCs w:val="19"/>
        </w:rPr>
      </w:pPr>
      <w:r>
        <w:rPr>
          <w:rFonts w:cs="Arial"/>
          <w:szCs w:val="19"/>
        </w:rPr>
        <w:t xml:space="preserve">Ex- ante finančnú opravu v štádiu </w:t>
      </w:r>
      <w:r w:rsidRPr="007B6C23">
        <w:rPr>
          <w:rFonts w:cs="Arial"/>
          <w:b/>
          <w:szCs w:val="19"/>
        </w:rPr>
        <w:t>druhej ex-ante kontroly VO</w:t>
      </w:r>
      <w:r>
        <w:rPr>
          <w:rFonts w:cs="Arial"/>
          <w:szCs w:val="19"/>
        </w:rPr>
        <w:t xml:space="preserve"> je možné aplikovať len  </w:t>
      </w:r>
      <w:r w:rsidRPr="00797780">
        <w:rPr>
          <w:rFonts w:cs="Arial"/>
          <w:szCs w:val="19"/>
        </w:rPr>
        <w:t>za predpokladu, že by opakovaním procesu VO vznikli vysoké dodatočné náklady. Dôvody, ktoré je možné zohľadniť pri odôvodnení skutočnosti, že opakovaním procesu VO by vznikli vysoké dodatočné náklady, sú najmä</w:t>
      </w:r>
      <w:r>
        <w:rPr>
          <w:rFonts w:cs="Arial"/>
          <w:szCs w:val="19"/>
        </w:rPr>
        <w:t>:</w:t>
      </w:r>
    </w:p>
    <w:p w14:paraId="4A2E4354" w14:textId="77777777" w:rsidR="00D37AEA" w:rsidRDefault="00D37AEA" w:rsidP="005B7173">
      <w:pPr>
        <w:pStyle w:val="Odsekzoznamu"/>
        <w:numPr>
          <w:ilvl w:val="0"/>
          <w:numId w:val="114"/>
        </w:numPr>
        <w:spacing w:line="288" w:lineRule="auto"/>
        <w:ind w:left="709"/>
        <w:jc w:val="both"/>
        <w:rPr>
          <w:rFonts w:cs="Arial"/>
          <w:szCs w:val="19"/>
        </w:rPr>
      </w:pPr>
      <w:r w:rsidRPr="002905A9">
        <w:rPr>
          <w:rFonts w:cs="Arial"/>
          <w:szCs w:val="19"/>
        </w:rPr>
        <w:t xml:space="preserve">riziko nesplnenia záväzku n+3, ak by reálne bolo ohrozené prepadnutie prostriedkov z fondov EÚ (spojené s rizikom, že budú prijímatelia oneskorene vyhlasovať verejné obstarávania), </w:t>
      </w:r>
    </w:p>
    <w:p w14:paraId="6BD9CEFF" w14:textId="77777777" w:rsidR="00D37AEA" w:rsidRDefault="00D37AEA" w:rsidP="005B7173">
      <w:pPr>
        <w:pStyle w:val="Odsekzoznamu"/>
        <w:numPr>
          <w:ilvl w:val="0"/>
          <w:numId w:val="114"/>
        </w:numPr>
        <w:spacing w:line="288" w:lineRule="auto"/>
        <w:ind w:left="709"/>
        <w:jc w:val="both"/>
        <w:rPr>
          <w:rFonts w:cs="Arial"/>
          <w:szCs w:val="19"/>
        </w:rPr>
      </w:pPr>
      <w:r w:rsidRPr="002905A9">
        <w:rPr>
          <w:rFonts w:cs="Arial"/>
          <w:szCs w:val="19"/>
        </w:rPr>
        <w:t xml:space="preserve">ak sa jedná o verejné obstarávania v rámci veľkých alebo národných projektov, ktoré zároveň ovplyvňujú aj implementáciu iných projektov (alebo aj projekty, ktoré nie sú z kategórie národných alebo veľkých projektov, ale ovplyvňujú iné projekty), </w:t>
      </w:r>
    </w:p>
    <w:p w14:paraId="1DE6F28B" w14:textId="77777777" w:rsidR="00D37AEA" w:rsidRDefault="00D37AEA" w:rsidP="005B7173">
      <w:pPr>
        <w:pStyle w:val="Odsekzoznamu"/>
        <w:numPr>
          <w:ilvl w:val="0"/>
          <w:numId w:val="114"/>
        </w:numPr>
        <w:spacing w:line="288" w:lineRule="auto"/>
        <w:ind w:left="709"/>
        <w:jc w:val="both"/>
        <w:rPr>
          <w:rFonts w:cs="Arial"/>
          <w:szCs w:val="19"/>
        </w:rPr>
      </w:pPr>
      <w:r w:rsidRPr="002905A9">
        <w:rPr>
          <w:rFonts w:cs="Arial"/>
          <w:szCs w:val="19"/>
        </w:rPr>
        <w:t xml:space="preserve">ak by opakovanie procesu VO ohrozilo časový harmonogram realizácie projektu (napr. nebolo by možné realizovať výdavky počas obdobia oprávnenosti), </w:t>
      </w:r>
    </w:p>
    <w:p w14:paraId="3FF3732C" w14:textId="77777777" w:rsidR="00D37AEA" w:rsidRPr="002905A9" w:rsidRDefault="00D37AEA" w:rsidP="005B7173">
      <w:pPr>
        <w:pStyle w:val="Odsekzoznamu"/>
        <w:numPr>
          <w:ilvl w:val="0"/>
          <w:numId w:val="114"/>
        </w:numPr>
        <w:spacing w:line="288" w:lineRule="auto"/>
        <w:ind w:left="709"/>
        <w:jc w:val="both"/>
        <w:rPr>
          <w:rFonts w:cs="Arial"/>
          <w:szCs w:val="19"/>
        </w:rPr>
      </w:pPr>
      <w:r w:rsidRPr="002905A9">
        <w:rPr>
          <w:rFonts w:cs="Arial"/>
          <w:szCs w:val="19"/>
        </w:rPr>
        <w:t>ak by dodatočné náklady boli vyššie ako je suma ex ante finančnej opravy.</w:t>
      </w:r>
    </w:p>
    <w:p w14:paraId="7702DD93" w14:textId="77777777" w:rsidR="00EC5388" w:rsidRPr="00AE218A" w:rsidRDefault="00EC5388" w:rsidP="00EC5388">
      <w:pPr>
        <w:spacing w:before="120" w:after="120" w:line="288" w:lineRule="auto"/>
        <w:jc w:val="both"/>
        <w:rPr>
          <w:rFonts w:cs="Arial"/>
          <w:szCs w:val="19"/>
        </w:rPr>
      </w:pPr>
      <w:r w:rsidRPr="00AE218A">
        <w:rPr>
          <w:rFonts w:cs="Arial"/>
          <w:szCs w:val="19"/>
        </w:rPr>
        <w:t>Finančné opravy sa s ohľadom na moment identifikovania nedostatku verejného obstarávania delia na:</w:t>
      </w:r>
    </w:p>
    <w:p w14:paraId="43FB443E" w14:textId="40326F3D" w:rsidR="00EC5388" w:rsidRPr="00EC5388" w:rsidRDefault="00EC5388" w:rsidP="005B7173">
      <w:pPr>
        <w:pStyle w:val="Odsekzoznamu"/>
        <w:numPr>
          <w:ilvl w:val="0"/>
          <w:numId w:val="83"/>
        </w:numPr>
        <w:spacing w:before="120" w:after="120" w:line="288" w:lineRule="auto"/>
        <w:jc w:val="both"/>
        <w:rPr>
          <w:rFonts w:cs="Arial"/>
          <w:szCs w:val="19"/>
        </w:rPr>
      </w:pPr>
      <w:r w:rsidRPr="00EC5388">
        <w:rPr>
          <w:rFonts w:cs="Arial"/>
          <w:szCs w:val="19"/>
        </w:rPr>
        <w:t>ex-ante;</w:t>
      </w:r>
    </w:p>
    <w:p w14:paraId="3218BAF4" w14:textId="2BC36779" w:rsidR="00EC5388" w:rsidRDefault="00EC5388" w:rsidP="005B7173">
      <w:pPr>
        <w:pStyle w:val="Odsekzoznamu"/>
        <w:numPr>
          <w:ilvl w:val="0"/>
          <w:numId w:val="83"/>
        </w:numPr>
        <w:spacing w:before="120" w:after="120" w:line="288" w:lineRule="auto"/>
        <w:jc w:val="both"/>
        <w:rPr>
          <w:rFonts w:cs="Arial"/>
          <w:szCs w:val="19"/>
        </w:rPr>
      </w:pPr>
      <w:r w:rsidRPr="00EC5388">
        <w:rPr>
          <w:rFonts w:cs="Arial"/>
          <w:szCs w:val="19"/>
        </w:rPr>
        <w:t>ex-post.</w:t>
      </w:r>
    </w:p>
    <w:p w14:paraId="02655198" w14:textId="77777777" w:rsidR="00EC5388" w:rsidRPr="00EC5388" w:rsidRDefault="00EC5388" w:rsidP="00EC5388">
      <w:pPr>
        <w:pStyle w:val="Odsekzoznamu"/>
        <w:spacing w:before="120" w:after="120" w:line="288" w:lineRule="auto"/>
        <w:jc w:val="both"/>
        <w:rPr>
          <w:rFonts w:cs="Arial"/>
          <w:szCs w:val="19"/>
        </w:rPr>
      </w:pPr>
    </w:p>
    <w:p w14:paraId="57F1C55B" w14:textId="77777777" w:rsidR="00EC5388" w:rsidRPr="00EC5388" w:rsidRDefault="00EC5388" w:rsidP="00EC5388">
      <w:pPr>
        <w:spacing w:before="120" w:after="120" w:line="288" w:lineRule="auto"/>
        <w:jc w:val="both"/>
        <w:rPr>
          <w:rFonts w:cs="Arial"/>
          <w:b/>
          <w:szCs w:val="19"/>
        </w:rPr>
      </w:pPr>
      <w:r w:rsidRPr="00EC5388">
        <w:rPr>
          <w:rFonts w:cs="Arial"/>
          <w:b/>
          <w:szCs w:val="19"/>
        </w:rPr>
        <w:t>Ex-ante finančná oprava</w:t>
      </w:r>
    </w:p>
    <w:p w14:paraId="712D08F3" w14:textId="01FA6526" w:rsidR="00EC5388" w:rsidRPr="00AE218A" w:rsidRDefault="00EC5388" w:rsidP="00EC5388">
      <w:pPr>
        <w:spacing w:before="120" w:after="120" w:line="288" w:lineRule="auto"/>
        <w:jc w:val="both"/>
        <w:rPr>
          <w:rFonts w:cs="Arial"/>
          <w:szCs w:val="19"/>
        </w:rPr>
      </w:pPr>
      <w:r w:rsidRPr="00AE218A">
        <w:rPr>
          <w:rFonts w:cs="Arial"/>
          <w:szCs w:val="19"/>
        </w:rPr>
        <w:t>Ex-ante finančná oprava je  individuálne zníženie hodnoty deklarovaných výdavkov z dôvodu zistení porušenia legislatívy SR alebo EÚ, najmä v oblasti VO. Výška individuálnej ex-ante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r w:rsidR="00D37AEA" w:rsidRPr="00D37AEA">
        <w:rPr>
          <w:rFonts w:cs="Arial"/>
          <w:szCs w:val="19"/>
        </w:rPr>
        <w:t xml:space="preserve">(v rámci druhej ex ante kontroly alebo ex post kontroly). Ex-ante finančná oprava sa v súlade so Systémom finančného riadenia uplatňuje priebežne v každom dotknutom deklarovanom/nárokovanom výdavku v ŽoP, pričom prijímateľ musí preukázať 100 % finančné plnenie voči dodávateľovi. Výška navrhovanej ex ante finančnej opravy môže byť upravená v nadväznosti na výsledok </w:t>
      </w:r>
      <w:r w:rsidR="00D37AEA" w:rsidRPr="00D37AEA">
        <w:rPr>
          <w:rFonts w:cs="Arial"/>
          <w:szCs w:val="19"/>
        </w:rPr>
        <w:lastRenderedPageBreak/>
        <w:t>prebiehajúceho konania (prebiehajúce posudzovanie súladu poskytovania príspevku s právnymi predpismi SR a EÚ a inými príslušnými podzákonnými, resp. zmluvami vykonávané vecne príslušnými orgánmi SR a EÚ, napr. ÚVO, Protimonopolný úrad SR, Európska komisia atď.), a to z dôvodu vzniku pochybností o správnosti, oprávnenosti a zákonnosti výdavkov</w:t>
      </w:r>
      <w:r w:rsidRPr="00AE218A">
        <w:rPr>
          <w:rFonts w:cs="Arial"/>
          <w:szCs w:val="19"/>
        </w:rPr>
        <w:t>.</w:t>
      </w:r>
    </w:p>
    <w:p w14:paraId="67BD4AC3" w14:textId="0968E891"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alebo mohlo mať vplyv na výsledok VO,  určí výšku ex-ante finančnej opravy, pričom na jej aplikovanie musia byť splnené nasledujúce podmienky</w:t>
      </w:r>
      <w:r w:rsidR="00D37AEA" w:rsidRPr="00D37AEA">
        <w:rPr>
          <w:rFonts w:cs="Arial"/>
          <w:szCs w:val="19"/>
        </w:rPr>
        <w:t>(týka sa primerane aj zákaziek, na ktoré sa ZVO nevzťahuje)</w:t>
      </w:r>
      <w:r w:rsidRPr="00AE218A">
        <w:rPr>
          <w:rFonts w:cs="Arial"/>
          <w:szCs w:val="19"/>
        </w:rPr>
        <w:t xml:space="preserve">: </w:t>
      </w:r>
    </w:p>
    <w:p w14:paraId="63E9F7AD" w14:textId="77777777"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ex-ante finančnou opravou ,</w:t>
      </w:r>
    </w:p>
    <w:p w14:paraId="21CF83B6"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 xml:space="preserve">prijímateľ preukáže, že disponuje finančnými zdrojmi, ktorými zabezpečí úhradu budúcich neoprávnených výdavkov minimálne vo výške navrhovanej ex-ante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14:paraId="30FCAB1E" w14:textId="77777777" w:rsidR="00EC5388" w:rsidRDefault="00EC5388" w:rsidP="00EC5388">
      <w:pPr>
        <w:spacing w:before="120" w:after="120" w:line="288" w:lineRule="auto"/>
        <w:ind w:left="851" w:hanging="284"/>
        <w:jc w:val="both"/>
        <w:rPr>
          <w:rFonts w:cs="Arial"/>
          <w:szCs w:val="19"/>
        </w:rPr>
      </w:pPr>
      <w:r>
        <w:rPr>
          <w:rFonts w:cs="Arial"/>
          <w:szCs w:val="19"/>
        </w:rPr>
        <w:t xml:space="preserve">c) </w:t>
      </w:r>
      <w:r w:rsidRPr="00AE218A">
        <w:rPr>
          <w:rFonts w:cs="Arial"/>
          <w:szCs w:val="19"/>
        </w:rPr>
        <w:t>v prípade, že v danej veci určenia ex-ante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ex-ante finančnou opravou.</w:t>
      </w:r>
    </w:p>
    <w:p w14:paraId="5F193134" w14:textId="2EE8830E" w:rsidR="00D37AEA" w:rsidRPr="00AE218A" w:rsidRDefault="00D37AEA" w:rsidP="00EC5388">
      <w:pPr>
        <w:spacing w:before="120" w:after="120" w:line="288" w:lineRule="auto"/>
        <w:ind w:left="851" w:hanging="284"/>
        <w:jc w:val="both"/>
        <w:rPr>
          <w:rFonts w:cs="Arial"/>
          <w:szCs w:val="19"/>
        </w:rPr>
      </w:pPr>
      <w:r>
        <w:rPr>
          <w:rFonts w:cs="Arial"/>
          <w:szCs w:val="19"/>
        </w:rPr>
        <w:t xml:space="preserve">d)  </w:t>
      </w:r>
      <w:r w:rsidRPr="00D37AEA">
        <w:rPr>
          <w:rFonts w:cs="Arial"/>
          <w:szCs w:val="19"/>
        </w:rPr>
        <w:t>v prípade, že prijímateľ súhlasí s navrhovanou ex-ante finančnou opravou, ktorú poskytovateľ určil v rámci druhej ex-ante kontroly, predloží prijímateľ odôvodnenie, že opakovaním procesu VO by vznikli vysoké dodatočné náklady, čo predstavuje podmienku na uplatnenie ex-ante finančnej opravy</w:t>
      </w:r>
      <w:r>
        <w:rPr>
          <w:rFonts w:cs="Arial"/>
          <w:szCs w:val="19"/>
        </w:rPr>
        <w:t>.</w:t>
      </w:r>
    </w:p>
    <w:p w14:paraId="683D7B1B" w14:textId="11BA8F02"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r w:rsidR="00D37AEA">
        <w:rPr>
          <w:rFonts w:cs="Arial"/>
          <w:szCs w:val="19"/>
        </w:rPr>
        <w:t xml:space="preserve"> </w:t>
      </w:r>
      <w:r w:rsidR="00D37AEA" w:rsidRPr="00D37AEA">
        <w:rPr>
          <w:rFonts w:cs="Arial"/>
          <w:szCs w:val="19"/>
        </w:rPr>
        <w:t>Poskytovateľ môže dodatok k zmluve o NFP uzavrieť súčasne so stanovením ex-ante finančnej opravy alebo následne napr. spolu s inou okolnosťou vyžadujúcou zmenu zmluvy.</w:t>
      </w:r>
    </w:p>
    <w:p w14:paraId="19A8B984" w14:textId="783069F1" w:rsidR="00EC5388" w:rsidRPr="00AE218A" w:rsidRDefault="00EC5388" w:rsidP="00EC5388">
      <w:pPr>
        <w:spacing w:before="120" w:after="120" w:line="288" w:lineRule="auto"/>
        <w:ind w:left="567" w:hanging="283"/>
        <w:jc w:val="both"/>
        <w:rPr>
          <w:rFonts w:cs="Arial"/>
          <w:szCs w:val="19"/>
        </w:rPr>
      </w:pPr>
      <w:r>
        <w:rPr>
          <w:rFonts w:cs="Arial"/>
          <w:szCs w:val="19"/>
        </w:rPr>
        <w:t xml:space="preserve">3.  </w:t>
      </w:r>
      <w:r w:rsidRPr="00AE218A">
        <w:rPr>
          <w:rFonts w:cs="Arial"/>
          <w:szCs w:val="19"/>
        </w:rPr>
        <w:t xml:space="preserve">Pri určovaní ex-ante </w:t>
      </w:r>
      <w:r w:rsidR="00D519DF">
        <w:rPr>
          <w:rFonts w:cs="Arial"/>
          <w:szCs w:val="19"/>
        </w:rPr>
        <w:t>finančnej opravy</w:t>
      </w:r>
      <w:r w:rsidRPr="00AE218A">
        <w:rPr>
          <w:rFonts w:cs="Arial"/>
          <w:szCs w:val="19"/>
        </w:rPr>
        <w:t xml:space="preserve"> postupuje poskytovateľ v súlade pravidlami uvedenými v MP CKO č. 5</w:t>
      </w:r>
      <w:r w:rsidRPr="00AE218A">
        <w:t xml:space="preserve"> </w:t>
      </w:r>
      <w:r w:rsidRPr="00AE218A">
        <w:rPr>
          <w:rFonts w:cs="Arial"/>
          <w:szCs w:val="19"/>
        </w:rPr>
        <w:t>k určovaniu finančných opráv, ktoré má riadiaci orgán uplatňovať pri nedodržaní pravidiel a postupov verejného obstarávania</w:t>
      </w:r>
      <w:r>
        <w:rPr>
          <w:rFonts w:cs="Arial"/>
          <w:szCs w:val="19"/>
        </w:rPr>
        <w:t xml:space="preserve"> </w:t>
      </w:r>
      <w:r w:rsidRPr="00AE218A">
        <w:rPr>
          <w:rFonts w:cs="Arial"/>
          <w:szCs w:val="19"/>
        </w:rPr>
        <w:t>.</w:t>
      </w:r>
    </w:p>
    <w:p w14:paraId="78E1B658" w14:textId="16606962" w:rsidR="00EC5388" w:rsidRPr="00AE218A" w:rsidRDefault="00EC5388" w:rsidP="00EC5388">
      <w:pPr>
        <w:spacing w:before="120" w:after="120" w:line="288" w:lineRule="auto"/>
        <w:ind w:left="567" w:hanging="283"/>
        <w:jc w:val="both"/>
        <w:rPr>
          <w:rFonts w:cs="Arial"/>
          <w:szCs w:val="19"/>
        </w:rPr>
      </w:pPr>
      <w:r w:rsidRPr="00AE218A">
        <w:rPr>
          <w:rFonts w:cs="Arial"/>
          <w:szCs w:val="19"/>
        </w:rPr>
        <w:t>4.</w:t>
      </w:r>
      <w:r w:rsidRPr="00AE218A">
        <w:rPr>
          <w:rFonts w:cs="Arial"/>
          <w:szCs w:val="19"/>
        </w:rPr>
        <w:tab/>
        <w:t xml:space="preserve">Dôvody na udelenie ex-ante </w:t>
      </w:r>
      <w:r w:rsidR="00D519DF">
        <w:rPr>
          <w:rFonts w:cs="Arial"/>
          <w:szCs w:val="19"/>
        </w:rPr>
        <w:t>finančnej opravy</w:t>
      </w:r>
      <w:r w:rsidRPr="00AE218A">
        <w:rPr>
          <w:rFonts w:cs="Arial"/>
          <w:szCs w:val="19"/>
        </w:rPr>
        <w:t xml:space="preserve"> spolu s navrhovanou % výškou </w:t>
      </w:r>
      <w:r w:rsidR="00D519DF">
        <w:rPr>
          <w:rFonts w:cs="Arial"/>
          <w:szCs w:val="19"/>
        </w:rPr>
        <w:t>finančnej opravy</w:t>
      </w:r>
      <w:r w:rsidRPr="00AE218A">
        <w:rPr>
          <w:rFonts w:cs="Arial"/>
          <w:szCs w:val="19"/>
        </w:rPr>
        <w:t xml:space="preserve"> uvedie poskytovateľ v návrhu správy z kontroly VO.</w:t>
      </w:r>
      <w:r w:rsidR="00D37AEA">
        <w:rPr>
          <w:rFonts w:cs="Arial"/>
          <w:szCs w:val="19"/>
        </w:rPr>
        <w:t xml:space="preserve"> </w:t>
      </w:r>
      <w:r w:rsidR="00D37AEA" w:rsidRPr="00D37AEA">
        <w:rPr>
          <w:rFonts w:cs="Arial"/>
          <w:szCs w:val="19"/>
        </w:rPr>
        <w:t>Poskytovateľ v návrhu správy z kontroly určí aj lehotu na podanie námietok min. 5 a max. 10 pracovných dní</w:t>
      </w:r>
    </w:p>
    <w:p w14:paraId="061D536B" w14:textId="612F8826"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r>
      <w:r w:rsidR="008D1C11" w:rsidRPr="008D1C11">
        <w:rPr>
          <w:rFonts w:cs="Arial"/>
          <w:szCs w:val="19"/>
        </w:rPr>
        <w:t>Poskytovateľ nie je povinný aplikovať podmienky uvedené v</w:t>
      </w:r>
      <w:r w:rsidR="00D37AEA">
        <w:rPr>
          <w:rFonts w:cs="Arial"/>
          <w:szCs w:val="19"/>
        </w:rPr>
        <w:t xml:space="preserve"> tejto </w:t>
      </w:r>
      <w:r w:rsidR="008D1C11" w:rsidRPr="008D1C11">
        <w:rPr>
          <w:rFonts w:cs="Arial"/>
          <w:szCs w:val="19"/>
        </w:rPr>
        <w:t>kapitole  v bode 1 písm. a) až d), pokiaľ sa dané zistenia týkajú zákazky podľa § 117 ZVO. Aj v týchto prípadoch však poskytovateľ vyžaduje od prijímateľa súhlas s navrhovanou ex-ante finančnou opravou.</w:t>
      </w:r>
    </w:p>
    <w:p w14:paraId="2E15F6AE" w14:textId="6F8F284E" w:rsidR="00EC5388" w:rsidRDefault="00EC5388" w:rsidP="00EC5388">
      <w:pPr>
        <w:spacing w:before="120" w:after="120" w:line="288" w:lineRule="auto"/>
        <w:ind w:left="567" w:hanging="283"/>
        <w:jc w:val="both"/>
        <w:rPr>
          <w:rFonts w:cs="Arial"/>
          <w:szCs w:val="19"/>
        </w:rPr>
      </w:pPr>
      <w:r w:rsidRPr="00AE218A">
        <w:rPr>
          <w:rFonts w:cs="Arial"/>
          <w:szCs w:val="19"/>
        </w:rPr>
        <w:t>6.</w:t>
      </w:r>
      <w:r w:rsidRPr="00AE218A">
        <w:rPr>
          <w:rFonts w:cs="Arial"/>
          <w:szCs w:val="19"/>
        </w:rPr>
        <w:tab/>
        <w:t xml:space="preserve">Poskytovateľ zašle prijímateľovi spolu s návrhom ex-ante finančnej opravy aj znenie dodatku k </w:t>
      </w:r>
      <w:r w:rsidR="00E23756">
        <w:rPr>
          <w:rFonts w:cs="Arial"/>
          <w:szCs w:val="19"/>
        </w:rPr>
        <w:t>z</w:t>
      </w:r>
      <w:r w:rsidRPr="00AE218A">
        <w:rPr>
          <w:rFonts w:cs="Arial"/>
          <w:szCs w:val="19"/>
        </w:rPr>
        <w:t>mluve o NFP, ktoré nie je podpísané zo strany poskytovateľa</w:t>
      </w:r>
      <w:r w:rsidR="00D37AEA" w:rsidRPr="00D37AEA">
        <w:rPr>
          <w:rFonts w:cs="Arial"/>
          <w:szCs w:val="19"/>
        </w:rPr>
        <w:t xml:space="preserve"> uvedené platí len v prípade, že sa poskytovateľ rozhodne uzavrieť dodatok k zmluve o NFP spolu s udelením ex-ante finančnej opravy)</w:t>
      </w:r>
      <w:r w:rsidRPr="00AE218A">
        <w:rPr>
          <w:rFonts w:cs="Arial"/>
          <w:szCs w:val="19"/>
        </w:rPr>
        <w:t xml:space="preserve">. Prijímateľ je povinný v prípade akceptovania ex-ante finančnej opravy zaslať poskytovateľovi podpísaný dodatok k </w:t>
      </w:r>
      <w:r w:rsidR="00E23756">
        <w:rPr>
          <w:rFonts w:cs="Arial"/>
          <w:szCs w:val="19"/>
        </w:rPr>
        <w:t>z</w:t>
      </w:r>
      <w:r w:rsidRPr="00AE218A">
        <w:rPr>
          <w:rFonts w:cs="Arial"/>
          <w:szCs w:val="19"/>
        </w:rPr>
        <w:t xml:space="preserve">mluve o NFP, spolu s ostatnými dokladmi preukazujúcimi splnenie ďalších podmienok určených poskytovateľom na udelenie ex-ante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14:paraId="5658EC57" w14:textId="5A38A3D1" w:rsidR="00F90A44" w:rsidRPr="00054418" w:rsidRDefault="00F90A44" w:rsidP="00852446">
      <w:pPr>
        <w:autoSpaceDE w:val="0"/>
        <w:autoSpaceDN w:val="0"/>
        <w:spacing w:before="120"/>
        <w:ind w:left="714" w:hanging="357"/>
        <w:jc w:val="both"/>
        <w:rPr>
          <w:rFonts w:cs="Arial"/>
          <w:szCs w:val="16"/>
        </w:rPr>
      </w:pPr>
      <w:r>
        <w:rPr>
          <w:rFonts w:cs="Arial"/>
          <w:szCs w:val="19"/>
        </w:rPr>
        <w:t xml:space="preserve"> </w:t>
      </w:r>
    </w:p>
    <w:p w14:paraId="2C6FB8EC" w14:textId="77777777" w:rsidR="00F90A44" w:rsidRPr="00AE218A" w:rsidRDefault="00F90A44" w:rsidP="00F90A44">
      <w:pPr>
        <w:spacing w:before="120" w:after="120" w:line="288" w:lineRule="auto"/>
        <w:ind w:left="567" w:hanging="283"/>
        <w:jc w:val="both"/>
        <w:rPr>
          <w:rFonts w:cs="Arial"/>
          <w:szCs w:val="19"/>
        </w:rPr>
      </w:pPr>
    </w:p>
    <w:p w14:paraId="5515FE1D" w14:textId="77777777" w:rsidR="00F90A44" w:rsidRDefault="00F90A44" w:rsidP="00F90A44"/>
    <w:p w14:paraId="03F7F662" w14:textId="77777777" w:rsidR="00EC5388" w:rsidRDefault="00EC5388" w:rsidP="00EC5388">
      <w:pPr>
        <w:spacing w:before="120" w:after="120" w:line="288" w:lineRule="auto"/>
        <w:jc w:val="both"/>
        <w:rPr>
          <w:rFonts w:cs="Arial"/>
          <w:b/>
          <w:szCs w:val="19"/>
        </w:rPr>
      </w:pPr>
    </w:p>
    <w:p w14:paraId="7D8430E0" w14:textId="377C08A7" w:rsidR="00EC5388" w:rsidRPr="00EC5388" w:rsidRDefault="00EC5388" w:rsidP="00EC5388">
      <w:pPr>
        <w:spacing w:before="120" w:after="120" w:line="288" w:lineRule="auto"/>
        <w:jc w:val="both"/>
        <w:rPr>
          <w:rFonts w:cs="Arial"/>
          <w:b/>
          <w:szCs w:val="19"/>
        </w:rPr>
      </w:pPr>
      <w:r w:rsidRPr="00EC5388">
        <w:rPr>
          <w:rFonts w:cs="Arial"/>
          <w:b/>
          <w:szCs w:val="19"/>
        </w:rPr>
        <w:lastRenderedPageBreak/>
        <w:t>Ex-post finančné oprava</w:t>
      </w:r>
    </w:p>
    <w:p w14:paraId="7A55D321" w14:textId="540409B8" w:rsidR="009D7F63" w:rsidRPr="0073389C" w:rsidRDefault="009D7F63" w:rsidP="009D7F63">
      <w:pPr>
        <w:spacing w:before="120" w:after="120" w:line="288" w:lineRule="auto"/>
        <w:jc w:val="both"/>
      </w:pPr>
      <w:r w:rsidRPr="0073389C">
        <w:t>V prípade ak poskytovateľ identifikuje porušenie pravidiel a postupov VO upravených v ZVO, resp. porušenie </w:t>
      </w:r>
      <w:r w:rsidR="00D37AEA" w:rsidRPr="0073389C">
        <w:t>legislatív</w:t>
      </w:r>
      <w:r w:rsidR="00D37AEA">
        <w:t>y</w:t>
      </w:r>
      <w:r w:rsidR="00D37AEA" w:rsidRPr="0073389C">
        <w:t xml:space="preserve"> </w:t>
      </w:r>
      <w:r w:rsidRPr="0073389C">
        <w:t xml:space="preserve">SR a EÚ, ktoré malo alebo mohlo mať vplyv na výsledok VO </w:t>
      </w:r>
      <w:r w:rsidRPr="0073389C">
        <w:rPr>
          <w:b/>
        </w:rPr>
        <w:t>až počas realizácie projektu</w:t>
      </w:r>
      <w:r w:rsidRPr="0073389C">
        <w:t xml:space="preserve">, po úhrade oprávnených výdavkov v ŽoP, vzťahujúcou sa k nákladom projektu, ktoré vyplývajú z realizácie VO, poskytovateľ postupuje v zmysle § 41 </w:t>
      </w:r>
      <w:r w:rsidR="00120FED" w:rsidRPr="00120FED">
        <w:t xml:space="preserve">alebo § 41a </w:t>
      </w:r>
      <w:r w:rsidRPr="0073389C">
        <w:t>zákona o príspevku z</w:t>
      </w:r>
      <w:r w:rsidR="00BE69D2">
        <w:t> </w:t>
      </w:r>
      <w:r w:rsidRPr="0073389C">
        <w:t>EŠIF</w:t>
      </w:r>
      <w:r w:rsidR="00BE69D2" w:rsidRPr="00BE69D2">
        <w:t>.</w:t>
      </w:r>
    </w:p>
    <w:p w14:paraId="7A55D322" w14:textId="605AE186"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je v zmysle § 41 </w:t>
      </w:r>
      <w:r w:rsidR="00120FED" w:rsidRPr="00120FED">
        <w:t xml:space="preserve">a § 41a </w:t>
      </w:r>
      <w:r w:rsidRPr="0073389C">
        <w:t xml:space="preserve">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r w:rsidR="00EC5388" w:rsidRPr="00EC5388">
        <w:rPr>
          <w:rFonts w:cs="Arial"/>
          <w:szCs w:val="19"/>
        </w:rPr>
        <w:t xml:space="preserve"> k určovaniu finančných opráv, ktoré má riadiaci orgán uplatňovať pri nedodržaní pravidiel a postupov verejného obstarávania</w:t>
      </w:r>
      <w:r w:rsidRPr="0073389C">
        <w:rPr>
          <w:rFonts w:cs="Arial"/>
          <w:szCs w:val="19"/>
        </w:rPr>
        <w:t>.</w:t>
      </w:r>
    </w:p>
    <w:p w14:paraId="65386DA0" w14:textId="77777777" w:rsidR="00EC5388" w:rsidRDefault="00EC5388" w:rsidP="009D7F63">
      <w:pPr>
        <w:spacing w:before="120" w:after="120" w:line="288" w:lineRule="auto"/>
        <w:jc w:val="both"/>
        <w:rPr>
          <w:rFonts w:cs="Arial"/>
          <w:szCs w:val="19"/>
        </w:rPr>
      </w:pPr>
    </w:p>
    <w:p w14:paraId="328F0ECA" w14:textId="7EBE34B5" w:rsidR="00EC5388" w:rsidRPr="0073389C" w:rsidRDefault="00120FED" w:rsidP="00EC5388">
      <w:pPr>
        <w:tabs>
          <w:tab w:val="left" w:pos="1014"/>
        </w:tabs>
        <w:spacing w:before="120" w:after="120" w:line="288" w:lineRule="auto"/>
        <w:jc w:val="both"/>
        <w:rPr>
          <w:rFonts w:cs="Arial"/>
          <w:szCs w:val="19"/>
        </w:rPr>
      </w:pPr>
      <w:r>
        <w:rPr>
          <w:rFonts w:cs="Arial"/>
          <w:szCs w:val="19"/>
        </w:rPr>
        <w:t>A</w:t>
      </w:r>
      <w:r w:rsidR="00EC5388">
        <w:rPr>
          <w:rFonts w:cs="Arial"/>
          <w:szCs w:val="19"/>
        </w:rPr>
        <w:t xml:space="preserve">) </w:t>
      </w:r>
      <w:r w:rsidR="00D37AEA" w:rsidRPr="00D37AEA">
        <w:rPr>
          <w:rFonts w:cs="Arial"/>
          <w:szCs w:val="19"/>
        </w:rPr>
        <w:t>Postup poskytovateľa v zmysle príslušných ustanovení § 41 zákona o príspevku EŠIF pri nadlimitných alebo podlimitných zákazkách</w:t>
      </w:r>
      <w:r w:rsidR="00EC5388">
        <w:rPr>
          <w:rFonts w:cs="Arial"/>
          <w:szCs w:val="19"/>
        </w:rPr>
        <w:t>:</w:t>
      </w:r>
    </w:p>
    <w:p w14:paraId="1328F86A" w14:textId="3B8E4CE4" w:rsidR="0006412C" w:rsidRPr="0006412C" w:rsidRDefault="009D7F63" w:rsidP="0006412C">
      <w:pPr>
        <w:pStyle w:val="Odsekzoznamu"/>
        <w:numPr>
          <w:ilvl w:val="0"/>
          <w:numId w:val="42"/>
        </w:numPr>
        <w:spacing w:before="120" w:after="120" w:line="288" w:lineRule="auto"/>
        <w:ind w:left="567" w:hanging="283"/>
        <w:contextualSpacing w:val="0"/>
        <w:jc w:val="both"/>
      </w:pPr>
      <w:r w:rsidRPr="0073389C">
        <w:t>Ak poskytovateľ na základe vlastných zistení alebo na základe iného podnetu (napr. na základe výsledkov vládneho auditu, auditu EK</w:t>
      </w:r>
      <w:r w:rsidR="00D37AEA">
        <w:t>, certifikačného overovania, mediálneho podnetu</w:t>
      </w:r>
      <w:r w:rsidRPr="0073389C">
        <w:t xml:space="preserve"> a pod.) </w:t>
      </w:r>
      <w:r w:rsidR="00D37AEA">
        <w:t xml:space="preserve">zistí porušenie </w:t>
      </w:r>
      <w:r w:rsidRPr="0073389C">
        <w:t xml:space="preserve"> postupov VO, </w:t>
      </w:r>
      <w:r w:rsidR="00D37AEA" w:rsidRPr="00D37AEA">
        <w:t>s vplyvom alebo možným vplyvom na výsledok VO</w:t>
      </w:r>
      <w:r w:rsidR="00D37AEA">
        <w:t>,</w:t>
      </w:r>
      <w:r w:rsidR="00D37AEA" w:rsidRPr="00D37AEA">
        <w:t xml:space="preserve"> </w:t>
      </w:r>
      <w:r w:rsidRPr="0073389C">
        <w:t xml:space="preserve">ktoré už bolo zo strany poskytovateľa pripustené do financovania, </w:t>
      </w:r>
      <w:r w:rsidR="00D37AEA" w:rsidRPr="00D37AEA">
        <w:t xml:space="preserve">vyzve  prijímateľa na vrátenie poskytnutého príspevku alebo jeho časti. Výzve poskytovateľa predchádza </w:t>
      </w:r>
      <w:r w:rsidRPr="0073389C">
        <w:t xml:space="preserve"> vykon</w:t>
      </w:r>
      <w:r w:rsidR="00D37AEA">
        <w:t>anie</w:t>
      </w:r>
      <w:r w:rsidRPr="0073389C">
        <w:t xml:space="preserve"> opätovn</w:t>
      </w:r>
      <w:r w:rsidR="00D37AEA">
        <w:t>ej</w:t>
      </w:r>
      <w:r w:rsidRPr="0073389C">
        <w:t xml:space="preserve"> </w:t>
      </w:r>
      <w:r w:rsidR="00E911B7">
        <w:t>finančn</w:t>
      </w:r>
      <w:r w:rsidR="00D37AEA">
        <w:t>ej</w:t>
      </w:r>
      <w:r w:rsidR="00E911B7">
        <w:t xml:space="preserve"> </w:t>
      </w:r>
      <w:r w:rsidRPr="0073389C">
        <w:t>kontrol</w:t>
      </w:r>
      <w:r w:rsidR="00D37AEA">
        <w:t>y</w:t>
      </w:r>
      <w:r w:rsidRPr="0073389C">
        <w:t xml:space="preserve"> VO</w:t>
      </w:r>
      <w:r w:rsidR="00120FED" w:rsidRPr="001F7F84">
        <w:rPr>
          <w:rFonts w:cs="Arial"/>
          <w:szCs w:val="19"/>
        </w:rPr>
        <w:t xml:space="preserve"> </w:t>
      </w:r>
      <w:r w:rsidR="0006412C">
        <w:t>v súlade s ustanoveniami</w:t>
      </w:r>
      <w:r w:rsidR="00120FED" w:rsidRPr="00120FED">
        <w:t xml:space="preserve"> zákona o finančnej kontrole</w:t>
      </w:r>
      <w:r w:rsidRPr="0073389C">
        <w:t xml:space="preserve">. </w:t>
      </w:r>
      <w:r w:rsidR="0006412C" w:rsidRPr="0006412C">
        <w:t xml:space="preserve">Z tejto kontroly vyhotovuje poskytovateľ návrh správy z kontroly a po vysporiadaní sa s prípadnými námietkami prijímateľa (na podanie námietok poskytne poskytovateľ prijímateľovi lehotu min. 5 a max. 10 pracovných dní), následne vyhotovuje správu z kontroly a sprievodný list, ktorý obsahuje aj: </w:t>
      </w:r>
    </w:p>
    <w:p w14:paraId="25CEAF7C" w14:textId="77777777" w:rsidR="0006412C" w:rsidRPr="0006412C" w:rsidRDefault="0006412C" w:rsidP="005B7173">
      <w:pPr>
        <w:pStyle w:val="Odsekzoznamu"/>
        <w:numPr>
          <w:ilvl w:val="0"/>
          <w:numId w:val="115"/>
        </w:numPr>
        <w:spacing w:before="120" w:after="120" w:line="288" w:lineRule="auto"/>
        <w:contextualSpacing w:val="0"/>
        <w:jc w:val="both"/>
      </w:pPr>
      <w:r w:rsidRPr="0006412C">
        <w:t>informáciu, že prijímateľ bude v zmysle záverov z opätovnej  finančnej kontroly VO vyzvaný na vrátenie NFP alebo jeho časti,</w:t>
      </w:r>
    </w:p>
    <w:p w14:paraId="052EEBA3" w14:textId="77777777" w:rsidR="0006412C" w:rsidRPr="0006412C" w:rsidRDefault="0006412C" w:rsidP="005B7173">
      <w:pPr>
        <w:pStyle w:val="Odsekzoznamu"/>
        <w:numPr>
          <w:ilvl w:val="0"/>
          <w:numId w:val="115"/>
        </w:numPr>
        <w:spacing w:before="120" w:after="120" w:line="288" w:lineRule="auto"/>
        <w:contextualSpacing w:val="0"/>
        <w:jc w:val="both"/>
      </w:pPr>
      <w:r w:rsidRPr="0006412C">
        <w:t>poučenie pre prijímateľa, že v prípade, ak neuhradí uvedenú výšku NFP v stanovenej lehote, bude poskytovateľ postupovať v zmysle § 41 alebo § 41a zákona o príspevku z EŠIF..</w:t>
      </w:r>
    </w:p>
    <w:p w14:paraId="7A55D323" w14:textId="7412798B" w:rsidR="009D7F63" w:rsidRPr="0073389C" w:rsidRDefault="0006412C" w:rsidP="00852446">
      <w:pPr>
        <w:pStyle w:val="Odsekzoznamu"/>
        <w:spacing w:before="120" w:after="120" w:line="288" w:lineRule="auto"/>
        <w:ind w:left="567"/>
        <w:contextualSpacing w:val="0"/>
        <w:jc w:val="both"/>
      </w:pPr>
      <w:r w:rsidRPr="0006412C">
        <w:t>Ak iný orgán ako poskytovateľ zistí porušenie pravidiel a postupov VO a poskytovateľ s týmto zistením nesúhlasí, podá podnet na ÚVO podľa § 169 ods. 3 písm. c) ZVO alebo 179a ZVO.</w:t>
      </w:r>
    </w:p>
    <w:p w14:paraId="1E93B2F8" w14:textId="77777777" w:rsidR="00120FED"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v lehote splatnosti prijímateľ stanovenú </w:t>
      </w:r>
      <w:r w:rsidR="00D519DF">
        <w:t>finančnú opravu</w:t>
      </w:r>
      <w:r w:rsidRPr="0073389C">
        <w:t xml:space="preserve"> neuhradí v plnej výške, poskytovateľ v súlade s</w:t>
      </w:r>
      <w:r w:rsidR="00120FED">
        <w:t>:</w:t>
      </w:r>
    </w:p>
    <w:p w14:paraId="62D109A7" w14:textId="62AEF818" w:rsidR="00120FED" w:rsidRDefault="009D7F63" w:rsidP="005B7173">
      <w:pPr>
        <w:pStyle w:val="Odsekzoznamu"/>
        <w:numPr>
          <w:ilvl w:val="0"/>
          <w:numId w:val="101"/>
        </w:numPr>
        <w:spacing w:before="120" w:after="120" w:line="288" w:lineRule="auto"/>
        <w:ind w:left="1276"/>
        <w:contextualSpacing w:val="0"/>
        <w:jc w:val="both"/>
      </w:pPr>
      <w:r w:rsidRPr="0073389C">
        <w:t xml:space="preserve"> § 41 ods. 2 zákona o príspevku z EŠIF podá podnet na vykonanie kontroly VO na ÚVO (v prípade, ak predmetné VO nebolo doposiaľ predmetom kontroly ÚVO)</w:t>
      </w:r>
      <w:r w:rsidR="00120FED">
        <w:t>. Poskytovateľ postupuje podľa bodov 5-7 nižšie, alebo</w:t>
      </w:r>
    </w:p>
    <w:p w14:paraId="7A55D328" w14:textId="28B0BC6B" w:rsidR="009D7F63" w:rsidRPr="0073389C" w:rsidRDefault="00120FED" w:rsidP="005B7173">
      <w:pPr>
        <w:pStyle w:val="Odsekzoznamu"/>
        <w:numPr>
          <w:ilvl w:val="0"/>
          <w:numId w:val="101"/>
        </w:numPr>
        <w:spacing w:before="120" w:after="120" w:line="288" w:lineRule="auto"/>
        <w:ind w:left="1276"/>
        <w:contextualSpacing w:val="0"/>
        <w:jc w:val="both"/>
      </w:pPr>
      <w:r>
        <w:t xml:space="preserve"> </w:t>
      </w:r>
      <w:r w:rsidRPr="00120FED">
        <w:t>§ 41a ods. 3 rozhodne v správnom konaní o vrátení sumy uvedenej v žiadosti o vrátenie. Poskytovateľ postupuje primerane podľa bodov 6 a 7 nižšie</w:t>
      </w:r>
      <w:r w:rsidR="009D7F63" w:rsidRPr="0073389C">
        <w:t xml:space="preserve">. </w:t>
      </w:r>
    </w:p>
    <w:p w14:paraId="7A55D329" w14:textId="7DE6981D"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bolo v zmysle záverov kontroly ÚVO  zistené porušenie pravidiel a postupov VO, ktoré malo alebo mohlo mať vplyv na výsledok VO, poskytovateľ </w:t>
      </w:r>
      <w:r w:rsidR="0006412C" w:rsidRPr="0006412C">
        <w:t>za takéto porušenie vyzval prijímateľa prostredníctvom žiadosti o vrátenie vrátiť poskytnutý príspevok alebo jeho časť vzťahujúci sa na predmet zákazky, poskytovateľ podá podnet správnemu orgánu na konanie podľa § 41 ods. 5 a ods. 6 zákona o príspevku EŠIF. Správny orgán na základe tohto podnetu rozhodne o vrátení sumy</w:t>
      </w:r>
      <w:r w:rsidR="0006412C">
        <w:t xml:space="preserve"> uvedenej v žiadosti o vrátenie</w:t>
      </w:r>
      <w:r w:rsidRPr="0073389C">
        <w:t xml:space="preserve">. </w:t>
      </w:r>
    </w:p>
    <w:p w14:paraId="7A55D32A" w14:textId="6047A220"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Poskytovateľ je oprávnený v zmysle záverov kontroly ÚVO  zmeniť výsledok predchádzajúcej </w:t>
      </w:r>
      <w:r w:rsidR="00E911B7">
        <w:t xml:space="preserve">finančnej </w:t>
      </w:r>
      <w:r w:rsidRPr="0073389C">
        <w:t xml:space="preserve">kontroly </w:t>
      </w:r>
      <w:r w:rsidR="005D0624">
        <w:rPr>
          <w:rFonts w:cs="Arial"/>
          <w:szCs w:val="19"/>
        </w:rPr>
        <w:t xml:space="preserve">VO </w:t>
      </w:r>
      <w:r w:rsidRPr="0073389C">
        <w:t xml:space="preserve">(t.j. zmeniť percentuálnu sadzbu </w:t>
      </w:r>
      <w:r w:rsidR="00D519DF">
        <w:t>finančnej opravy</w:t>
      </w:r>
      <w:r w:rsidRPr="0073389C">
        <w:t xml:space="preserve"> v dôsledku iných záverov ÚVO), čo uvedie v odôvodnení  rozhodnutia správneho orgánu o vrátení poskytnutého NFP alebo jeho časti (ďalej len „Rozhodnutie“).   </w:t>
      </w:r>
    </w:p>
    <w:p w14:paraId="7A55D32B" w14:textId="77777777" w:rsidR="009D7F63" w:rsidRPr="0073389C" w:rsidRDefault="009D7F63" w:rsidP="009D7F63">
      <w:pPr>
        <w:pStyle w:val="Odsekzoznamu"/>
        <w:tabs>
          <w:tab w:val="left" w:pos="1014"/>
        </w:tabs>
        <w:spacing w:before="120" w:after="120" w:line="288" w:lineRule="auto"/>
        <w:ind w:left="567"/>
        <w:contextualSpacing w:val="0"/>
        <w:jc w:val="both"/>
      </w:pPr>
      <w:r w:rsidRPr="0073389C">
        <w:lastRenderedPageBreak/>
        <w:t xml:space="preserve">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C" w14:textId="77777777" w:rsidR="009D7F63"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14:paraId="490BD52B" w14:textId="5764F29C" w:rsidR="0006412C" w:rsidRDefault="0006412C" w:rsidP="00151D4D">
      <w:pPr>
        <w:pStyle w:val="Odsekzoznamu"/>
        <w:numPr>
          <w:ilvl w:val="0"/>
          <w:numId w:val="42"/>
        </w:numPr>
        <w:tabs>
          <w:tab w:val="left" w:pos="1014"/>
        </w:tabs>
        <w:spacing w:before="120" w:after="120" w:line="288" w:lineRule="auto"/>
        <w:ind w:left="567" w:hanging="283"/>
        <w:contextualSpacing w:val="0"/>
        <w:jc w:val="both"/>
      </w:pPr>
      <w:r w:rsidRPr="0006412C">
        <w:t>Ak bolo v zmysle záverov kontroly ÚVO vykonanej na základe podnetu poskytovateľa zistené porušenie pravidiel a postupov VO, ktoré malo alebo mohlo mať vplyv na výsledok VO, poskytovateľ za takéto porušenie nevyzval prijímateľa prostredníctvom žiadosti o vrátenie vrátiť poskytnutý príspevok alebo jeho časť vzťahujúci sa na predmet zákazky, poskytovateľ vykoná opätovnú finančnú kontrolu VO v súlade so zákonom o finančnej kontrole, v rámci ktorej zohľadní porušenia pravidiel a postupov VO, ktoré identifikoval ÚVO ako porušenia, ktoré mali alebo mohli mať vplyv na výsledok VO a vypracuje návrh správy z kontroly. V prípade, že prijímateľ zašle v určenej lehote námietky voči zisteniam uvedeným v návrhu správy z kontroly, je prijímateľ ich vyhodnotí a v prípade ich úplnej alebo čiastočnej opodstatnenosti, zohľadní ich v správe z kontroly. Ak poskytovateľ námietky vyhodnotí ako neopodstatnené, uvedie ich spolu s odôvodnením v správe z kontroly ako neopodstatnené. V prípade, že námietky prijímateľa neboli podané alebo boli podané po lehote, vypracuje poskytovateľ správu z kontroly. Poskytovateľ bezodkladne po vydaní správy z kontroly vyzve prijímateľa prostredníctvom žiadosti o vrátenie vrátiť poskytnutý príspevok alebo jeho časť vzťahujúci sa na predmet zákazky. Ak prijímateľ nevráti poskytnutý príspevok alebo jeho časť na základe žiadosti o vrátenie, poskytovateľ podá podnet správnemu orgánu na konanie podľa § 41 ods. 5 a ods. 6 zákona o príspevku EŠIF. Správny orgán na základe tohto podnetu rozhodne o vrátení sumy uvedenej v žiadosti o vrátenie.</w:t>
      </w:r>
    </w:p>
    <w:p w14:paraId="1E7DB3BC" w14:textId="7A12C678" w:rsidR="0006412C" w:rsidRPr="0073389C" w:rsidRDefault="0006412C" w:rsidP="00151D4D">
      <w:pPr>
        <w:pStyle w:val="Odsekzoznamu"/>
        <w:numPr>
          <w:ilvl w:val="0"/>
          <w:numId w:val="42"/>
        </w:numPr>
        <w:tabs>
          <w:tab w:val="left" w:pos="1014"/>
        </w:tabs>
        <w:spacing w:before="120" w:after="120" w:line="288" w:lineRule="auto"/>
        <w:ind w:left="567" w:hanging="283"/>
        <w:contextualSpacing w:val="0"/>
        <w:jc w:val="both"/>
      </w:pPr>
      <w:r w:rsidRPr="0006412C">
        <w:t>V prípade, že ÚVO vykoná kontrolu VO, pričom však táto kontrola nie je vykonaná na základe podnetu poskytovateľa a v prípade, že ÚVO v rozhodnutí uvedie porušenia, ktoré mali alebo mohli mať vplyv na výsledok VO, poskytovateľ vykoná opätovnú  kontrolu VO v súlade so zákonom o finančnej kontrole, v rámci ktorej zohľadní porušenia pravidiel a postupov VO, ktoré identifikoval ÚVO ako porušenia, ktoré mali alebo mohli mať vplyv na výsledok VO a vypracuje návrh správy z kontroly. V prípade, že prijímateľ zašle v určenej lehote námietky voči zisteniam uvedeným v návrhu správy z kontroly, poskytovateľ ich vyhodnotí a v prípade ich úplnej alebo čiastočnej opodstatnenosti, zohľadní v správe z kontroly. Ak poskytovateľ námietky vyhodnotí ako neopodstatnené, uvedie ich spolu s odôvodnením v správe z kontroly ako neopodstatnené.  V prípade, že námietky prijímateľa neboli podané alebo boli podané po lehote, vypracuje poskytovateľ správu z kontroly. Poskytovateľ bezodkladne po vydaní správy z kontroly vyzve prijímateľa prostredníctvom žiadosti o vrátenie vrátiť poskytnutý príspevok alebo jeho časť vzťahujúci sa na predmet zákazky. Ak prijímateľ nevráti poskytnutý príspevok alebo jeho časť na základe žiadosti o vrátenie, Poskytovateľ podá podnet správnemu orgánu na konanie podľa § 41 ods. 5 a ods. 6 zákona o príspevku EŠIF. Správny orgán na základe tohto podnetu rozhodne o vrátení sumy uvedenej v žiadosti o vrátenie.</w:t>
      </w:r>
    </w:p>
    <w:p w14:paraId="671AA64F" w14:textId="032BF6CC" w:rsidR="005D0624" w:rsidRPr="004B129C" w:rsidRDefault="00120FED" w:rsidP="005D0624">
      <w:pPr>
        <w:tabs>
          <w:tab w:val="left" w:pos="1014"/>
        </w:tabs>
        <w:spacing w:before="120" w:after="120" w:line="288" w:lineRule="auto"/>
        <w:jc w:val="both"/>
        <w:rPr>
          <w:rFonts w:cs="Arial"/>
          <w:szCs w:val="19"/>
        </w:rPr>
      </w:pPr>
      <w:r>
        <w:rPr>
          <w:rFonts w:cs="Arial"/>
          <w:szCs w:val="19"/>
        </w:rPr>
        <w:t>B</w:t>
      </w:r>
      <w:r w:rsidR="005D0624">
        <w:rPr>
          <w:rFonts w:cs="Arial"/>
          <w:szCs w:val="19"/>
        </w:rPr>
        <w:t>)</w:t>
      </w:r>
      <w:r w:rsidR="005D0624" w:rsidRPr="004B129C">
        <w:rPr>
          <w:rFonts w:cs="Arial"/>
          <w:szCs w:val="19"/>
        </w:rPr>
        <w:t xml:space="preserve"> </w:t>
      </w:r>
      <w:r w:rsidR="0006412C" w:rsidRPr="0006412C">
        <w:rPr>
          <w:rFonts w:cs="Arial"/>
          <w:szCs w:val="19"/>
        </w:rPr>
        <w:t>Postup poskytovateľa v zmysle príslušných ustanovení § 41 zákona o príspevku EŠIF pri zákazkách s nízkou hodnotou</w:t>
      </w:r>
      <w:r w:rsidR="005D0624" w:rsidRPr="004B129C">
        <w:rPr>
          <w:rFonts w:cs="Arial"/>
          <w:szCs w:val="19"/>
        </w:rPr>
        <w:t>:</w:t>
      </w:r>
    </w:p>
    <w:p w14:paraId="046B0E5A" w14:textId="443B7485"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w:t>
      </w:r>
      <w:r w:rsidR="0006412C" w:rsidRPr="0006412C">
        <w:rPr>
          <w:rFonts w:cs="Arial"/>
          <w:szCs w:val="19"/>
        </w:rPr>
        <w:t>Ak poskytovateľ na základe vlastného podnetu alebo podnetu iného orgánu zistí porušenie pravidiel a postupov verejného obstarávania, ktoré malo alebo mohlo mať vplyv na výsledok verejného obstarávania, prostredníctvom žiadosti o vrátenie vyzve prijímateľa o vrátenie poskytnutého príspevku alebo jeho časti, ktorá sa vzťahuje na predmet zákazky. Ak prijímateľ nevráti poskytnutý príspevok alebo jeho časť na základe žiadosti o vrátenie, poskytovateľ podá podnet správnemu orgánu na konanie, ktorý na základe podnetu rozhodne o vrátení sumy uvedenej v žiadosti o vrátenie.</w:t>
      </w:r>
    </w:p>
    <w:p w14:paraId="7A55D32E" w14:textId="77777777" w:rsidR="009D7F63" w:rsidRPr="0073389C" w:rsidRDefault="009D7F63" w:rsidP="009D7F63">
      <w:pPr>
        <w:pStyle w:val="Nadpis3"/>
        <w:ind w:left="567" w:firstLine="0"/>
        <w:rPr>
          <w:lang w:val="sk-SK"/>
        </w:rPr>
      </w:pPr>
      <w:bookmarkStart w:id="176" w:name="_Toc440372885"/>
      <w:bookmarkStart w:id="177" w:name="_Toc4576204"/>
      <w:r w:rsidRPr="0073389C">
        <w:rPr>
          <w:lang w:val="sk-SK"/>
        </w:rPr>
        <w:lastRenderedPageBreak/>
        <w:t>Postupy vo verejnom obstarávaní</w:t>
      </w:r>
      <w:bookmarkEnd w:id="176"/>
      <w:bookmarkEnd w:id="177"/>
    </w:p>
    <w:p w14:paraId="6EB048C2" w14:textId="77777777"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14:paraId="615DE8EF"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Elektronické trhovisko je informačný systém (ďalej len „IS“) VS, ktorý slúži na zabezpečenie ponuky a nákupu tovarov, stavebných prác alebo služieb bežne dostupných na trhu, ako aj na zabezpečenie s tým súvisiacich činností. Správcom elektronického trhoviska je MV SR.</w:t>
      </w:r>
    </w:p>
    <w:p w14:paraId="6ABDFF2D" w14:textId="77777777" w:rsidR="00AE02EE" w:rsidRPr="00AE02EE" w:rsidRDefault="00AE02EE" w:rsidP="00AE02EE">
      <w:pPr>
        <w:tabs>
          <w:tab w:val="left" w:pos="1014"/>
        </w:tabs>
        <w:spacing w:before="120" w:after="120" w:line="288" w:lineRule="auto"/>
        <w:jc w:val="both"/>
        <w:rPr>
          <w:rFonts w:cs="Arial"/>
          <w:szCs w:val="19"/>
        </w:rPr>
      </w:pPr>
    </w:p>
    <w:p w14:paraId="15F33FD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14:paraId="2FE4AA18" w14:textId="77777777" w:rsidR="00AE02EE" w:rsidRPr="00AE02EE" w:rsidRDefault="00AE02EE" w:rsidP="00AE02EE">
      <w:pPr>
        <w:tabs>
          <w:tab w:val="left" w:pos="1014"/>
        </w:tabs>
        <w:spacing w:before="120" w:after="120" w:line="288" w:lineRule="auto"/>
        <w:jc w:val="both"/>
        <w:rPr>
          <w:rFonts w:cs="Arial"/>
          <w:szCs w:val="19"/>
        </w:rPr>
      </w:pPr>
    </w:p>
    <w:p w14:paraId="725E1AC8" w14:textId="1EAB52D4"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Zadávanie zákazky nadlimitným postupom verejnej súťaže prostredníctvom elektronického trhoviska sa realizuje v súlade s príslušnými ustanoveniami uvedenými v § </w:t>
      </w:r>
      <w:r w:rsidR="002C5B49">
        <w:rPr>
          <w:rFonts w:cs="Arial"/>
          <w:szCs w:val="19"/>
        </w:rPr>
        <w:t>66 ods. 8</w:t>
      </w:r>
      <w:r w:rsidR="002C5B49" w:rsidRPr="00AE02EE">
        <w:rPr>
          <w:rFonts w:cs="Arial"/>
          <w:szCs w:val="19"/>
        </w:rPr>
        <w:t xml:space="preserve"> </w:t>
      </w:r>
      <w:r w:rsidRPr="00AE02EE">
        <w:rPr>
          <w:rFonts w:cs="Arial"/>
          <w:szCs w:val="19"/>
        </w:rPr>
        <w:t xml:space="preserve">ZVO a v súlade s aktuálnym znením Obchodných podmienok elektronického trhoviska.  </w:t>
      </w:r>
    </w:p>
    <w:p w14:paraId="1F36501D"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Kontrola VO realizovaného postupom nadlimitnej verejnej súťaže zadávanej prostredníctvom elektronického trhoviska sa vykonáva analogicky ku kontrole zadávania nadlimitných zákaziek zadávaných postupom verejnej súťaže (prvá ex-ante kontrola, druhá ex-ante kontrola a následná ex-post kontrola) vrátane rozsahu, formy a spôsobu predkladania dokumentácie k VO so zohľadnením špecifík elektronického trhoviska.  </w:t>
      </w:r>
    </w:p>
    <w:p w14:paraId="01AC19EB"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ex-ante kontrola zákazky“:</w:t>
      </w:r>
    </w:p>
    <w:p w14:paraId="426AF462" w14:textId="61709C95"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14:paraId="1C2E2D4C" w14:textId="6D8725E5"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t xml:space="preserve">zdokladovanie skutočnosti, že v čase výberu najvhodnejšej ponuky pre rovnaký alebo ekvivalentný tovar alebo služby sú v systéme </w:t>
      </w:r>
      <w:r w:rsidR="008F6AE6" w:rsidRPr="00AE02EE">
        <w:rPr>
          <w:rFonts w:cs="Arial"/>
          <w:szCs w:val="19"/>
        </w:rPr>
        <w:t>elektronického</w:t>
      </w:r>
      <w:r w:rsidRPr="00AE02EE">
        <w:rPr>
          <w:rFonts w:cs="Arial"/>
          <w:szCs w:val="19"/>
        </w:rPr>
        <w:t xml:space="preserve"> trhoviska zverejnené aspoň tri ponuky. </w:t>
      </w:r>
    </w:p>
    <w:p w14:paraId="328C70FC" w14:textId="77777777" w:rsidR="00AE02EE" w:rsidRPr="00AE02EE" w:rsidRDefault="00AE02EE" w:rsidP="00AE02EE">
      <w:pPr>
        <w:tabs>
          <w:tab w:val="left" w:pos="1014"/>
        </w:tabs>
        <w:spacing w:before="120" w:after="120" w:line="288" w:lineRule="auto"/>
        <w:jc w:val="both"/>
        <w:rPr>
          <w:rFonts w:cs="Arial"/>
          <w:szCs w:val="19"/>
        </w:rPr>
      </w:pPr>
    </w:p>
    <w:p w14:paraId="50D74C1D" w14:textId="18C8D9FC"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„b) Druhá ex-ante kontrola“:</w:t>
      </w:r>
    </w:p>
    <w:p w14:paraId="6E8FC2D5" w14:textId="77777777" w:rsidR="00AE02EE" w:rsidRPr="00AE02EE" w:rsidRDefault="00AE02EE" w:rsidP="005B7173">
      <w:pPr>
        <w:numPr>
          <w:ilvl w:val="0"/>
          <w:numId w:val="84"/>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14:paraId="1C325E77" w14:textId="77777777" w:rsidR="00AE02EE" w:rsidRPr="00AE02EE" w:rsidRDefault="00AE02EE" w:rsidP="00AE02EE">
      <w:pPr>
        <w:tabs>
          <w:tab w:val="left" w:pos="1014"/>
        </w:tabs>
        <w:spacing w:before="120" w:after="120" w:line="288" w:lineRule="auto"/>
        <w:jc w:val="both"/>
        <w:rPr>
          <w:rFonts w:cs="Arial"/>
          <w:szCs w:val="19"/>
        </w:rPr>
      </w:pPr>
    </w:p>
    <w:p w14:paraId="535EC31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14:paraId="137572EE" w14:textId="77777777" w:rsidR="00AE02EE" w:rsidRDefault="00AE02EE" w:rsidP="00267484">
      <w:pPr>
        <w:tabs>
          <w:tab w:val="left" w:pos="1014"/>
        </w:tabs>
        <w:spacing w:before="120" w:after="120" w:line="288" w:lineRule="auto"/>
        <w:jc w:val="both"/>
        <w:rPr>
          <w:rFonts w:cs="Arial"/>
          <w:szCs w:val="19"/>
        </w:rPr>
      </w:pPr>
    </w:p>
    <w:p w14:paraId="7BE420C0" w14:textId="4556E0AF"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 xml:space="preserve">Elektronické trhovisko </w:t>
      </w:r>
      <w:r w:rsidR="005E0D17">
        <w:rPr>
          <w:rFonts w:cs="Arial"/>
          <w:szCs w:val="19"/>
        </w:rPr>
        <w:t>môžu</w:t>
      </w:r>
      <w:r w:rsidRPr="0073389C">
        <w:rPr>
          <w:rFonts w:cs="Arial"/>
          <w:szCs w:val="19"/>
        </w:rPr>
        <w:t xml:space="preserve"> </w:t>
      </w:r>
      <w:r w:rsidR="005E0D17">
        <w:rPr>
          <w:rFonts w:cs="Arial"/>
          <w:szCs w:val="19"/>
        </w:rPr>
        <w:t>vy</w:t>
      </w:r>
      <w:r w:rsidR="005E0D17" w:rsidRPr="0073389C">
        <w:rPr>
          <w:rFonts w:cs="Arial"/>
          <w:szCs w:val="19"/>
        </w:rPr>
        <w:t>užívať</w:t>
      </w:r>
      <w:r w:rsidRPr="0073389C">
        <w:rPr>
          <w:rFonts w:cs="Arial"/>
          <w:szCs w:val="19"/>
        </w:rPr>
        <w:t xml:space="preserve"> prijímatelia, ktorí</w:t>
      </w:r>
      <w:r w:rsidRPr="0073389C">
        <w:rPr>
          <w:rFonts w:cs="Arial"/>
          <w:szCs w:val="19"/>
          <w:u w:val="single"/>
        </w:rPr>
        <w:t xml:space="preserve"> spĺňajú podmienky uvedené v § </w:t>
      </w:r>
      <w:r w:rsidR="002C5B49">
        <w:rPr>
          <w:rFonts w:cs="Arial"/>
          <w:szCs w:val="19"/>
          <w:u w:val="single"/>
        </w:rPr>
        <w:t>108</w:t>
      </w:r>
      <w:r w:rsidR="002C5B49" w:rsidRPr="0073389C">
        <w:rPr>
          <w:rFonts w:cs="Arial"/>
          <w:szCs w:val="19"/>
          <w:u w:val="single"/>
        </w:rPr>
        <w:t xml:space="preserve"> </w:t>
      </w:r>
      <w:r w:rsidRPr="0073389C">
        <w:rPr>
          <w:rFonts w:cs="Arial"/>
          <w:szCs w:val="19"/>
          <w:u w:val="single"/>
        </w:rPr>
        <w:t xml:space="preserve">ods. 1 ZVO a predpokladaná hodnota ich zákazky je </w:t>
      </w:r>
      <w:r w:rsidR="0006412C">
        <w:rPr>
          <w:rFonts w:cs="Arial"/>
          <w:szCs w:val="19"/>
          <w:u w:val="single"/>
        </w:rPr>
        <w:t>nižšia</w:t>
      </w:r>
      <w:r w:rsidRPr="0073389C">
        <w:rPr>
          <w:rFonts w:cs="Arial"/>
          <w:szCs w:val="19"/>
          <w:u w:val="single"/>
        </w:rPr>
        <w:t xml:space="preserve"> ako </w:t>
      </w:r>
      <w:r w:rsidR="0006412C" w:rsidRPr="0006412C">
        <w:rPr>
          <w:rFonts w:cs="Arial"/>
          <w:szCs w:val="19"/>
          <w:u w:val="single"/>
        </w:rPr>
        <w:t>pre nich relevantný finančný limit pre nadlimitnú zákazku</w:t>
      </w:r>
      <w:r w:rsidR="00662B41" w:rsidRPr="00662B41">
        <w:rPr>
          <w:rFonts w:cs="Arial"/>
          <w:szCs w:val="19"/>
          <w:u w:val="single"/>
        </w:rPr>
        <w:t>.</w:t>
      </w:r>
      <w:r w:rsidRPr="0073389C">
        <w:rPr>
          <w:rFonts w:cs="Arial"/>
          <w:szCs w:val="19"/>
        </w:rPr>
        <w:t xml:space="preserve"> </w:t>
      </w:r>
      <w:r w:rsidR="00662B41">
        <w:rPr>
          <w:rFonts w:cs="Arial"/>
          <w:szCs w:val="19"/>
        </w:rPr>
        <w:t>P</w:t>
      </w:r>
      <w:r w:rsidRPr="0073389C">
        <w:rPr>
          <w:rFonts w:cs="Arial"/>
          <w:szCs w:val="19"/>
        </w:rPr>
        <w:t xml:space="preserve">rijímatelia </w:t>
      </w:r>
      <w:r w:rsidR="005E0D17">
        <w:rPr>
          <w:rFonts w:cs="Arial"/>
          <w:szCs w:val="19"/>
        </w:rPr>
        <w:t>môžu</w:t>
      </w:r>
      <w:r w:rsidRPr="0073389C">
        <w:rPr>
          <w:rFonts w:cs="Arial"/>
          <w:szCs w:val="19"/>
        </w:rPr>
        <w:t xml:space="preserve"> postupovať podľa § </w:t>
      </w:r>
      <w:r w:rsidR="002C5B49">
        <w:rPr>
          <w:rFonts w:cs="Arial"/>
          <w:szCs w:val="19"/>
        </w:rPr>
        <w:t>109</w:t>
      </w:r>
      <w:r w:rsidR="002C5B49" w:rsidRPr="0073389C">
        <w:rPr>
          <w:rFonts w:cs="Arial"/>
          <w:szCs w:val="19"/>
        </w:rPr>
        <w:t xml:space="preserve"> </w:t>
      </w:r>
      <w:r w:rsidRPr="0073389C">
        <w:rPr>
          <w:rFonts w:cs="Arial"/>
          <w:szCs w:val="19"/>
        </w:rPr>
        <w:t xml:space="preserve">až </w:t>
      </w:r>
      <w:r w:rsidR="002C5B49">
        <w:rPr>
          <w:rFonts w:cs="Arial"/>
          <w:szCs w:val="19"/>
        </w:rPr>
        <w:t>112</w:t>
      </w:r>
      <w:r w:rsidR="002C5B49" w:rsidRPr="0073389C">
        <w:rPr>
          <w:rFonts w:cs="Arial"/>
          <w:szCs w:val="19"/>
        </w:rPr>
        <w:t xml:space="preserve"> </w:t>
      </w:r>
      <w:r w:rsidRPr="0073389C">
        <w:rPr>
          <w:rFonts w:cs="Arial"/>
          <w:szCs w:val="19"/>
        </w:rPr>
        <w:t xml:space="preserve">ZVO, ak ide o dodanie tovaru, uskutočnenie stavebných prác </w:t>
      </w:r>
      <w:r w:rsidR="0006412C" w:rsidRPr="0006412C">
        <w:rPr>
          <w:rFonts w:cs="Arial"/>
          <w:szCs w:val="19"/>
        </w:rPr>
        <w:t>(len do 31.12.2018 - do nadobudnutia účinnosti novely ZVO)</w:t>
      </w:r>
      <w:r w:rsidR="0006412C">
        <w:rPr>
          <w:rFonts w:cs="Arial"/>
          <w:szCs w:val="19"/>
        </w:rPr>
        <w:t xml:space="preserve"> </w:t>
      </w:r>
      <w:r w:rsidRPr="0073389C">
        <w:rPr>
          <w:rFonts w:cs="Arial"/>
          <w:szCs w:val="19"/>
        </w:rPr>
        <w:t>alebo poskytnutie služby bežne dostupných na trhu</w:t>
      </w:r>
      <w:r w:rsidR="0006412C" w:rsidRPr="0006412C">
        <w:rPr>
          <w:rFonts w:cs="Arial"/>
          <w:szCs w:val="19"/>
        </w:rPr>
        <w:t xml:space="preserve"> okrem služby, ktorej predmetom je intelektuálne plnenie</w:t>
      </w:r>
      <w:r w:rsidRPr="0073389C">
        <w:rPr>
          <w:rFonts w:cs="Arial"/>
          <w:szCs w:val="19"/>
        </w:rPr>
        <w:t xml:space="preserve">. Bežná dostupnosť tovarov, uskutočnenie stavebných prác alebo poskytnutie služieb je špecifikovaná podľa § </w:t>
      </w:r>
      <w:r w:rsidR="002C5B49">
        <w:rPr>
          <w:rFonts w:cs="Arial"/>
          <w:szCs w:val="19"/>
        </w:rPr>
        <w:t>2 ods. 5 písm. o) až § 2 ods. 7</w:t>
      </w:r>
      <w:r w:rsidR="002C5B49" w:rsidRPr="0073389C">
        <w:rPr>
          <w:rFonts w:cs="Arial"/>
          <w:szCs w:val="19"/>
        </w:rPr>
        <w:t xml:space="preserve"> </w:t>
      </w:r>
      <w:r w:rsidRPr="0073389C">
        <w:rPr>
          <w:rFonts w:cs="Arial"/>
          <w:szCs w:val="19"/>
        </w:rPr>
        <w:t>ZVO:</w:t>
      </w:r>
    </w:p>
    <w:p w14:paraId="79C963B4" w14:textId="77777777"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t xml:space="preserve">Bežne dostupné tovary, stavebné práce alebo služby na trhu sú na účely tohto zákona také tovary, stavebné práce alebo služby, ktoré: </w:t>
      </w:r>
    </w:p>
    <w:p w14:paraId="3E02D745"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14:paraId="0E0934AE" w14:textId="05FF467C"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sú ponúkané v podobe, v ktorej sú bez väčších úprav ich vlastností alebo prvkov aj dodané, poskytnuté alebo uskutočnené a zároveň;</w:t>
      </w:r>
    </w:p>
    <w:p w14:paraId="0A3ABEF0" w14:textId="77777777" w:rsidR="00850EDD" w:rsidRDefault="00267484" w:rsidP="00850EDD">
      <w:pPr>
        <w:tabs>
          <w:tab w:val="left" w:pos="567"/>
        </w:tabs>
        <w:spacing w:line="276" w:lineRule="auto"/>
        <w:ind w:left="567"/>
        <w:jc w:val="both"/>
        <w:rPr>
          <w:rFonts w:cs="Arial"/>
          <w:szCs w:val="19"/>
        </w:rPr>
      </w:pPr>
      <w:r w:rsidRPr="00267484">
        <w:rPr>
          <w:rFonts w:cs="Arial"/>
          <w:szCs w:val="19"/>
        </w:rPr>
        <w:lastRenderedPageBreak/>
        <w:t>sú spravidla v podobe, v akej sú dodávané, poskytované alebo uskutočňované pre verejného obstarávateľa a obstarávateľa, dodávané, poskytované alebo uskutočňované aj pre spotrebiteľov a iné osoby na trhu.</w:t>
      </w:r>
    </w:p>
    <w:p w14:paraId="5177D846" w14:textId="0ABBB0E4"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t>(2)</w:t>
      </w:r>
      <w:r w:rsidRPr="0073389C">
        <w:rPr>
          <w:rFonts w:cs="Arial"/>
          <w:szCs w:val="19"/>
        </w:rPr>
        <w:tab/>
        <w:t xml:space="preserve">Bežne dostupnými tovarmi, stavebnými prácami alebo službami podľa odseku 1 sú najmä tovary, stavebné práce alebo služby, určené na uspokojenie bežných prevádzkových potrieb verejného obstarávateľa a obstarávateľa. </w:t>
      </w:r>
    </w:p>
    <w:p w14:paraId="7DB0D2B6" w14:textId="77777777"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14:paraId="039095CB" w14:textId="77777777" w:rsidR="00267484" w:rsidRPr="0073389C" w:rsidRDefault="00267484" w:rsidP="00267484">
      <w:pPr>
        <w:tabs>
          <w:tab w:val="left" w:pos="1014"/>
        </w:tabs>
        <w:spacing w:before="120" w:after="120" w:line="288" w:lineRule="auto"/>
        <w:jc w:val="both"/>
        <w:rPr>
          <w:rFonts w:cs="Arial"/>
          <w:szCs w:val="19"/>
        </w:rPr>
      </w:pPr>
    </w:p>
    <w:p w14:paraId="5CCF4205" w14:textId="77777777" w:rsidR="00267484" w:rsidRPr="008A2C57" w:rsidRDefault="00267484" w:rsidP="00267484">
      <w:pPr>
        <w:tabs>
          <w:tab w:val="left" w:pos="1014"/>
        </w:tabs>
        <w:spacing w:before="120" w:after="120" w:line="288" w:lineRule="auto"/>
        <w:jc w:val="both"/>
        <w:rPr>
          <w:rFonts w:cs="Arial"/>
          <w:szCs w:val="19"/>
        </w:rPr>
      </w:pPr>
      <w:r w:rsidRPr="0073389C">
        <w:rPr>
          <w:rFonts w:cs="Arial"/>
          <w:szCs w:val="19"/>
        </w:rPr>
        <w:t xml:space="preserve">Cieľom definície tovarov, služieb alebo stavebných prác bežne dostupných na trhu je vyjadriť bežnú dostupnosť ako stav, keď ide o také tovary, služby alebo stavebné práce, ktoré sa dodávajú na trhu takpovediac v rovnakej podobe, rovnakým spôsobom komukoľvek a nie sú špecificky upravené pre potreby 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w:t>
      </w:r>
      <w:r w:rsidRPr="008A2C57">
        <w:rPr>
          <w:rFonts w:cs="Arial"/>
          <w:szCs w:val="19"/>
        </w:rPr>
        <w:t xml:space="preserve">teda svojim spôsobom vždy jedinečný a s takýmto prispôsobením nie je bežne dodávaný, nebude bežným tovarom. </w:t>
      </w:r>
    </w:p>
    <w:p w14:paraId="6312DD16" w14:textId="4A0799EA" w:rsidR="00267484" w:rsidRPr="008A2C57" w:rsidRDefault="00267484" w:rsidP="00267484">
      <w:pPr>
        <w:tabs>
          <w:tab w:val="left" w:pos="1014"/>
        </w:tabs>
        <w:spacing w:before="120" w:after="120" w:line="288" w:lineRule="auto"/>
        <w:jc w:val="both"/>
        <w:rPr>
          <w:rFonts w:cs="Arial"/>
          <w:szCs w:val="19"/>
          <w:u w:val="single"/>
          <w:lang w:eastAsia="sk-SK"/>
        </w:rPr>
      </w:pPr>
      <w:r w:rsidRPr="008A2C57">
        <w:rPr>
          <w:rFonts w:cs="Arial"/>
          <w:szCs w:val="19"/>
          <w:lang w:eastAsia="sk-SK"/>
        </w:rPr>
        <w:t xml:space="preserve">Je v kompetencii verejného obstarávateľa, aby s prihliadnutím na uplatňované princípy VO uvedené v § </w:t>
      </w:r>
      <w:r w:rsidR="002C5B49" w:rsidRPr="008A2C57">
        <w:rPr>
          <w:rFonts w:cs="Arial"/>
          <w:szCs w:val="19"/>
          <w:lang w:eastAsia="sk-SK"/>
        </w:rPr>
        <w:t xml:space="preserve">10 </w:t>
      </w:r>
      <w:r w:rsidRPr="008A2C57">
        <w:rPr>
          <w:rFonts w:cs="Arial"/>
          <w:szCs w:val="19"/>
          <w:lang w:eastAsia="sk-SK"/>
        </w:rPr>
        <w:t xml:space="preserve">ods. </w:t>
      </w:r>
      <w:r w:rsidR="002C5B49" w:rsidRPr="008A2C57">
        <w:rPr>
          <w:rFonts w:cs="Arial"/>
          <w:szCs w:val="19"/>
          <w:lang w:eastAsia="sk-SK"/>
        </w:rPr>
        <w:t xml:space="preserve">2 </w:t>
      </w:r>
      <w:r w:rsidRPr="008A2C57">
        <w:rPr>
          <w:rFonts w:cs="Arial"/>
          <w:szCs w:val="19"/>
          <w:lang w:eastAsia="sk-SK"/>
        </w:rPr>
        <w:t xml:space="preserve">ZVO a podmienky, v ktorých sa nachádza, určil, ktorý z postupov vo VO použije pri zadávaní zákazky, pričom musí rešpektovať pravidlá ustanovené v ZVO. </w:t>
      </w:r>
      <w:r w:rsidRPr="008A2C57">
        <w:rPr>
          <w:rFonts w:cs="Arial"/>
          <w:b/>
          <w:szCs w:val="19"/>
          <w:lang w:eastAsia="sk-SK"/>
        </w:rPr>
        <w:t>Zodpovednosť za výber a následné použitie postupu pri zadávaní zákazky je vždy na verejnom obstarávateľovi.</w:t>
      </w:r>
    </w:p>
    <w:p w14:paraId="65B88B9A" w14:textId="5A54DFE7" w:rsidR="00267484" w:rsidRPr="008A2C57" w:rsidRDefault="005E0D17" w:rsidP="00267484">
      <w:pPr>
        <w:tabs>
          <w:tab w:val="left" w:pos="1014"/>
        </w:tabs>
        <w:spacing w:before="120" w:after="120" w:line="288" w:lineRule="auto"/>
        <w:jc w:val="both"/>
        <w:rPr>
          <w:rFonts w:cs="Arial"/>
          <w:szCs w:val="19"/>
          <w:lang w:eastAsia="sk-SK"/>
        </w:rPr>
      </w:pPr>
      <w:r>
        <w:rPr>
          <w:rFonts w:cs="Arial"/>
          <w:b/>
          <w:szCs w:val="19"/>
          <w:lang w:eastAsia="sk-SK"/>
        </w:rPr>
        <w:t>V prípade, že sa p</w:t>
      </w:r>
      <w:r w:rsidR="00267484" w:rsidRPr="008A2C57">
        <w:rPr>
          <w:rFonts w:cs="Arial"/>
          <w:b/>
          <w:szCs w:val="19"/>
          <w:lang w:eastAsia="sk-SK"/>
        </w:rPr>
        <w:t xml:space="preserve">rijímateľ </w:t>
      </w:r>
      <w:r w:rsidRPr="005E0D17">
        <w:rPr>
          <w:rFonts w:cs="Arial"/>
          <w:b/>
          <w:szCs w:val="19"/>
          <w:lang w:eastAsia="sk-SK"/>
        </w:rPr>
        <w:t>rozhodne zadať zákazku prostredníctvom elektronického trhoviska,</w:t>
      </w:r>
      <w:r w:rsidR="00267484" w:rsidRPr="008A2C57">
        <w:rPr>
          <w:rFonts w:cs="Arial"/>
          <w:b/>
          <w:szCs w:val="19"/>
          <w:lang w:eastAsia="sk-SK"/>
        </w:rPr>
        <w:t xml:space="preserve"> je povinný v rozhodnom čase výberu postupu podľa ZVO určiť, či ním zadefinovaný/požadovaný predmet zákazky spĺňa podmienky bežnej dostupnosti</w:t>
      </w:r>
      <w:r w:rsidR="00267484" w:rsidRPr="008A2C57">
        <w:rPr>
          <w:rFonts w:cs="Arial"/>
          <w:szCs w:val="19"/>
          <w:lang w:eastAsia="sk-SK"/>
        </w:rPr>
        <w:t xml:space="preserve"> napríklad “testom bežnej dostupnosti” (príloha č.</w:t>
      </w:r>
      <w:r w:rsidR="00506C97" w:rsidRPr="008A2C57">
        <w:rPr>
          <w:rFonts w:cs="Arial"/>
          <w:szCs w:val="19"/>
          <w:lang w:eastAsia="sk-SK"/>
        </w:rPr>
        <w:t>19</w:t>
      </w:r>
      <w:r w:rsidR="00267484" w:rsidRPr="008A2C57">
        <w:rPr>
          <w:rFonts w:cs="Arial"/>
          <w:szCs w:val="19"/>
          <w:lang w:eastAsia="sk-SK"/>
        </w:rPr>
        <w:t xml:space="preserve">). </w:t>
      </w:r>
    </w:p>
    <w:p w14:paraId="2100A921" w14:textId="6C5F4640" w:rsidR="00267484" w:rsidRPr="008E41A1" w:rsidRDefault="00A57973" w:rsidP="00267484">
      <w:pPr>
        <w:autoSpaceDE w:val="0"/>
        <w:autoSpaceDN w:val="0"/>
        <w:adjustRightInd w:val="0"/>
        <w:spacing w:before="120" w:after="120" w:line="288" w:lineRule="auto"/>
        <w:jc w:val="both"/>
        <w:rPr>
          <w:rFonts w:cs="Arial"/>
          <w:szCs w:val="19"/>
        </w:rPr>
      </w:pPr>
      <w:r w:rsidRPr="008A2C57">
        <w:rPr>
          <w:rFonts w:cs="Arial"/>
          <w:szCs w:val="19"/>
        </w:rPr>
        <w:t>Prijímateľ</w:t>
      </w:r>
      <w:r w:rsidR="00267484" w:rsidRPr="008A2C57">
        <w:rPr>
          <w:rFonts w:cs="Arial"/>
          <w:szCs w:val="19"/>
        </w:rPr>
        <w:t xml:space="preserve"> by preto pri kvalifikácii bežnej dostupnosti na trhu mal realizovať test (overenie), ktorým verifikuje status obstarávaného tovaru, služieb alebo stavebných prác vo vzťahu k zákonom určeným podmienkam. Táto kvalifikácia nemôže byť generalizovaná, ale vyžaduje sa skúmanie vždy ad hoc na konkrétny prípad tak, aby sa zohľadnili všetky vlastnosti dostupnosti dodávky, služby alebo stavebnej práce vo vzťahu k aktuálnym </w:t>
      </w:r>
      <w:r w:rsidR="00267484" w:rsidRPr="008E41A1">
        <w:rPr>
          <w:rFonts w:cs="Arial"/>
          <w:szCs w:val="19"/>
        </w:rPr>
        <w:t xml:space="preserve">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14:paraId="31651BB3" w14:textId="370D5BD8"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t xml:space="preserve">Podmienky uvedené v ustanovení § </w:t>
      </w:r>
      <w:r w:rsidR="002C5B49">
        <w:rPr>
          <w:rFonts w:cs="Arial"/>
          <w:szCs w:val="19"/>
        </w:rPr>
        <w:t>2</w:t>
      </w:r>
      <w:r w:rsidRPr="008E41A1">
        <w:rPr>
          <w:rFonts w:cs="Arial"/>
          <w:szCs w:val="19"/>
        </w:rPr>
        <w:t xml:space="preserve"> ods. </w:t>
      </w:r>
      <w:r w:rsidR="002C5B49">
        <w:rPr>
          <w:rFonts w:cs="Arial"/>
          <w:szCs w:val="19"/>
        </w:rPr>
        <w:t>5 písm. o)</w:t>
      </w:r>
      <w:r w:rsidR="002C5B49" w:rsidRPr="008E41A1">
        <w:rPr>
          <w:rFonts w:cs="Arial"/>
          <w:szCs w:val="19"/>
        </w:rPr>
        <w:t xml:space="preserve"> </w:t>
      </w:r>
      <w:r w:rsidRPr="008E41A1">
        <w:rPr>
          <w:rFonts w:cs="Arial"/>
          <w:szCs w:val="19"/>
        </w:rPr>
        <w:t xml:space="preserve">ZVO sú vymedzené kumulatívnym spôsobom a pri „teste bežnej dostupnosti“ musí byť naplnená každá z uvedených podmienok. Ustanovenie § </w:t>
      </w:r>
      <w:r w:rsidR="002C5B49">
        <w:rPr>
          <w:rFonts w:cs="Arial"/>
          <w:szCs w:val="19"/>
        </w:rPr>
        <w:t>2</w:t>
      </w:r>
      <w:r w:rsidR="002C5B49" w:rsidRPr="008E41A1">
        <w:rPr>
          <w:rFonts w:cs="Arial"/>
          <w:szCs w:val="19"/>
        </w:rPr>
        <w:t xml:space="preserve"> </w:t>
      </w:r>
      <w:r w:rsidRPr="008E41A1">
        <w:rPr>
          <w:rFonts w:cs="Arial"/>
          <w:szCs w:val="19"/>
        </w:rPr>
        <w:t xml:space="preserve">ods. </w:t>
      </w:r>
      <w:r w:rsidR="002C5B49">
        <w:rPr>
          <w:rFonts w:cs="Arial"/>
          <w:szCs w:val="19"/>
        </w:rPr>
        <w:t>6</w:t>
      </w:r>
      <w:r w:rsidR="002C5B49" w:rsidRPr="008E41A1">
        <w:rPr>
          <w:rFonts w:cs="Arial"/>
          <w:szCs w:val="19"/>
        </w:rPr>
        <w:t xml:space="preserve"> </w:t>
      </w:r>
      <w:r w:rsidRPr="008E41A1">
        <w:rPr>
          <w:rFonts w:cs="Arial"/>
          <w:szCs w:val="19"/>
        </w:rPr>
        <w:t xml:space="preserve">a </w:t>
      </w:r>
      <w:r w:rsidR="002C5B49">
        <w:rPr>
          <w:rFonts w:cs="Arial"/>
          <w:szCs w:val="19"/>
        </w:rPr>
        <w:t>7</w:t>
      </w:r>
      <w:r w:rsidR="002C5B49" w:rsidRPr="008E41A1">
        <w:rPr>
          <w:rFonts w:cs="Arial"/>
          <w:szCs w:val="19"/>
        </w:rPr>
        <w:t xml:space="preserve"> </w:t>
      </w:r>
      <w:r w:rsidRPr="008E41A1">
        <w:rPr>
          <w:rFonts w:cs="Arial"/>
          <w:szCs w:val="19"/>
        </w:rPr>
        <w:t xml:space="preserve">stanovuje podporné pravidlo, ktoré by malo uľahčiť správnu kategorizáciu vo vzťahu k bežnej dostupnosti na trhu. </w:t>
      </w:r>
    </w:p>
    <w:p w14:paraId="57C58335" w14:textId="0E3C0C95"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t xml:space="preserve">Dôležité upozornenie: </w:t>
      </w:r>
      <w:r w:rsidRPr="00672FF6">
        <w:rPr>
          <w:rFonts w:cs="Arial"/>
          <w:szCs w:val="19"/>
        </w:rPr>
        <w:t xml:space="preserve">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w:t>
      </w:r>
      <w:r w:rsidR="0016005E">
        <w:rPr>
          <w:rFonts w:cs="Arial"/>
          <w:szCs w:val="19"/>
        </w:rPr>
        <w:t>42</w:t>
      </w:r>
      <w:r w:rsidR="0016005E" w:rsidRPr="00672FF6">
        <w:rPr>
          <w:rFonts w:cs="Arial"/>
          <w:szCs w:val="19"/>
        </w:rPr>
        <w:t xml:space="preserve"> </w:t>
      </w:r>
      <w:r w:rsidRPr="00672FF6">
        <w:rPr>
          <w:rFonts w:cs="Arial"/>
          <w:szCs w:val="19"/>
        </w:rPr>
        <w:t xml:space="preserve">ZVO a v rozpore s princípmi VO uvedenými v § </w:t>
      </w:r>
      <w:r w:rsidR="0016005E">
        <w:rPr>
          <w:rFonts w:cs="Arial"/>
          <w:szCs w:val="19"/>
        </w:rPr>
        <w:t>10</w:t>
      </w:r>
      <w:r w:rsidR="0016005E" w:rsidRPr="00672FF6">
        <w:rPr>
          <w:rFonts w:cs="Arial"/>
          <w:szCs w:val="19"/>
        </w:rPr>
        <w:t xml:space="preserve"> </w:t>
      </w:r>
      <w:r w:rsidRPr="00672FF6">
        <w:rPr>
          <w:rFonts w:cs="Arial"/>
          <w:szCs w:val="19"/>
        </w:rPr>
        <w:t xml:space="preserve">ods. </w:t>
      </w:r>
      <w:r w:rsidR="0016005E">
        <w:rPr>
          <w:rFonts w:cs="Arial"/>
          <w:szCs w:val="19"/>
        </w:rPr>
        <w:t>2</w:t>
      </w:r>
      <w:r w:rsidR="0016005E" w:rsidRPr="00672FF6">
        <w:rPr>
          <w:rFonts w:cs="Arial"/>
          <w:szCs w:val="19"/>
        </w:rPr>
        <w:t xml:space="preserve"> </w:t>
      </w:r>
      <w:r w:rsidRPr="00672FF6">
        <w:rPr>
          <w:rFonts w:cs="Arial"/>
          <w:szCs w:val="19"/>
        </w:rPr>
        <w:t>ZVO. Skutočnosť, že opisný formulár prejde cez karanténu opisných formulárov bez návrhov na jeho úpravu, nie je dôkazom, že predmetný opis je v súlade so ZVO.</w:t>
      </w:r>
    </w:p>
    <w:p w14:paraId="4F475DBF" w14:textId="03C97470"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Upozorňujeme prijímateľov na skutočnosť, že s ohľadom na § </w:t>
      </w:r>
      <w:r w:rsidR="0016005E">
        <w:rPr>
          <w:rFonts w:cs="Arial"/>
          <w:szCs w:val="19"/>
        </w:rPr>
        <w:t>6</w:t>
      </w:r>
      <w:r w:rsidRPr="00672FF6">
        <w:rPr>
          <w:rFonts w:cs="Arial"/>
          <w:szCs w:val="19"/>
        </w:rPr>
        <w:t xml:space="preserve"> ods. 1</w:t>
      </w:r>
      <w:r w:rsidR="0016005E">
        <w:rPr>
          <w:rFonts w:cs="Arial"/>
          <w:szCs w:val="19"/>
        </w:rPr>
        <w:t>6</w:t>
      </w:r>
      <w:r w:rsidRPr="00672FF6">
        <w:rPr>
          <w:rFonts w:cs="Arial"/>
          <w:szCs w:val="19"/>
        </w:rPr>
        <w:t xml:space="preserve"> ZVO nie je v súlade so zákonom, ak sa zákazka rozdelí s cieľom znížiť predpokladanú hodnotu zákazky pod finančné limity tohto zákona. Z tohto dôvodu, pokiaľ by rozdelením zákazky na viaceré menšie zákazky realizované cez elektronické trhovisko došlo k obídeniu postupu zadávania zákazky cez nadlimitné postupy, uvedené môže byť </w:t>
      </w:r>
      <w:r w:rsidR="0006412C">
        <w:rPr>
          <w:rFonts w:cs="Arial"/>
          <w:szCs w:val="19"/>
        </w:rPr>
        <w:t>vy</w:t>
      </w:r>
      <w:r w:rsidRPr="00672FF6">
        <w:rPr>
          <w:rFonts w:cs="Arial"/>
          <w:szCs w:val="19"/>
        </w:rPr>
        <w:t xml:space="preserve">hodnotené ako porušenie ZVO. </w:t>
      </w:r>
    </w:p>
    <w:p w14:paraId="7FE44BE3" w14:textId="1163ADD7" w:rsidR="00A57973" w:rsidRDefault="00A57973" w:rsidP="00A57973">
      <w:pPr>
        <w:tabs>
          <w:tab w:val="left" w:pos="1014"/>
        </w:tabs>
        <w:spacing w:before="120" w:after="120" w:line="288" w:lineRule="auto"/>
        <w:jc w:val="both"/>
        <w:rP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w:t>
      </w:r>
      <w:r w:rsidRPr="00672FF6">
        <w:rPr>
          <w:rFonts w:cs="Arial"/>
          <w:szCs w:val="19"/>
        </w:rPr>
        <w:lastRenderedPageBreak/>
        <w:t xml:space="preserve">sa oboznámili so všeobecnými zmluvným podmienkami, ako aj týmito osobitnými zmluvnými podmienkami. S ohľadom na uvedené je potrebné, aby prijímateľ zodpovedne označoval pri definovaní zmluvných špecifikácií skutočnosť, či bude zákazka spolufinancovaná z fondov EÚ, alebo nie. </w:t>
      </w:r>
    </w:p>
    <w:p w14:paraId="4907E874" w14:textId="65A82798" w:rsidR="00927D81" w:rsidRPr="00672FF6" w:rsidRDefault="00927D81" w:rsidP="00A57973">
      <w:pPr>
        <w:tabs>
          <w:tab w:val="left" w:pos="1014"/>
        </w:tabs>
        <w:spacing w:before="120" w:after="120" w:line="288" w:lineRule="auto"/>
        <w:jc w:val="both"/>
        <w:rPr>
          <w:rFonts w:cs="Arial"/>
          <w:szCs w:val="19"/>
        </w:rPr>
      </w:pPr>
      <w:r w:rsidRPr="001F7F84">
        <w:rPr>
          <w:rFonts w:cs="Arial"/>
          <w:b/>
          <w:i/>
          <w:color w:val="FF0000"/>
          <w:szCs w:val="19"/>
        </w:rPr>
        <w:t>Povinnosť prijímateľa:</w:t>
      </w:r>
      <w:r w:rsidRPr="00927D81">
        <w:rPr>
          <w:rFonts w:cs="Arial"/>
          <w:b/>
          <w:i/>
          <w:szCs w:val="19"/>
        </w:rPr>
        <w:t xml:space="preserve"> </w:t>
      </w:r>
      <w:r w:rsidRPr="00927D81">
        <w:rPr>
          <w:rFonts w:cs="Arial"/>
          <w:szCs w:val="19"/>
        </w:rPr>
        <w:t xml:space="preserve">Prijímateľ je povinný uviesť v Osobitných požiadavkách na plnenie požiadavku na predloženie podrobného opisu, uvedenie presnej identifikácie a špecifikácie predmetu zákazky s uvedením presných názvov a cien (vrátane položkovitého rozpočtu s uvedením jednotkových cien) tovarov, služieb a prác zo strany úspešného uchádzača, ktorým preukáže splnenie požiadaviek na predmet zákazky. Uvedený opis (položkovitý rozpočet) tovarov, služieb </w:t>
      </w:r>
      <w:r>
        <w:rPr>
          <w:rFonts w:cs="Arial"/>
          <w:szCs w:val="19"/>
        </w:rPr>
        <w:t xml:space="preserve">a prác </w:t>
      </w:r>
      <w:r w:rsidRPr="00927D81">
        <w:rPr>
          <w:rFonts w:cs="Arial"/>
          <w:szCs w:val="19"/>
        </w:rPr>
        <w:t>musí byť povinnou prílohou k zmluve automaticky uzatváranej systémom elektronického trhoviska.</w:t>
      </w:r>
    </w:p>
    <w:p w14:paraId="0ABAB576" w14:textId="2BF3703A" w:rsidR="00AE6114" w:rsidRPr="00770764" w:rsidRDefault="00AE6114" w:rsidP="00AE611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Dôležité upozornenie:</w:t>
      </w:r>
      <w:r w:rsidRPr="00AE6114">
        <w:rPr>
          <w:rFonts w:cs="Arial"/>
          <w:b/>
          <w:i/>
          <w:szCs w:val="19"/>
        </w:rPr>
        <w:t xml:space="preserve"> </w:t>
      </w:r>
      <w:r w:rsidRPr="00AE6114">
        <w:rPr>
          <w:rFonts w:cs="Arial"/>
          <w:szCs w:val="19"/>
        </w:rPr>
        <w:t>v prípade zákaziek vyhlásených podľa Obchodných podmienok elektronického trhoviska (OPET) verzia 3.3 zmluva s dodávateľom nadobúda účinnosť deň po zverejnení zmluvy v CRZ.</w:t>
      </w:r>
    </w:p>
    <w:p w14:paraId="57DC4D0D" w14:textId="77777777" w:rsidR="00B51264" w:rsidRPr="00672FF6" w:rsidRDefault="00B51264" w:rsidP="00A57973">
      <w:pPr>
        <w:tabs>
          <w:tab w:val="left" w:pos="1014"/>
        </w:tabs>
        <w:spacing w:before="120" w:after="120" w:line="288" w:lineRule="auto"/>
        <w:jc w:val="both"/>
        <w:rPr>
          <w:rFonts w:cs="Arial"/>
          <w:szCs w:val="19"/>
        </w:rPr>
      </w:pPr>
    </w:p>
    <w:p w14:paraId="61B2BA62" w14:textId="77777777" w:rsidR="00A57973" w:rsidRPr="009718D5" w:rsidRDefault="00A57973" w:rsidP="00A57973">
      <w:pPr>
        <w:tabs>
          <w:tab w:val="left" w:pos="1014"/>
        </w:tabs>
        <w:spacing w:before="120" w:after="120" w:line="288" w:lineRule="auto"/>
        <w:jc w:val="both"/>
        <w:rPr>
          <w:rFonts w:cs="Arial"/>
          <w:b/>
          <w:szCs w:val="19"/>
        </w:rPr>
      </w:pPr>
      <w:r w:rsidRPr="009718D5">
        <w:rPr>
          <w:rFonts w:cs="Arial"/>
          <w:b/>
          <w:szCs w:val="19"/>
        </w:rPr>
        <w:t>Poskytovateľ požaduje, aby pri vypĺňaní objednávkového formuláru prijímateľ označil možnosť „Nedokonanie zákazky s jedným dodávateľom“.</w:t>
      </w:r>
    </w:p>
    <w:p w14:paraId="79E98668" w14:textId="64D48331" w:rsidR="00A57973" w:rsidRPr="00770764"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 xml:space="preserve">Dôležité upozornenie: </w:t>
      </w:r>
      <w:r w:rsidRPr="00770764">
        <w:rPr>
          <w:rFonts w:cs="Arial"/>
          <w:szCs w:val="19"/>
        </w:rPr>
        <w:t xml:space="preserve">Postup podľa § </w:t>
      </w:r>
      <w:r w:rsidR="009718D5">
        <w:rPr>
          <w:rFonts w:cs="Arial"/>
          <w:szCs w:val="19"/>
        </w:rPr>
        <w:t>112</w:t>
      </w:r>
      <w:r w:rsidR="009718D5" w:rsidRPr="00770764">
        <w:rPr>
          <w:rFonts w:cs="Arial"/>
          <w:szCs w:val="19"/>
        </w:rPr>
        <w:t xml:space="preserve"> </w:t>
      </w:r>
      <w:r w:rsidRPr="00770764">
        <w:rPr>
          <w:rFonts w:cs="Arial"/>
          <w:szCs w:val="19"/>
        </w:rPr>
        <w:t>ZVO v zmysle pravidiel elektronického trhoviska nevedie k uzavretiu zmluvy s dodávateľom.</w:t>
      </w:r>
    </w:p>
    <w:p w14:paraId="0EE46B29" w14:textId="77777777" w:rsidR="00267484" w:rsidRDefault="00267484" w:rsidP="00267484">
      <w:pPr>
        <w:tabs>
          <w:tab w:val="left" w:pos="1014"/>
        </w:tabs>
        <w:spacing w:before="120" w:after="120" w:line="288" w:lineRule="auto"/>
        <w:jc w:val="both"/>
        <w:rPr>
          <w:rFonts w:cs="Arial"/>
          <w:b/>
          <w:i/>
          <w:color w:val="FF0000"/>
          <w:szCs w:val="19"/>
        </w:rPr>
      </w:pPr>
    </w:p>
    <w:p w14:paraId="6BEFC228" w14:textId="5D1E739D"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w:t>
      </w:r>
      <w:r w:rsidR="009875A5" w:rsidRPr="009875A5">
        <w:rPr>
          <w:rFonts w:cs="Arial"/>
          <w:szCs w:val="19"/>
        </w:rPr>
        <w:t xml:space="preserve">, </w:t>
      </w:r>
      <w:r w:rsidR="005E0D17">
        <w:rPr>
          <w:rFonts w:cs="Arial"/>
          <w:szCs w:val="19"/>
        </w:rPr>
        <w:t>po</w:t>
      </w:r>
      <w:r w:rsidR="005E0D17" w:rsidRPr="009875A5">
        <w:rPr>
          <w:rFonts w:cs="Arial"/>
          <w:szCs w:val="19"/>
        </w:rPr>
        <w:t xml:space="preserve"> </w:t>
      </w:r>
      <w:r w:rsidR="009875A5" w:rsidRPr="009875A5">
        <w:rPr>
          <w:rFonts w:cs="Arial"/>
          <w:szCs w:val="19"/>
        </w:rPr>
        <w:t xml:space="preserve">vložení opisného formulára do „karantény“ </w:t>
      </w:r>
      <w:r w:rsidRPr="0073389C">
        <w:rPr>
          <w:rFonts w:cs="Arial"/>
          <w:szCs w:val="19"/>
        </w:rPr>
        <w:t>(„prvá ex-ante kontrola“) a po vygenerovaní výslednej zmluvy s úspešným uchádzačom</w:t>
      </w:r>
      <w:r w:rsidR="00A57973">
        <w:rPr>
          <w:rFonts w:cs="Arial"/>
          <w:szCs w:val="19"/>
        </w:rPr>
        <w:t xml:space="preserve"> </w:t>
      </w:r>
      <w:r w:rsidR="005E0D17" w:rsidRPr="005E0D17">
        <w:rPr>
          <w:rFonts w:cs="Arial"/>
          <w:szCs w:val="19"/>
        </w:rPr>
        <w:t xml:space="preserve">a jej zverejnení v CRZ </w:t>
      </w:r>
      <w:r w:rsidRPr="0073389C">
        <w:rPr>
          <w:rFonts w:cs="Arial"/>
          <w:szCs w:val="19"/>
        </w:rPr>
        <w:t xml:space="preserve">(„štandardná ex-post kontrola“). </w:t>
      </w:r>
    </w:p>
    <w:p w14:paraId="67F8768F"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prvej ex-ante kontroly predložiť dokumentáciu, ktorú tvorí najmä:</w:t>
      </w:r>
    </w:p>
    <w:p w14:paraId="41E939DF"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14:paraId="6DA96549" w14:textId="196F3E53"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t>test bežnej dostupnosti (príloha č. 19)</w:t>
      </w:r>
    </w:p>
    <w:p w14:paraId="2B5DE566"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14:paraId="4C36352C" w14:textId="3C0F99FC" w:rsidR="00267484" w:rsidRPr="0073389C" w:rsidRDefault="005E0D17" w:rsidP="00267484">
      <w:pPr>
        <w:pStyle w:val="Bulletslevel2"/>
        <w:spacing w:after="120" w:line="288" w:lineRule="auto"/>
        <w:ind w:left="567" w:hanging="283"/>
        <w:rPr>
          <w:rFonts w:eastAsia="Times New Roman" w:cs="Arial"/>
          <w:color w:val="auto"/>
          <w:szCs w:val="19"/>
          <w:lang w:val="sk-SK" w:eastAsia="cs-CZ"/>
        </w:rPr>
      </w:pPr>
      <w:r>
        <w:rPr>
          <w:rFonts w:eastAsia="Times New Roman" w:cs="Arial"/>
          <w:color w:val="auto"/>
          <w:szCs w:val="19"/>
          <w:lang w:val="sk-SK" w:eastAsia="cs-CZ"/>
        </w:rPr>
        <w:t>návrh opisného formuláru</w:t>
      </w:r>
      <w:r w:rsidR="00267484" w:rsidRPr="0073389C">
        <w:rPr>
          <w:rFonts w:eastAsia="Times New Roman" w:cs="Arial"/>
          <w:color w:val="auto"/>
          <w:szCs w:val="19"/>
          <w:lang w:val="sk-SK" w:eastAsia="cs-CZ"/>
        </w:rPr>
        <w:t xml:space="preserve">, </w:t>
      </w:r>
    </w:p>
    <w:p w14:paraId="56A2BEE3" w14:textId="3D933B14" w:rsidR="00267484" w:rsidRPr="0073389C" w:rsidRDefault="005E0D17" w:rsidP="00267484">
      <w:pPr>
        <w:pStyle w:val="Bulletslevel2"/>
        <w:spacing w:after="120" w:line="288" w:lineRule="auto"/>
        <w:ind w:left="567" w:hanging="283"/>
        <w:rPr>
          <w:rFonts w:cs="Arial"/>
          <w:szCs w:val="19"/>
          <w:lang w:val="sk-SK"/>
        </w:rPr>
      </w:pPr>
      <w:r>
        <w:rPr>
          <w:rFonts w:eastAsia="Times New Roman" w:cs="Arial"/>
          <w:color w:val="auto"/>
          <w:szCs w:val="19"/>
          <w:lang w:val="sk-SK" w:eastAsia="cs-CZ"/>
        </w:rPr>
        <w:t>návrh objednávkového formuláru</w:t>
      </w:r>
      <w:r w:rsidR="00267484" w:rsidRPr="0073389C">
        <w:rPr>
          <w:rFonts w:eastAsia="Times New Roman" w:cs="Arial"/>
          <w:color w:val="auto"/>
          <w:szCs w:val="19"/>
          <w:lang w:val="sk-SK" w:eastAsia="cs-CZ"/>
        </w:rPr>
        <w:t>, najmä konkrétne zmluvné špecifikácie a podmienky súťaže.</w:t>
      </w:r>
    </w:p>
    <w:p w14:paraId="3C81E581"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14:paraId="5E4E53F0"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14:paraId="7DF7025D"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14:paraId="0822A45F"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„print screen“).</w:t>
      </w:r>
    </w:p>
    <w:p w14:paraId="50125050" w14:textId="3511EA6E" w:rsidR="00A57973" w:rsidRPr="00771817" w:rsidRDefault="00A57973" w:rsidP="00771817">
      <w:pPr>
        <w:tabs>
          <w:tab w:val="left" w:pos="1014"/>
        </w:tabs>
        <w:spacing w:before="120" w:after="120" w:line="288" w:lineRule="auto"/>
        <w:jc w:val="both"/>
        <w:rPr>
          <w:rFonts w:cs="Arial"/>
          <w:szCs w:val="19"/>
        </w:rPr>
      </w:pPr>
    </w:p>
    <w:p w14:paraId="010875DD" w14:textId="544E42A2" w:rsidR="009875A5" w:rsidRPr="00771817" w:rsidRDefault="009875A5" w:rsidP="00771817">
      <w:pPr>
        <w:tabs>
          <w:tab w:val="left" w:pos="1014"/>
        </w:tabs>
        <w:spacing w:before="120" w:after="120" w:line="288" w:lineRule="auto"/>
        <w:jc w:val="both"/>
        <w:rPr>
          <w:rFonts w:cs="Arial"/>
          <w:szCs w:val="19"/>
        </w:rPr>
      </w:pPr>
      <w:r w:rsidRPr="00771817">
        <w:rPr>
          <w:rFonts w:cs="Arial"/>
          <w:szCs w:val="19"/>
        </w:rPr>
        <w:t xml:space="preserve">V prípade, že pri ex-post kontrole zo strany poskytovateľa, ktorej súčasťou je vecná kontrola verejného obstarávania, bude zistené porušenie, ktoré môže mať vplyv na oprávnenosť výdavkov, poskytovateľ v záveroch kontroly VO uvedie tieto zistenia. V prípade zistení porušenia </w:t>
      </w:r>
      <w:r w:rsidR="005E0D17">
        <w:rPr>
          <w:rFonts w:cs="Arial"/>
          <w:szCs w:val="19"/>
        </w:rPr>
        <w:t>pravidiel</w:t>
      </w:r>
      <w:r w:rsidR="005E0D17" w:rsidRPr="00771817">
        <w:rPr>
          <w:rFonts w:cs="Arial"/>
          <w:szCs w:val="19"/>
        </w:rPr>
        <w:t xml:space="preserve"> </w:t>
      </w:r>
      <w:r w:rsidRPr="00771817">
        <w:rPr>
          <w:rFonts w:cs="Arial"/>
          <w:szCs w:val="19"/>
        </w:rPr>
        <w:t xml:space="preserve">a postupov VO, resp. porušenia pravidiel a ustanovení legislatívy SR a EÚ, ktoré mali alebo mohli mať vplyv na výsledok verejného obstarávania a zákazka bola zadávaná s využitím elektronického trhoviska, nie je možné udeliť </w:t>
      </w:r>
      <w:r w:rsidR="00D519DF">
        <w:rPr>
          <w:rFonts w:cs="Arial"/>
          <w:szCs w:val="19"/>
        </w:rPr>
        <w:t xml:space="preserve">ex-ante </w:t>
      </w:r>
      <w:r w:rsidRPr="00771817">
        <w:rPr>
          <w:rFonts w:cs="Arial"/>
          <w:szCs w:val="19"/>
        </w:rPr>
        <w:t>finančnú opravu a poskytovateľ v záveroch kontroly VO nepripustí výdavky súvisiace s VO do financovania v plnom rozsahu.</w:t>
      </w:r>
    </w:p>
    <w:p w14:paraId="3A998D1F" w14:textId="77777777" w:rsidR="00A57973" w:rsidRDefault="00A57973" w:rsidP="009F4290">
      <w:pPr>
        <w:tabs>
          <w:tab w:val="left" w:pos="1014"/>
        </w:tabs>
        <w:contextualSpacing/>
        <w:jc w:val="both"/>
        <w:rPr>
          <w:rFonts w:cs="Arial"/>
          <w:b/>
          <w:szCs w:val="19"/>
        </w:rPr>
      </w:pPr>
    </w:p>
    <w:p w14:paraId="58B7639E" w14:textId="47B9E4D0" w:rsidR="009F4290" w:rsidRDefault="009F4290" w:rsidP="009F4290">
      <w:pPr>
        <w:tabs>
          <w:tab w:val="left" w:pos="1014"/>
        </w:tabs>
        <w:contextualSpacing/>
        <w:jc w:val="both"/>
        <w:rPr>
          <w:rFonts w:cs="Arial"/>
          <w:b/>
          <w:szCs w:val="19"/>
        </w:rPr>
      </w:pPr>
      <w:r w:rsidRPr="009F4290">
        <w:rPr>
          <w:rFonts w:cs="Arial"/>
          <w:b/>
          <w:szCs w:val="19"/>
        </w:rPr>
        <w:t xml:space="preserve">Zákazky </w:t>
      </w:r>
      <w:r w:rsidR="009718D5">
        <w:rPr>
          <w:rFonts w:cs="Arial"/>
          <w:b/>
          <w:szCs w:val="19"/>
        </w:rPr>
        <w:t>s nízkou hodnotou</w:t>
      </w:r>
    </w:p>
    <w:p w14:paraId="5B2512C9" w14:textId="23D39418" w:rsidR="001B3386" w:rsidRDefault="001B3386" w:rsidP="009F4290">
      <w:pPr>
        <w:tabs>
          <w:tab w:val="left" w:pos="1014"/>
        </w:tabs>
        <w:contextualSpacing/>
        <w:jc w:val="both"/>
        <w:rPr>
          <w:rFonts w:cs="Arial"/>
          <w:b/>
          <w:szCs w:val="19"/>
        </w:rPr>
      </w:pPr>
    </w:p>
    <w:p w14:paraId="5AC7AB7C" w14:textId="1EF975D5" w:rsidR="001B3386" w:rsidRDefault="001B3386" w:rsidP="001B3386">
      <w:pPr>
        <w:tabs>
          <w:tab w:val="left" w:pos="1014"/>
        </w:tabs>
        <w:spacing w:before="120" w:after="120" w:line="288" w:lineRule="auto"/>
        <w:jc w:val="both"/>
        <w:rPr>
          <w:rFonts w:cs="Arial"/>
          <w:szCs w:val="19"/>
        </w:rPr>
      </w:pPr>
      <w:r w:rsidRPr="005F329C">
        <w:rPr>
          <w:rFonts w:cs="Arial"/>
          <w:szCs w:val="19"/>
        </w:rPr>
        <w:t xml:space="preserve">Všeobecným predmetom kontroly </w:t>
      </w:r>
      <w:r>
        <w:rPr>
          <w:rFonts w:cs="Arial"/>
          <w:szCs w:val="19"/>
        </w:rPr>
        <w:t xml:space="preserve">VO </w:t>
      </w:r>
      <w:r w:rsidRPr="005F329C">
        <w:rPr>
          <w:rFonts w:cs="Arial"/>
          <w:szCs w:val="19"/>
        </w:rPr>
        <w:t xml:space="preserve">je skutočnosť, či prijímateľ správne určil postup obstarávania vzhľadom na § </w:t>
      </w:r>
      <w:r w:rsidR="009718D5">
        <w:rPr>
          <w:rFonts w:cs="Arial"/>
          <w:szCs w:val="19"/>
        </w:rPr>
        <w:t>2 ods. 5 písm. o) až § 2 ods. 7</w:t>
      </w:r>
      <w:r w:rsidR="009718D5" w:rsidRPr="005F329C">
        <w:rPr>
          <w:rFonts w:cs="Arial"/>
          <w:szCs w:val="19"/>
        </w:rPr>
        <w:t xml:space="preserve"> </w:t>
      </w:r>
      <w:r w:rsidRPr="005F329C">
        <w:rPr>
          <w:rFonts w:cs="Arial"/>
          <w:szCs w:val="19"/>
        </w:rPr>
        <w:t>ZVO, a teda či tovar, stavebn</w:t>
      </w:r>
      <w:r w:rsidR="005E0D17">
        <w:rPr>
          <w:rFonts w:cs="Arial"/>
          <w:szCs w:val="19"/>
        </w:rPr>
        <w:t>á</w:t>
      </w:r>
      <w:r w:rsidRPr="005F329C">
        <w:rPr>
          <w:rFonts w:cs="Arial"/>
          <w:szCs w:val="19"/>
        </w:rPr>
        <w:t xml:space="preserve"> </w:t>
      </w:r>
      <w:r w:rsidR="005E0D17" w:rsidRPr="005F329C">
        <w:rPr>
          <w:rFonts w:cs="Arial"/>
          <w:szCs w:val="19"/>
        </w:rPr>
        <w:t>prác</w:t>
      </w:r>
      <w:r w:rsidR="005E0D17">
        <w:rPr>
          <w:rFonts w:cs="Arial"/>
          <w:szCs w:val="19"/>
        </w:rPr>
        <w:t>a</w:t>
      </w:r>
      <w:r w:rsidR="005E0D17" w:rsidRPr="005F329C">
        <w:rPr>
          <w:rFonts w:cs="Arial"/>
          <w:szCs w:val="19"/>
        </w:rPr>
        <w:t xml:space="preserve"> </w:t>
      </w:r>
      <w:r w:rsidRPr="005F329C">
        <w:rPr>
          <w:rFonts w:cs="Arial"/>
          <w:szCs w:val="19"/>
        </w:rPr>
        <w:t xml:space="preserve">alebo </w:t>
      </w:r>
      <w:r w:rsidR="005E0D17" w:rsidRPr="005F329C">
        <w:rPr>
          <w:rFonts w:cs="Arial"/>
          <w:szCs w:val="19"/>
        </w:rPr>
        <w:t>služb</w:t>
      </w:r>
      <w:r w:rsidR="005E0D17">
        <w:rPr>
          <w:rFonts w:cs="Arial"/>
          <w:szCs w:val="19"/>
        </w:rPr>
        <w:t>a</w:t>
      </w:r>
      <w:r w:rsidRPr="005F329C">
        <w:rPr>
          <w:rFonts w:cs="Arial"/>
          <w:szCs w:val="19"/>
        </w:rPr>
        <w:t xml:space="preserve">, ktorá </w:t>
      </w:r>
      <w:r w:rsidR="005E0D17">
        <w:rPr>
          <w:rFonts w:cs="Arial"/>
          <w:szCs w:val="19"/>
        </w:rPr>
        <w:t xml:space="preserve">je alebo </w:t>
      </w:r>
      <w:r w:rsidRPr="005F329C">
        <w:rPr>
          <w:rFonts w:cs="Arial"/>
          <w:szCs w:val="19"/>
        </w:rPr>
        <w:t>nie je bežne dostupná na trhu. V prípade, že predmetom obstarávania je tovar,</w:t>
      </w:r>
      <w:r>
        <w:rPr>
          <w:rFonts w:cs="Arial"/>
          <w:szCs w:val="19"/>
        </w:rPr>
        <w:t xml:space="preserve"> </w:t>
      </w:r>
      <w:r w:rsidRPr="005F329C">
        <w:rPr>
          <w:rFonts w:cs="Arial"/>
          <w:szCs w:val="19"/>
        </w:rPr>
        <w:t xml:space="preserve">stavebná práca alebo služba, ktorá je bežne dostupná na trhu, prijímateľ </w:t>
      </w:r>
      <w:r w:rsidR="005E0D17" w:rsidRPr="005E0D17">
        <w:rPr>
          <w:rFonts w:cs="Arial"/>
          <w:szCs w:val="19"/>
        </w:rPr>
        <w:t xml:space="preserve">má možnosť </w:t>
      </w:r>
      <w:r w:rsidRPr="005F329C">
        <w:rPr>
          <w:rFonts w:cs="Arial"/>
          <w:szCs w:val="19"/>
        </w:rPr>
        <w:t>zadávať zákazku prostredníctvom</w:t>
      </w:r>
      <w:r>
        <w:rPr>
          <w:rFonts w:cs="Arial"/>
          <w:szCs w:val="19"/>
        </w:rPr>
        <w:t xml:space="preserve"> </w:t>
      </w:r>
      <w:r w:rsidRPr="005F329C">
        <w:rPr>
          <w:rFonts w:cs="Arial"/>
          <w:szCs w:val="19"/>
        </w:rPr>
        <w:t xml:space="preserve">elektronického trhoviska podľa § </w:t>
      </w:r>
      <w:r w:rsidR="009718D5">
        <w:rPr>
          <w:rFonts w:cs="Arial"/>
          <w:szCs w:val="19"/>
        </w:rPr>
        <w:t>108</w:t>
      </w:r>
      <w:r w:rsidR="009718D5" w:rsidRPr="005F329C">
        <w:rPr>
          <w:rFonts w:cs="Arial"/>
          <w:szCs w:val="19"/>
        </w:rPr>
        <w:t xml:space="preserve"> </w:t>
      </w:r>
      <w:r w:rsidRPr="005F329C">
        <w:rPr>
          <w:rFonts w:cs="Arial"/>
          <w:szCs w:val="19"/>
        </w:rPr>
        <w:t>ods. 1 písm. a) ZVO</w:t>
      </w:r>
      <w:r>
        <w:rPr>
          <w:rFonts w:cs="Arial"/>
          <w:szCs w:val="19"/>
        </w:rPr>
        <w:t>,</w:t>
      </w:r>
      <w:r w:rsidRPr="005F329C">
        <w:rPr>
          <w:rFonts w:cs="Arial"/>
          <w:szCs w:val="19"/>
        </w:rPr>
        <w:t xml:space="preserve"> a nie postupmi uvedenými v tejto kapitole.</w:t>
      </w:r>
      <w:r>
        <w:rPr>
          <w:rFonts w:cs="Arial"/>
          <w:szCs w:val="19"/>
        </w:rPr>
        <w:t xml:space="preserve"> </w:t>
      </w:r>
    </w:p>
    <w:p w14:paraId="4220F9F3" w14:textId="77777777" w:rsidR="00672FF6" w:rsidRDefault="00672FF6" w:rsidP="001B3386">
      <w:pPr>
        <w:tabs>
          <w:tab w:val="left" w:pos="1014"/>
        </w:tabs>
        <w:spacing w:before="120" w:after="120" w:line="288" w:lineRule="auto"/>
        <w:jc w:val="both"/>
        <w:rPr>
          <w:rFonts w:cs="Arial"/>
          <w:szCs w:val="19"/>
        </w:rPr>
      </w:pPr>
    </w:p>
    <w:p w14:paraId="3478499B" w14:textId="1B889D61" w:rsidR="00672FF6"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t xml:space="preserve">Dôležité upozornenie: </w:t>
      </w:r>
      <w:r w:rsidRPr="00A57E12">
        <w:rPr>
          <w:rFonts w:cs="Arial"/>
          <w:szCs w:val="19"/>
        </w:rPr>
        <w:t xml:space="preserve">Ak prijímateľ zrealizoval zákazky </w:t>
      </w:r>
      <w:r w:rsidR="009718D5">
        <w:rPr>
          <w:rFonts w:cs="Arial"/>
          <w:szCs w:val="19"/>
        </w:rPr>
        <w:t>s nízkou hodnotou</w:t>
      </w:r>
      <w:r w:rsidRPr="00A57E12">
        <w:rPr>
          <w:rFonts w:cs="Arial"/>
          <w:szCs w:val="19"/>
        </w:rPr>
        <w:t xml:space="preserve">, je možné postúpiť výdavky na financovanie iba v prípade, ak boli dodržané pravidlá a povinnosti uvádzané v tejto príručke a subsidiárne v SR EŠIF, ako aj v metodickom pokyne CKO č. 14 k zadávaniu zákaziek v hodnote nad </w:t>
      </w:r>
      <w:r w:rsidR="00474893">
        <w:rPr>
          <w:rFonts w:cs="Arial"/>
          <w:szCs w:val="19"/>
        </w:rPr>
        <w:t>1</w:t>
      </w:r>
      <w:r w:rsidRPr="00A57E12">
        <w:rPr>
          <w:rFonts w:cs="Arial"/>
          <w:szCs w:val="19"/>
        </w:rPr>
        <w:t>5</w:t>
      </w:r>
      <w:r w:rsidR="00E911B7">
        <w:rPr>
          <w:rFonts w:cs="Arial"/>
          <w:szCs w:val="19"/>
        </w:rPr>
        <w:t xml:space="preserve"> </w:t>
      </w:r>
      <w:r w:rsidRPr="00A57E12">
        <w:rPr>
          <w:rFonts w:cs="Arial"/>
          <w:szCs w:val="19"/>
        </w:rPr>
        <w:t xml:space="preserve">000 EUR, a to bez ohľadu na skutočnosť, či zákazku zrealizoval ešte pred schválením ŽoNFP. V prípade, ak pri implementácii projektu prijímateľ predloží </w:t>
      </w:r>
      <w:r w:rsidR="00602CB7">
        <w:rPr>
          <w:rFonts w:cs="Arial"/>
          <w:szCs w:val="19"/>
        </w:rPr>
        <w:t>poskytovateľovi</w:t>
      </w:r>
      <w:r w:rsidRPr="00A57E12">
        <w:rPr>
          <w:rFonts w:cs="Arial"/>
          <w:szCs w:val="19"/>
        </w:rPr>
        <w:t xml:space="preserve"> na </w:t>
      </w:r>
      <w:r w:rsidR="00E911B7">
        <w:rPr>
          <w:rFonts w:cs="Arial"/>
          <w:szCs w:val="19"/>
        </w:rPr>
        <w:t xml:space="preserve">finančnú </w:t>
      </w:r>
      <w:r w:rsidRPr="00A57E12">
        <w:rPr>
          <w:rFonts w:cs="Arial"/>
          <w:szCs w:val="19"/>
        </w:rPr>
        <w:t xml:space="preserve">kontrolu verejného obstarávania zákazku, pri realizácii ktorej postupoval v rozpore s pravidlami uvedenými v Príručke pre prijímateľa, </w:t>
      </w:r>
      <w:r w:rsidR="00602CB7">
        <w:rPr>
          <w:rFonts w:cs="Arial"/>
          <w:szCs w:val="19"/>
        </w:rPr>
        <w:t>poskytovateľ</w:t>
      </w:r>
      <w:r w:rsidRPr="00A57E12">
        <w:rPr>
          <w:rFonts w:cs="Arial"/>
          <w:szCs w:val="19"/>
        </w:rPr>
        <w:t xml:space="preserve"> je povinný </w:t>
      </w:r>
      <w:r w:rsidR="005E0D17" w:rsidRPr="005E0D17">
        <w:rPr>
          <w:rFonts w:cs="Arial"/>
          <w:szCs w:val="19"/>
        </w:rPr>
        <w:t>postupovať podľa metodického pokynu CKO č. 5, ktorý upravuje postup pri určení finančných opráv za porušenie pravidiel a postupov VO</w:t>
      </w:r>
      <w:r w:rsidRPr="00A57E12">
        <w:rPr>
          <w:rFonts w:cs="Arial"/>
          <w:szCs w:val="19"/>
        </w:rPr>
        <w:t>.</w:t>
      </w:r>
    </w:p>
    <w:p w14:paraId="3D47A78A" w14:textId="15A5FE59" w:rsidR="005408C4" w:rsidRPr="00A57E12" w:rsidRDefault="005408C4" w:rsidP="005408C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5408C4">
        <w:rPr>
          <w:rFonts w:cs="Arial"/>
          <w:szCs w:val="19"/>
        </w:rPr>
        <w:t>Určenie finančných opráv sa riadi pravidlami, ktoré sú platné v čase vypracovania návrhu správy z kontroly, resp. návrhu čiastkovej správy z kontroly.</w:t>
      </w:r>
    </w:p>
    <w:p w14:paraId="746608EE" w14:textId="77777777" w:rsidR="00672FF6" w:rsidRDefault="00672FF6" w:rsidP="001B3386">
      <w:pPr>
        <w:tabs>
          <w:tab w:val="left" w:pos="1014"/>
        </w:tabs>
        <w:spacing w:before="120" w:after="120" w:line="288" w:lineRule="auto"/>
        <w:jc w:val="both"/>
        <w:rPr>
          <w:rFonts w:cs="Arial"/>
          <w:szCs w:val="19"/>
        </w:rPr>
      </w:pPr>
    </w:p>
    <w:p w14:paraId="79ADFA29" w14:textId="0C9E47F1" w:rsidR="00602CB7" w:rsidRPr="00602CB7" w:rsidRDefault="00602CB7"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02CB7">
        <w:rPr>
          <w:rFonts w:cs="Arial"/>
          <w:b/>
          <w:i/>
          <w:szCs w:val="19"/>
        </w:rPr>
        <w:t xml:space="preserve">Dôležité upozornenie: </w:t>
      </w:r>
      <w:r w:rsidRPr="00602CB7">
        <w:rPr>
          <w:rFonts w:cs="Arial"/>
          <w:szCs w:val="19"/>
        </w:rPr>
        <w:t>V prípade uskutočnenia osobného prieskumu trhu u dodávateľa je prijímateľ povinný tento prieskum hodnoverne zdokumentovať, napr. vyhotovením fotografií, ktoré preukážu cenu predmetu zákazky v čase uskutočňovania prieskumu</w:t>
      </w:r>
      <w:r w:rsidRPr="000E5863">
        <w:rPr>
          <w:rFonts w:cs="Arial"/>
          <w:szCs w:val="19"/>
        </w:rPr>
        <w:t>, zápis z rokovania potvrdený oboma stranami</w:t>
      </w:r>
      <w:r w:rsidRPr="00C43500">
        <w:rPr>
          <w:rFonts w:cs="Arial"/>
          <w:szCs w:val="19"/>
        </w:rPr>
        <w:t>.</w:t>
      </w:r>
      <w:r w:rsidRPr="00E56F7C">
        <w:rPr>
          <w:rFonts w:cs="Arial"/>
          <w:szCs w:val="19"/>
        </w:rPr>
        <w:t xml:space="preserve"> Poskytovateľ upozorňuje prij</w:t>
      </w:r>
      <w:r w:rsidRPr="00232E50">
        <w:rPr>
          <w:rFonts w:cs="Arial"/>
          <w:szCs w:val="19"/>
        </w:rPr>
        <w:t>ímateľa, že o</w:t>
      </w:r>
      <w:r w:rsidRPr="00602CB7">
        <w:rPr>
          <w:rFonts w:cs="Arial"/>
          <w:szCs w:val="19"/>
        </w:rPr>
        <w:t>sobný prieskum trhu je možné vykonať len na spotrebný tovar.</w:t>
      </w:r>
    </w:p>
    <w:p w14:paraId="6805ABB3" w14:textId="033B2019" w:rsidR="001B3386" w:rsidRPr="00703E20" w:rsidRDefault="001B3386" w:rsidP="001B3386">
      <w:pPr>
        <w:spacing w:before="120" w:after="120" w:line="288" w:lineRule="auto"/>
        <w:jc w:val="both"/>
        <w:rPr>
          <w:rFonts w:cs="Arial"/>
          <w:szCs w:val="19"/>
        </w:rPr>
      </w:pPr>
      <w:r w:rsidRPr="00FF3561">
        <w:rPr>
          <w:rFonts w:cs="Arial"/>
          <w:szCs w:val="19"/>
        </w:rPr>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 xml:space="preserve">v lehote minimálne 5 pracovných dní a maximálne 10 pracovných dní odo dňa doručenia žiadosti o vysvetlenie resp. doplnenie dokumentácie. Dňom odoslania žiadosti </w:t>
      </w:r>
      <w:r w:rsidR="005E0D17">
        <w:rPr>
          <w:rFonts w:cs="Arial"/>
          <w:szCs w:val="19"/>
        </w:rPr>
        <w:t>sa</w:t>
      </w:r>
      <w:r w:rsidRPr="00FF3561">
        <w:rPr>
          <w:rFonts w:cs="Arial"/>
          <w:szCs w:val="19"/>
        </w:rPr>
        <w:t xml:space="preserve"> lehota na výkon kontroly</w:t>
      </w:r>
      <w:r>
        <w:rPr>
          <w:rFonts w:cs="Arial"/>
          <w:szCs w:val="19"/>
        </w:rPr>
        <w:t xml:space="preserve"> VO</w:t>
      </w:r>
      <w:r w:rsidR="005E0D17">
        <w:rPr>
          <w:rFonts w:cs="Arial"/>
          <w:szCs w:val="19"/>
        </w:rPr>
        <w:t xml:space="preserve"> prerušuje</w:t>
      </w:r>
      <w:r w:rsidRPr="00FF3561">
        <w:rPr>
          <w:rFonts w:cs="Arial"/>
          <w:szCs w:val="19"/>
        </w:rPr>
        <w:t xml:space="preserve">. Dňom nasledujúcim po dni doručenia vysvetlenia alebo doplnenia dokumentácie poskytovateľovi </w:t>
      </w:r>
      <w:r w:rsidR="005E0D17">
        <w:rPr>
          <w:rFonts w:cs="Arial"/>
          <w:szCs w:val="19"/>
        </w:rPr>
        <w:t>pokračuje</w:t>
      </w:r>
      <w:r w:rsidR="005E0D17" w:rsidRPr="00FF3561">
        <w:rPr>
          <w:rFonts w:cs="Arial"/>
          <w:szCs w:val="19"/>
        </w:rPr>
        <w:t xml:space="preserve"> </w:t>
      </w:r>
      <w:r w:rsidRPr="00FF3561">
        <w:rPr>
          <w:rFonts w:cs="Arial"/>
          <w:szCs w:val="19"/>
        </w:rPr>
        <w:t>plyn</w:t>
      </w:r>
      <w:r w:rsidR="005E0D17">
        <w:rPr>
          <w:rFonts w:cs="Arial"/>
          <w:szCs w:val="19"/>
        </w:rPr>
        <w:t>utie</w:t>
      </w:r>
      <w:r w:rsidRPr="00FF3561">
        <w:rPr>
          <w:rFonts w:cs="Arial"/>
          <w:szCs w:val="19"/>
        </w:rPr>
        <w:t xml:space="preserve"> lehot</w:t>
      </w:r>
      <w:r w:rsidR="005E0D17">
        <w:rPr>
          <w:rFonts w:cs="Arial"/>
          <w:szCs w:val="19"/>
        </w:rPr>
        <w:t>y</w:t>
      </w:r>
      <w:r w:rsidRPr="00FF3561">
        <w:rPr>
          <w:rFonts w:cs="Arial"/>
          <w:szCs w:val="19"/>
        </w:rPr>
        <w:t xml:space="preserve"> na výkon kontroly VO</w:t>
      </w:r>
      <w:r>
        <w:rPr>
          <w:rFonts w:cs="Arial"/>
          <w:szCs w:val="19"/>
        </w:rPr>
        <w:t xml:space="preserve">. </w:t>
      </w:r>
      <w:r w:rsidRPr="00703E20">
        <w:rPr>
          <w:rFonts w:cs="Arial"/>
          <w:szCs w:val="19"/>
          <w:lang w:eastAsia="x-none"/>
        </w:rPr>
        <w:t xml:space="preserve">Lehota </w:t>
      </w:r>
      <w:r>
        <w:rPr>
          <w:rFonts w:cs="Arial"/>
          <w:szCs w:val="19"/>
          <w:lang w:eastAsia="x-none"/>
        </w:rPr>
        <w:t xml:space="preserve">na doplnenie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Zároveň, ak napriek čestnému vyhláseniu prijímateľa poskytovateľ identifikuje, že dokumentácia nie je kompletná a pre riadne ukončenie kontroly</w:t>
      </w:r>
      <w:r>
        <w:rPr>
          <w:rFonts w:cs="Arial"/>
          <w:szCs w:val="19"/>
          <w:lang w:eastAsia="x-none"/>
        </w:rPr>
        <w:t xml:space="preserve"> VO</w:t>
      </w:r>
      <w:r w:rsidRPr="00703E20">
        <w:rPr>
          <w:rFonts w:cs="Arial"/>
          <w:szCs w:val="19"/>
          <w:lang w:eastAsia="x-none"/>
        </w:rPr>
        <w:t xml:space="preserve"> je nevyhnutné vyzvať prijímateľa na doplnenie týchto chýbajúcich dokladov, uvedenú skutočnosť poskytovateľ bude môcť vyhodnotiť ako podstatné porušenie zmluvy o NFP.</w:t>
      </w:r>
    </w:p>
    <w:p w14:paraId="3C98E126" w14:textId="276FAC8C"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v návrhu správy z kontroly</w:t>
      </w:r>
      <w:r w:rsidRPr="00703E20">
        <w:rPr>
          <w:rFonts w:cs="Arial"/>
          <w:szCs w:val="19"/>
        </w:rPr>
        <w:t xml:space="preserve"> </w:t>
      </w:r>
      <w:r w:rsidR="005F5EA3">
        <w:rPr>
          <w:rFonts w:cs="Arial"/>
          <w:szCs w:val="19"/>
        </w:rPr>
        <w:t xml:space="preserve">VO </w:t>
      </w:r>
      <w:r w:rsidRPr="00703E20">
        <w:rPr>
          <w:rFonts w:cs="Arial"/>
          <w:szCs w:val="19"/>
        </w:rPr>
        <w:t>v primeranej lehote na odstránenie nedostatkov, zapracovanie pripomienok, zdôvodnenie nezapracovania pripomienok alebo podanie námietok</w:t>
      </w:r>
      <w:r>
        <w:rPr>
          <w:rFonts w:cs="Arial"/>
          <w:szCs w:val="19"/>
        </w:rPr>
        <w:t xml:space="preserve"> k návrhu správy z</w:t>
      </w:r>
      <w:r w:rsidR="005F5EA3">
        <w:rPr>
          <w:rFonts w:cs="Arial"/>
          <w:szCs w:val="19"/>
        </w:rPr>
        <w:t> </w:t>
      </w:r>
      <w:r>
        <w:rPr>
          <w:rFonts w:cs="Arial"/>
          <w:szCs w:val="19"/>
        </w:rPr>
        <w:t>kontroly</w:t>
      </w:r>
      <w:r w:rsidR="005F5EA3">
        <w:rPr>
          <w:rFonts w:cs="Arial"/>
          <w:szCs w:val="19"/>
        </w:rPr>
        <w:t xml:space="preserve"> VO</w:t>
      </w:r>
      <w:r w:rsidRPr="00703E20">
        <w:rPr>
          <w:rFonts w:cs="Arial"/>
          <w:szCs w:val="19"/>
        </w:rPr>
        <w:t xml:space="preserve">. </w:t>
      </w:r>
      <w:r>
        <w:rPr>
          <w:rFonts w:cs="Arial"/>
          <w:szCs w:val="19"/>
        </w:rPr>
        <w:t>Poskytovateľ posúdi námietky k návrhu správy z kontroly a zašle prijímateľovi správu z</w:t>
      </w:r>
      <w:r w:rsidR="005F5EA3">
        <w:rPr>
          <w:rFonts w:cs="Arial"/>
          <w:szCs w:val="19"/>
        </w:rPr>
        <w:t> </w:t>
      </w:r>
      <w:r>
        <w:rPr>
          <w:rFonts w:cs="Arial"/>
          <w:szCs w:val="19"/>
        </w:rPr>
        <w:t>kontroly</w:t>
      </w:r>
      <w:r w:rsidR="005F5EA3">
        <w:rPr>
          <w:rFonts w:cs="Arial"/>
          <w:szCs w:val="19"/>
        </w:rPr>
        <w:t xml:space="preserve"> VO</w:t>
      </w:r>
      <w:r>
        <w:rPr>
          <w:rFonts w:cs="Arial"/>
          <w:szCs w:val="19"/>
        </w:rPr>
        <w:t xml:space="preserve">,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ŽoP.</w:t>
      </w:r>
      <w:r>
        <w:rPr>
          <w:rFonts w:cs="Arial"/>
          <w:szCs w:val="19"/>
        </w:rPr>
        <w:t xml:space="preserve"> </w:t>
      </w:r>
    </w:p>
    <w:p w14:paraId="2EE51E2A" w14:textId="023BEC47" w:rsidR="00457A73" w:rsidRDefault="0091408D" w:rsidP="001B3386">
      <w:pPr>
        <w:spacing w:before="120" w:after="120" w:line="288" w:lineRule="auto"/>
        <w:jc w:val="both"/>
        <w:rPr>
          <w:rFonts w:cs="Arial"/>
          <w:szCs w:val="19"/>
        </w:rPr>
      </w:pPr>
      <w:r>
        <w:rPr>
          <w:rFonts w:cs="Arial"/>
          <w:szCs w:val="19"/>
        </w:rPr>
        <w:t>F</w:t>
      </w:r>
      <w:r w:rsidR="005F5EA3">
        <w:rPr>
          <w:rFonts w:cs="Arial"/>
          <w:szCs w:val="19"/>
        </w:rPr>
        <w:t xml:space="preserve">inančná </w:t>
      </w:r>
      <w:r w:rsidR="001B3386" w:rsidRPr="00312E47">
        <w:rPr>
          <w:rFonts w:cs="Arial"/>
          <w:szCs w:val="19"/>
        </w:rPr>
        <w:t>kontrola VO sa považuje za ukončenú zaslaním správy z kontroly VO prijímateľovi.</w:t>
      </w:r>
      <w:r w:rsidR="001B3386">
        <w:rPr>
          <w:rFonts w:cs="Arial"/>
          <w:szCs w:val="19"/>
        </w:rPr>
        <w:t xml:space="preserve"> </w:t>
      </w:r>
    </w:p>
    <w:p w14:paraId="50023097" w14:textId="0E4B0599"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w:t>
      </w:r>
      <w:r w:rsidR="005E0D17">
        <w:rPr>
          <w:rFonts w:cs="Arial"/>
          <w:szCs w:val="19"/>
          <w:lang w:eastAsia="x-none"/>
        </w:rPr>
        <w:t>pravidiel</w:t>
      </w:r>
      <w:r w:rsidR="005E0D17" w:rsidRPr="00703E20">
        <w:rPr>
          <w:rFonts w:cs="Arial"/>
          <w:szCs w:val="19"/>
          <w:lang w:eastAsia="x-none"/>
        </w:rPr>
        <w:t xml:space="preserve"> </w:t>
      </w:r>
      <w:r w:rsidRPr="00703E20">
        <w:rPr>
          <w:rFonts w:cs="Arial"/>
          <w:szCs w:val="19"/>
          <w:lang w:eastAsia="x-none"/>
        </w:rPr>
        <w:t>a postupov VO, resp. porušenie pravidiel a ustanovení legislatívy SR a EÚ, pričom rozsah a závažnosť týchto zistení má taký charakter, že mali alebo mohli mať vplyv na výsledok VO, v tomto prípade:</w:t>
      </w:r>
    </w:p>
    <w:p w14:paraId="7F0EFD20" w14:textId="77777777"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14:paraId="7D11A085" w14:textId="4FE41BCF"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lastRenderedPageBreak/>
        <w:t xml:space="preserve">postupuje podľa metodického pokynu CKO č. 5, ktorý upravuje postup pri určení </w:t>
      </w:r>
      <w:r w:rsidR="00D519DF">
        <w:rPr>
          <w:rFonts w:cs="Arial"/>
          <w:szCs w:val="19"/>
          <w:lang w:val="sk-SK"/>
        </w:rPr>
        <w:t>finančných opráv</w:t>
      </w:r>
      <w:r w:rsidRPr="00703E20">
        <w:rPr>
          <w:rFonts w:cs="Arial"/>
          <w:szCs w:val="19"/>
          <w:lang w:val="sk-SK"/>
        </w:rPr>
        <w:t xml:space="preserve"> za VO. </w:t>
      </w:r>
    </w:p>
    <w:p w14:paraId="112A6E3B" w14:textId="0CE195B1" w:rsidR="001B3386" w:rsidRPr="009F4290" w:rsidRDefault="001B3386" w:rsidP="009718D5">
      <w:pPr>
        <w:tabs>
          <w:tab w:val="left" w:pos="1014"/>
        </w:tabs>
        <w:spacing w:line="276" w:lineRule="auto"/>
        <w:contextualSpacing/>
        <w:jc w:val="both"/>
        <w:rPr>
          <w:rFonts w:cs="Arial"/>
          <w:b/>
          <w:szCs w:val="19"/>
        </w:rPr>
      </w:pPr>
      <w:r w:rsidRPr="00703E20">
        <w:rPr>
          <w:rFonts w:cs="Arial"/>
          <w:szCs w:val="19"/>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závažnosti  zisten</w:t>
      </w:r>
      <w:r w:rsidR="005E0D17">
        <w:rPr>
          <w:rFonts w:cs="Arial"/>
          <w:szCs w:val="19"/>
          <w:lang w:eastAsia="x-none"/>
        </w:rPr>
        <w:t>ých</w:t>
      </w:r>
      <w:r w:rsidRPr="00703E20">
        <w:rPr>
          <w:rFonts w:cs="Arial"/>
          <w:szCs w:val="19"/>
          <w:lang w:eastAsia="x-none"/>
        </w:rPr>
        <w:t xml:space="preserve"> nedostatkov.</w:t>
      </w:r>
    </w:p>
    <w:p w14:paraId="2353460D" w14:textId="77777777" w:rsidR="009F4290" w:rsidRDefault="009F4290" w:rsidP="009D7F63">
      <w:pPr>
        <w:tabs>
          <w:tab w:val="left" w:pos="1014"/>
        </w:tabs>
        <w:spacing w:before="120" w:after="120" w:line="288" w:lineRule="auto"/>
        <w:jc w:val="both"/>
        <w:rPr>
          <w:b/>
          <w:i/>
          <w:color w:val="00B0F0"/>
        </w:rPr>
      </w:pPr>
    </w:p>
    <w:p w14:paraId="7A55D32F" w14:textId="53AB1A7C"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overuje pri kontrole zákaziek </w:t>
      </w:r>
      <w:r w:rsidR="009718D5">
        <w:t>s nízkou hodnotou</w:t>
      </w:r>
      <w:r w:rsidRPr="0073389C">
        <w:t>, či vynaložené náklady na obstaranie predmetu zákazky boli primerané kvalite a cene. Zároveň poskytovateľ overí, či pri obstarávaní neboli porušené základné princípy VO a postupy uvedené v tejto kapitole.</w:t>
      </w:r>
    </w:p>
    <w:p w14:paraId="6C6B70D6" w14:textId="45384FE9" w:rsidR="00B32509" w:rsidRPr="0073389C" w:rsidRDefault="00B32509" w:rsidP="009D7F63">
      <w:pPr>
        <w:tabs>
          <w:tab w:val="left" w:pos="1014"/>
        </w:tabs>
        <w:spacing w:before="120" w:after="120" w:line="288" w:lineRule="auto"/>
        <w:jc w:val="both"/>
      </w:pPr>
    </w:p>
    <w:p w14:paraId="7A55D330" w14:textId="6623F9AF" w:rsidR="009D7F63" w:rsidRPr="0073389C" w:rsidRDefault="009D7F63" w:rsidP="009D7F63">
      <w:pPr>
        <w:tabs>
          <w:tab w:val="left" w:pos="1014"/>
        </w:tabs>
        <w:spacing w:before="120" w:after="120" w:line="288" w:lineRule="auto"/>
        <w:jc w:val="both"/>
      </w:pPr>
      <w:r w:rsidRPr="0073389C">
        <w:t xml:space="preserve">Zákazky </w:t>
      </w:r>
      <w:r w:rsidR="009718D5">
        <w:t>s nízkou hodnotou</w:t>
      </w:r>
      <w:r w:rsidRPr="0073389C">
        <w:t xml:space="preserve"> sa v zmysle tejto kapitoly delia na: </w:t>
      </w:r>
    </w:p>
    <w:p w14:paraId="7A55D331" w14:textId="061C3B65"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zákazky</w:t>
      </w:r>
      <w:r w:rsidR="0006412C" w:rsidRPr="0006412C">
        <w:rPr>
          <w:rFonts w:eastAsia="Times New Roman" w:cs="Arial"/>
          <w:color w:val="auto"/>
          <w:szCs w:val="19"/>
          <w:lang w:val="sk-SK" w:eastAsia="en-US"/>
        </w:rPr>
        <w:t xml:space="preserve"> </w:t>
      </w:r>
      <w:r w:rsidR="0006412C" w:rsidRPr="0006412C">
        <w:rPr>
          <w:rFonts w:cs="Arial"/>
          <w:szCs w:val="19"/>
          <w:lang w:val="sk-SK"/>
        </w:rPr>
        <w:t>s nízkymi hodnotami podľa § 5 ods. 4 ZVO na tovary, stavebné práce alebo služby zadávané podľa § 117 ZVO</w:t>
      </w:r>
      <w:r w:rsidRPr="0073389C">
        <w:rPr>
          <w:rFonts w:cs="Arial"/>
          <w:szCs w:val="19"/>
          <w:lang w:val="sk-SK"/>
        </w:rPr>
        <w:t xml:space="preserve">, ktorých predpokladaná hodnota bez DPH sa rovná, alebo presahuje </w:t>
      </w:r>
      <w:r w:rsidR="005E0D17">
        <w:rPr>
          <w:rFonts w:cs="Arial"/>
          <w:szCs w:val="19"/>
          <w:lang w:val="sk-SK"/>
        </w:rPr>
        <w:t>1</w:t>
      </w:r>
      <w:r w:rsidRPr="0073389C">
        <w:rPr>
          <w:rFonts w:cs="Arial"/>
          <w:szCs w:val="19"/>
          <w:lang w:val="sk-SK"/>
        </w:rPr>
        <w:t xml:space="preserve">5 000 EUR (ďalej len „zákazky nad </w:t>
      </w:r>
      <w:r w:rsidR="005E0D17">
        <w:rPr>
          <w:rFonts w:cs="Arial"/>
          <w:szCs w:val="19"/>
          <w:lang w:val="sk-SK"/>
        </w:rPr>
        <w:t>1</w:t>
      </w:r>
      <w:r w:rsidRPr="0073389C">
        <w:rPr>
          <w:rFonts w:cs="Arial"/>
          <w:szCs w:val="19"/>
          <w:lang w:val="sk-SK"/>
        </w:rPr>
        <w:t xml:space="preserve">5 000 EUR“); </w:t>
      </w:r>
    </w:p>
    <w:p w14:paraId="7A55D332" w14:textId="2064B125"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zákazky</w:t>
      </w:r>
      <w:r w:rsidR="0006412C" w:rsidRPr="0006412C">
        <w:rPr>
          <w:rFonts w:eastAsia="Times New Roman" w:cs="Arial"/>
          <w:color w:val="auto"/>
          <w:szCs w:val="19"/>
          <w:lang w:val="sk-SK" w:eastAsia="en-US"/>
        </w:rPr>
        <w:t xml:space="preserve"> </w:t>
      </w:r>
      <w:r w:rsidR="0006412C" w:rsidRPr="0006412C">
        <w:rPr>
          <w:rFonts w:cs="Arial"/>
          <w:szCs w:val="19"/>
          <w:lang w:val="sk-SK"/>
        </w:rPr>
        <w:t>s nízkymi hodnotami podľa § 5 ods. 4 ZVO na tovary, stavebné práce alebo služby zadávané podľa § 117 ZVO</w:t>
      </w:r>
      <w:r w:rsidRPr="0073389C">
        <w:rPr>
          <w:rFonts w:cs="Arial"/>
          <w:szCs w:val="19"/>
          <w:lang w:val="sk-SK"/>
        </w:rPr>
        <w:t xml:space="preserve">, ktorých predpokladaná hodnota bez DPH je nižšia ako </w:t>
      </w:r>
      <w:r w:rsidR="005E0D17">
        <w:rPr>
          <w:rFonts w:cs="Arial"/>
          <w:szCs w:val="19"/>
          <w:lang w:val="sk-SK"/>
        </w:rPr>
        <w:t>1</w:t>
      </w:r>
      <w:r w:rsidRPr="0073389C">
        <w:rPr>
          <w:rFonts w:cs="Arial"/>
          <w:szCs w:val="19"/>
          <w:lang w:val="sk-SK"/>
        </w:rPr>
        <w:t xml:space="preserve">5 000 EUR (ďalej len „zákazky do </w:t>
      </w:r>
      <w:r w:rsidR="005E0D17">
        <w:rPr>
          <w:rFonts w:cs="Arial"/>
          <w:szCs w:val="19"/>
          <w:lang w:val="sk-SK"/>
        </w:rPr>
        <w:t>1</w:t>
      </w:r>
      <w:r w:rsidRPr="0073389C">
        <w:rPr>
          <w:rFonts w:cs="Arial"/>
          <w:szCs w:val="19"/>
          <w:lang w:val="sk-SK"/>
        </w:rPr>
        <w:t>5 000 EUR“)</w:t>
      </w:r>
      <w:r w:rsidR="000E2751">
        <w:rPr>
          <w:rFonts w:cs="Arial"/>
          <w:szCs w:val="19"/>
          <w:lang w:val="sk-SK"/>
        </w:rPr>
        <w:t>.</w:t>
      </w:r>
      <w:r w:rsidRPr="0073389C">
        <w:rPr>
          <w:rFonts w:cs="Arial"/>
          <w:szCs w:val="19"/>
          <w:lang w:val="sk-SK"/>
        </w:rPr>
        <w:t xml:space="preserve"> </w:t>
      </w:r>
    </w:p>
    <w:p w14:paraId="15FB5CE2" w14:textId="10300C1C" w:rsidR="009F4290" w:rsidRDefault="00A238CC" w:rsidP="009D7F63">
      <w:pPr>
        <w:tabs>
          <w:tab w:val="left" w:pos="1014"/>
        </w:tabs>
        <w:spacing w:before="120" w:after="120" w:line="288" w:lineRule="auto"/>
        <w:jc w:val="both"/>
        <w:rPr>
          <w:b/>
        </w:rPr>
      </w:pPr>
      <w:r w:rsidRPr="00A238CC">
        <w:rPr>
          <w:b/>
        </w:rPr>
        <w:t>Delenie zákaziek s nízkou hodnotou na zákazky nad 15 000 EUR a zákazky do 15 000 EUR je platné a účinné od 08.09.2017 na základe plošnej výnimky, ktorú vydal CKO.</w:t>
      </w:r>
    </w:p>
    <w:p w14:paraId="6D27D528" w14:textId="77777777" w:rsidR="0006412C" w:rsidRPr="0006412C" w:rsidRDefault="0006412C" w:rsidP="0006412C">
      <w:pPr>
        <w:tabs>
          <w:tab w:val="left" w:pos="1014"/>
        </w:tabs>
        <w:spacing w:before="120" w:after="120" w:line="288" w:lineRule="auto"/>
        <w:jc w:val="both"/>
        <w:rPr>
          <w:b/>
        </w:rPr>
      </w:pPr>
      <w:r w:rsidRPr="00852446">
        <w:t>Lehota na výkon kontroly VO je</w:t>
      </w:r>
      <w:r w:rsidRPr="0006412C">
        <w:rPr>
          <w:b/>
        </w:rPr>
        <w:t xml:space="preserve"> 20 pracovných dní </w:t>
      </w:r>
      <w:r w:rsidRPr="00852446">
        <w:t>v prípade zákaziek nad 15 000 EUR</w:t>
      </w:r>
      <w:r w:rsidRPr="0006412C">
        <w:rPr>
          <w:b/>
        </w:rPr>
        <w:t xml:space="preserve"> a 15 pracovných dní v prípade </w:t>
      </w:r>
      <w:r w:rsidRPr="00852446">
        <w:t>zákaziek do 15 000 EUR.</w:t>
      </w:r>
    </w:p>
    <w:p w14:paraId="5EB168E4" w14:textId="7F350860" w:rsidR="005E0D17" w:rsidRPr="005E0D17" w:rsidRDefault="009F4290" w:rsidP="005E0D17">
      <w:pPr>
        <w:tabs>
          <w:tab w:val="left" w:pos="1014"/>
        </w:tabs>
        <w:spacing w:before="120" w:after="120" w:line="288" w:lineRule="auto"/>
        <w:jc w:val="both"/>
      </w:pPr>
      <w:r w:rsidRPr="009F4290">
        <w:rPr>
          <w:b/>
          <w:i/>
          <w:color w:val="FF0000"/>
        </w:rPr>
        <w:t>Povinnosť prijímateľa:</w:t>
      </w:r>
      <w:r w:rsidRPr="009F4290">
        <w:rPr>
          <w:b/>
          <w:color w:val="FF0000"/>
        </w:rPr>
        <w:t xml:space="preserve"> </w:t>
      </w:r>
      <w:r w:rsidR="00B32509" w:rsidRPr="00A57E12">
        <w:t xml:space="preserve">Prijímateľ  je povinný uzavrieť s úspešným uchádzačom písomnú zmluvu pri všetkých typoch zákaziek, s výnimkou zákaziek </w:t>
      </w:r>
      <w:r w:rsidR="005E0D17">
        <w:t>s nízkou hodnotou</w:t>
      </w:r>
      <w:r w:rsidR="00B32509" w:rsidRPr="00A57E12">
        <w:t xml:space="preserve">. Pri zákazkách </w:t>
      </w:r>
      <w:r w:rsidR="005E0D17">
        <w:t>s nízkou hodnotou</w:t>
      </w:r>
      <w:r w:rsidR="00B32509" w:rsidRPr="00A57E12">
        <w:t xml:space="preserve"> je postačujúce vytvoriť zmluvný vzťah na základe objednávky, ktorá</w:t>
      </w:r>
      <w:r w:rsidR="00B32509">
        <w:rPr>
          <w:b/>
          <w:color w:val="FF0000"/>
        </w:rPr>
        <w:t xml:space="preserve"> </w:t>
      </w:r>
      <w:r w:rsidRPr="009F4290">
        <w:t xml:space="preserve">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w:t>
      </w:r>
      <w:r w:rsidR="005E0D17" w:rsidRPr="005E0D17">
        <w:t>(bez DPH, výška DPH a cena s DPH)</w:t>
      </w:r>
      <w:r w:rsidR="005E0D17">
        <w:t>,</w:t>
      </w:r>
      <w:r w:rsidRPr="009F4290">
        <w:t xml:space="preserve"> lehotu a miesto plnenia, </w:t>
      </w:r>
      <w:r w:rsidR="0006412C" w:rsidRPr="0006412C">
        <w:t>kód projektu v ITMS2014+ (ak relevantné)</w:t>
      </w:r>
      <w:r w:rsidR="0006412C">
        <w:t xml:space="preserve">, </w:t>
      </w:r>
      <w:r w:rsidRPr="009F4290">
        <w:t>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005E0D17">
        <w:t xml:space="preserve"> </w:t>
      </w:r>
      <w:r w:rsidR="005E0D17" w:rsidRPr="005E0D17">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p>
    <w:p w14:paraId="0C28BE57" w14:textId="73758C21" w:rsidR="0006412C" w:rsidRPr="0006412C" w:rsidRDefault="0006412C" w:rsidP="0006412C">
      <w:pPr>
        <w:tabs>
          <w:tab w:val="left" w:pos="1014"/>
        </w:tabs>
        <w:spacing w:before="120" w:after="120" w:line="288" w:lineRule="auto"/>
        <w:jc w:val="both"/>
      </w:pPr>
      <w:r w:rsidRPr="0006412C">
        <w:t xml:space="preserve">V rámci finančnej kontroly zákaziek </w:t>
      </w:r>
      <w:r w:rsidR="007E444D" w:rsidRPr="007E444D">
        <w:t xml:space="preserve">s nízkou hodnotou </w:t>
      </w:r>
      <w:r w:rsidRPr="0006412C">
        <w:t>môže poskytovateľ vykonať kontrolu VO ako súčasť kontroly predmetného výdavku v rámci ŽoP, kde poskytovateľ overí dodržanie pravidiel na zadávanie tohto typu zákazky v zmysle tejto kapitoly. Uvedeným nie je dotknutá povinnosť kontroly oprávnenosti výdavku v rámci kontroly deklarovaných výdavkov prijímateľa vo fáze ŽoP.</w:t>
      </w:r>
    </w:p>
    <w:p w14:paraId="6BA2521E" w14:textId="77777777" w:rsidR="000E5863" w:rsidRPr="000E5863" w:rsidRDefault="000E5863" w:rsidP="000E5863">
      <w:pPr>
        <w:tabs>
          <w:tab w:val="left" w:pos="1014"/>
        </w:tabs>
        <w:spacing w:before="120" w:after="120" w:line="288" w:lineRule="auto"/>
        <w:jc w:val="both"/>
      </w:pPr>
      <w:r w:rsidRPr="000E5863">
        <w:t>Postup uvedený v tejto časti sa vzťahuje aj na zákazky s nízkou hodnotou podľa prílohy č. 1 k ZVO (sociálne služby a iné osobitné služby) bez ohľadu na skutočnosť, či ide o bežne dostupné služby.</w:t>
      </w:r>
    </w:p>
    <w:p w14:paraId="573550B9" w14:textId="77777777" w:rsidR="000E5863" w:rsidRDefault="000E5863" w:rsidP="009D7F63">
      <w:pPr>
        <w:tabs>
          <w:tab w:val="left" w:pos="1014"/>
        </w:tabs>
        <w:spacing w:before="120" w:after="120" w:line="288" w:lineRule="auto"/>
        <w:jc w:val="both"/>
        <w:rPr>
          <w:b/>
        </w:rPr>
      </w:pPr>
    </w:p>
    <w:p w14:paraId="7A55D334" w14:textId="0ACC49DB" w:rsidR="009D7F63" w:rsidRPr="0073389C" w:rsidRDefault="009D7F63" w:rsidP="009D7F63">
      <w:pPr>
        <w:tabs>
          <w:tab w:val="left" w:pos="1014"/>
        </w:tabs>
        <w:spacing w:before="120" w:after="120" w:line="288" w:lineRule="auto"/>
        <w:jc w:val="both"/>
        <w:rPr>
          <w:b/>
        </w:rPr>
      </w:pPr>
      <w:r w:rsidRPr="0073389C">
        <w:rPr>
          <w:b/>
        </w:rPr>
        <w:t xml:space="preserve">Zákazky nad </w:t>
      </w:r>
      <w:r w:rsidR="004A5C0C">
        <w:rPr>
          <w:b/>
        </w:rPr>
        <w:t>1</w:t>
      </w:r>
      <w:r w:rsidRPr="0073389C">
        <w:rPr>
          <w:b/>
        </w:rPr>
        <w:t>5 000 EUR</w:t>
      </w:r>
    </w:p>
    <w:p w14:paraId="7A55D335" w14:textId="73227FBB" w:rsidR="009D7F63" w:rsidRPr="0073389C" w:rsidRDefault="009D7F63" w:rsidP="009D7F63">
      <w:pPr>
        <w:tabs>
          <w:tab w:val="left" w:pos="1014"/>
        </w:tabs>
        <w:spacing w:before="120" w:after="120" w:line="288" w:lineRule="auto"/>
        <w:jc w:val="both"/>
      </w:pPr>
      <w:r w:rsidRPr="0073389C">
        <w:lastRenderedPageBreak/>
        <w:t xml:space="preserve">Ak ide o zákazky nad </w:t>
      </w:r>
      <w:r w:rsidR="004A5C0C">
        <w:t>1</w:t>
      </w:r>
      <w:r w:rsidRPr="0073389C">
        <w:t xml:space="preserve">5 000 EUR a zároveň takáto zákazka </w:t>
      </w:r>
      <w:r w:rsidRPr="00F877F0">
        <w:rPr>
          <w:b/>
        </w:rPr>
        <w:t>nie je zadávaná cez elektronické trhovisko</w:t>
      </w:r>
      <w:r w:rsidRPr="0073389C">
        <w:t xml:space="preserve">, prijímateľ musí vykonať všetky ďalej uvedené úkony, ktoré majú zabezpečiť získanie čo najvyššieho počtu písomných ponúk na obstaranie tovarov, stavebných prác alebo služieb. </w:t>
      </w:r>
    </w:p>
    <w:p w14:paraId="7A55D336" w14:textId="18157C84" w:rsidR="009D7F63" w:rsidRPr="004A5C0C" w:rsidRDefault="00F877F0" w:rsidP="00852446">
      <w:pPr>
        <w:tabs>
          <w:tab w:val="left" w:pos="1014"/>
        </w:tabs>
        <w:spacing w:before="120" w:after="120" w:line="288" w:lineRule="auto"/>
        <w:jc w:val="both"/>
        <w:rPr>
          <w:rFonts w:cs="Arial"/>
          <w:szCs w:val="19"/>
        </w:rPr>
      </w:pPr>
      <w:r w:rsidRPr="0073389C">
        <w:rPr>
          <w:color w:val="FF0000"/>
        </w:rPr>
        <w:t xml:space="preserve"> </w:t>
      </w:r>
    </w:p>
    <w:p w14:paraId="7A55D337" w14:textId="5F3C5D30"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w:t>
      </w:r>
      <w:r w:rsidR="0058112B">
        <w:t>6</w:t>
      </w:r>
      <w:r w:rsidR="0058112B" w:rsidRPr="0073389C">
        <w:t xml:space="preserve"> </w:t>
      </w:r>
      <w:r w:rsidRPr="0073389C">
        <w:t xml:space="preserve">ZVO - najmä s § </w:t>
      </w:r>
      <w:r w:rsidR="0058112B">
        <w:t>6</w:t>
      </w:r>
      <w:r w:rsidR="0058112B" w:rsidRPr="0073389C">
        <w:t xml:space="preserve"> </w:t>
      </w:r>
      <w:r w:rsidRPr="0073389C">
        <w:t xml:space="preserve">ods.1 ZVO a § </w:t>
      </w:r>
      <w:r w:rsidR="0058112B">
        <w:t>6</w:t>
      </w:r>
      <w:r w:rsidR="0058112B" w:rsidRPr="0073389C">
        <w:t xml:space="preserve"> </w:t>
      </w:r>
      <w:r w:rsidRPr="0073389C">
        <w:t>ods. 1</w:t>
      </w:r>
      <w:r w:rsidR="0058112B">
        <w:t>8</w:t>
      </w:r>
      <w:r w:rsidRPr="0073389C">
        <w:t xml:space="preserve"> ZVO) a s ohľadom na skutočnosť, či ide o tovar, stavebnú prácu alebo službu, ktorá nie je bežne dostupná na trhu. </w:t>
      </w:r>
    </w:p>
    <w:p w14:paraId="7A55D338" w14:textId="270C4293"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xml:space="preserve">), v rámci ktorej uvedie najmä svoju identifikáciu, jednoznačnú a úplnú špecifikáciu predmetu zákazky opísanú nediskriminačným spôsobom v súlade s § </w:t>
      </w:r>
      <w:r w:rsidR="0058112B">
        <w:t>42</w:t>
      </w:r>
      <w:r w:rsidRPr="0073389C">
        <w:t xml:space="preserve"> ods. </w:t>
      </w:r>
      <w:r w:rsidR="0058112B">
        <w:t>3</w:t>
      </w:r>
      <w:r w:rsidRPr="0073389C">
        <w:t xml:space="preserve"> ZVO, podmienky účasti (ak ich stanovuje), </w:t>
      </w:r>
      <w:r w:rsidR="002F693B">
        <w:t>PHZ</w:t>
      </w:r>
      <w:r w:rsidRPr="0073389C">
        <w:t xml:space="preserve">, podmienky realizácie zmluvy (najmä lehotu na realizáciu zmluvy a miesto jej realizácie), kritériá na vyhodnotenie ponúk, presnú lehotu a adresu na predkladanie ponúk. </w:t>
      </w:r>
    </w:p>
    <w:p w14:paraId="62A6B95D" w14:textId="03EC0122" w:rsidR="00890AFF"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r w:rsidR="0006412C">
        <w:t>predkladanie ponúk</w:t>
      </w:r>
      <w:r w:rsidR="0006412C" w:rsidRPr="0073389C">
        <w:t xml:space="preserve"> </w:t>
      </w:r>
      <w:r w:rsidR="0006412C">
        <w:t>je</w:t>
      </w:r>
      <w:r w:rsidR="0006412C" w:rsidRPr="0073389C">
        <w:t xml:space="preserve"> </w:t>
      </w:r>
      <w:r w:rsidRPr="0073389C">
        <w:t xml:space="preserve">prijímateľ </w:t>
      </w:r>
      <w:r w:rsidR="0006412C">
        <w:t xml:space="preserve">povinný zverejniť </w:t>
      </w:r>
      <w:r w:rsidRPr="0073389C">
        <w:t xml:space="preserve">na svojom webovom sídle </w:t>
      </w:r>
      <w:r w:rsidR="00B32509" w:rsidRPr="00B32509">
        <w:t xml:space="preserve">alebo inom vhodnom webovom sídle </w:t>
      </w:r>
      <w:r w:rsidR="0006412C" w:rsidRPr="0006412C">
        <w:t>(ak nedisponuje vlastným webovým sídlom). Minimálna lehota na predkladanie ponúk je</w:t>
      </w:r>
      <w:r w:rsidR="0006412C" w:rsidRPr="0006412C" w:rsidDel="0006412C">
        <w:t xml:space="preserve"> </w:t>
      </w:r>
      <w:r w:rsidRPr="0073389C">
        <w:rPr>
          <w:b/>
        </w:rPr>
        <w:t>minimálne 5</w:t>
      </w:r>
      <w:r w:rsidR="00275D14" w:rsidRPr="00275D14">
        <w:t xml:space="preserve"> </w:t>
      </w:r>
      <w:r w:rsidRPr="0073389C">
        <w:rPr>
          <w:b/>
        </w:rPr>
        <w:t xml:space="preserve">pracovných dní </w:t>
      </w:r>
      <w:r w:rsidR="0006412C" w:rsidRPr="0006412C">
        <w:rPr>
          <w:b/>
        </w:rPr>
        <w:t>odo dňa zverejnenia výzvy na predkladanie ponúk na webovom sídle prijímateľa alebo inom vhodnom webovom sídle</w:t>
      </w:r>
      <w:r w:rsidR="0006412C">
        <w:rPr>
          <w:b/>
        </w:rPr>
        <w:t>,</w:t>
      </w:r>
      <w:r w:rsidR="00B1362E" w:rsidRPr="00B1362E">
        <w:rPr>
          <w:b/>
        </w:rPr>
        <w:t xml:space="preserve"> pričom</w:t>
      </w:r>
      <w:r w:rsidRPr="0073389C">
        <w:t xml:space="preserve"> do lehoty sa nezapočítava deň zverejnenia a zdokumentuje </w:t>
      </w:r>
      <w:r w:rsidR="00B1362E" w:rsidRPr="00B1362E">
        <w:t xml:space="preserve">a archivuje </w:t>
      </w:r>
      <w:r w:rsidRPr="0073389C">
        <w:t>toto zverejnenie hodnoverným spôsobom</w:t>
      </w:r>
      <w:r w:rsidR="00890AFF">
        <w:t xml:space="preserve"> </w:t>
      </w:r>
      <w:r w:rsidR="00890AFF" w:rsidRPr="00890AFF">
        <w:t>(spravidla printscreen tej časti webového sídla, kde bola výzva na predkladanie ponúk zverejnená). Lehota na predkladanie ponúk musí byť primeraná a musí zohľadniť zložitosť a charakter predmetu zákazky, čas nevyhnutne potrebný na vypracovanie a doručenie ponuky.</w:t>
      </w:r>
    </w:p>
    <w:p w14:paraId="7A55D33A" w14:textId="229F8956" w:rsidR="009D7F63" w:rsidRPr="0073389C" w:rsidRDefault="00890AFF" w:rsidP="009D7F63">
      <w:pPr>
        <w:tabs>
          <w:tab w:val="left" w:pos="1014"/>
        </w:tabs>
        <w:spacing w:before="120" w:after="120" w:line="288" w:lineRule="auto"/>
        <w:jc w:val="both"/>
      </w:pPr>
      <w:r>
        <w:t xml:space="preserve">Prijímateľ </w:t>
      </w:r>
      <w:r w:rsidR="009D7F63" w:rsidRPr="0073389C">
        <w:t xml:space="preserve">v deň zverejnenia </w:t>
      </w:r>
      <w:r w:rsidR="00D76DD9">
        <w:t>v</w:t>
      </w:r>
      <w:r w:rsidR="009D7F63" w:rsidRPr="0073389C">
        <w:t xml:space="preserve">ýzvy na </w:t>
      </w:r>
      <w:r w:rsidR="0006412C">
        <w:t>predkladanie ponúk</w:t>
      </w:r>
      <w:r w:rsidR="00950C3C" w:rsidRPr="0073389C">
        <w:t xml:space="preserve"> </w:t>
      </w:r>
      <w:r w:rsidR="009D7F63" w:rsidRPr="0073389C">
        <w:t>na svojom alebo inom vhodnom webovom sídle</w:t>
      </w:r>
      <w:r w:rsidR="00950C3C">
        <w:t xml:space="preserve"> </w:t>
      </w:r>
      <w:r w:rsidR="009D7F63" w:rsidRPr="0073389C">
        <w:t>zašle e</w:t>
      </w:r>
      <w:r w:rsidR="00506C97">
        <w:t>-</w:t>
      </w:r>
      <w:r w:rsidR="009D7F63" w:rsidRPr="0073389C">
        <w:t>mailom informáciu o tomto zverejnení</w:t>
      </w:r>
      <w:r w:rsidR="00950C3C">
        <w:t xml:space="preserve"> </w:t>
      </w:r>
      <w:r w:rsidR="00950C3C" w:rsidRPr="00950C3C">
        <w:t xml:space="preserve">vo forme podľa prílohy č. 23 </w:t>
      </w:r>
      <w:r w:rsidR="009D7F63" w:rsidRPr="0073389C">
        <w:t xml:space="preserve">na </w:t>
      </w:r>
      <w:r w:rsidR="00950C3C" w:rsidRPr="00950C3C">
        <w:t xml:space="preserve">e-mail zakazkycko@vlada.gov.sk a súčasne na e-mail </w:t>
      </w:r>
      <w:hyperlink r:id="rId21" w:history="1">
        <w:r w:rsidR="00D76DD9" w:rsidRPr="00033319">
          <w:rPr>
            <w:rStyle w:val="Hypertextovprepojenie"/>
            <w:color w:val="auto"/>
          </w:rPr>
          <w:t>vo.sep@minv.sk</w:t>
        </w:r>
      </w:hyperlink>
      <w:r w:rsidR="004A5C0C" w:rsidRPr="00033319">
        <w:rPr>
          <w:rStyle w:val="Hypertextovprepojenie"/>
          <w:color w:val="auto"/>
        </w:rPr>
        <w:t xml:space="preserve">. </w:t>
      </w:r>
      <w:r w:rsidR="004A5C0C" w:rsidRPr="00C97A33">
        <w:rPr>
          <w:u w:val="single"/>
        </w:rPr>
        <w:t>Lehotu na predkladanie ponúk musí prijímateľ určiť primeranú (aj dlhšiu ako 5 pracovných dní) v závislosti od náročnosti požiadaviek na predmet zákazky a požiadaviek na preukázanie ďalších skutočností súvisiacich s predmetom zákazky (napr. požadovanie rôznych certifikátov,...).</w:t>
      </w:r>
      <w:r w:rsidR="001D3CAE" w:rsidRPr="001E3C46">
        <w:rPr>
          <w:color w:val="EEECE1" w:themeColor="background2"/>
        </w:rPr>
        <w:t xml:space="preserve"> </w:t>
      </w:r>
      <w:r w:rsidR="000E5863" w:rsidRPr="00DD30A9">
        <w:rPr>
          <w:u w:val="single"/>
        </w:rPr>
        <w:t xml:space="preserve">V prípade, ak prijímateľ opomenie zaslať e-mailovú informáciu o zverejnení výzvy na súťaž na e-mail </w:t>
      </w:r>
      <w:hyperlink r:id="rId22" w:history="1">
        <w:r w:rsidR="000E5863" w:rsidRPr="004063F2">
          <w:rPr>
            <w:rStyle w:val="Hypertextovprepojenie"/>
            <w:color w:val="auto"/>
          </w:rPr>
          <w:t>vo.sep@minv.sk</w:t>
        </w:r>
      </w:hyperlink>
      <w:r w:rsidR="000E5863" w:rsidRPr="00DD30A9">
        <w:rPr>
          <w:u w:val="single"/>
        </w:rPr>
        <w:t>, nebude to dôvodom na vylúčenie výdavkov, týkajúcich sa obstarávanej zákazky, z financovania v plnej miere.</w:t>
      </w:r>
      <w:r w:rsidR="000E5863" w:rsidRPr="00DD30A9">
        <w:rPr>
          <w:b/>
        </w:rPr>
        <w:t xml:space="preserve"> </w:t>
      </w:r>
      <w:r w:rsidR="009D7F63" w:rsidRPr="00950C3C">
        <w:rPr>
          <w:b/>
        </w:rPr>
        <w:t xml:space="preserve">Prijímateľ je povinný ponechať výzvu zverejnenú na svojom webovom sídle do </w:t>
      </w:r>
      <w:r w:rsidR="000E2751" w:rsidRPr="000E2751">
        <w:rPr>
          <w:b/>
        </w:rPr>
        <w:t>uplynutia lehoty na archiváciu dokumentácie k projektu uvedenej v Zmluve o NFP.</w:t>
      </w:r>
    </w:p>
    <w:p w14:paraId="58A4452F" w14:textId="5587B4AC" w:rsidR="004B2E39"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w:t>
      </w:r>
      <w:r w:rsidR="00890AFF">
        <w:t> </w:t>
      </w:r>
      <w:r w:rsidRPr="0073389C">
        <w:t>prípade</w:t>
      </w:r>
      <w:r w:rsidR="00890AFF" w:rsidRPr="00890AFF">
        <w:t xml:space="preserve"> ak Prijímateľ nedodrží povinnosť zaslania informácie o zverejnení zákazky na osobitný e-mailový kontakt zakazkycko@vlada.gov.sk v ten istý deň ako zverejní výzvu na súťaž (výzvu na predkladanie ponúk)</w:t>
      </w:r>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w:t>
      </w:r>
    </w:p>
    <w:p w14:paraId="78E4FE70" w14:textId="5D6477AA" w:rsidR="004B2E39" w:rsidRDefault="004B2E39" w:rsidP="009D7F63">
      <w:pPr>
        <w:tabs>
          <w:tab w:val="left" w:pos="1014"/>
        </w:tabs>
        <w:spacing w:before="120" w:after="120" w:line="288" w:lineRule="auto"/>
        <w:jc w:val="both"/>
      </w:pPr>
      <w:r w:rsidRPr="004B2E39">
        <w:t>Toto predĺženie sa musí rovnako vykonať aj v ostatných dokumentoch, ktoré prijímateľ vypracoval za účelom vyhlásenia zadávania zákazky, najmä vo výzve na súťaž zverejnenej na webovom sídle prijímateľa alebo inom vhodnom webovom sídle.</w:t>
      </w:r>
    </w:p>
    <w:p w14:paraId="7A55D33B" w14:textId="522B06F2" w:rsidR="009D7F63" w:rsidRPr="0073389C" w:rsidRDefault="009D7F63" w:rsidP="009D7F63">
      <w:pPr>
        <w:tabs>
          <w:tab w:val="left" w:pos="1014"/>
        </w:tabs>
        <w:spacing w:before="120" w:after="120" w:line="288" w:lineRule="auto"/>
        <w:jc w:val="both"/>
      </w:pPr>
      <w:r w:rsidRPr="0073389C">
        <w:t xml:space="preserve">Pokiaľ prijímateľ nesplní túto oznamovaciu povinnosť, bude poskytovateľ posudzovať túto skutočnosť ako porušenie princípu transparentnosti a </w:t>
      </w:r>
      <w:r w:rsidR="004B2E39" w:rsidRPr="004B2E39">
        <w:t xml:space="preserve">na </w:t>
      </w:r>
      <w:r w:rsidRPr="0073389C">
        <w:t xml:space="preserve">výdavky z predmetného VO </w:t>
      </w:r>
      <w:r w:rsidR="004B2E39" w:rsidRPr="004B2E39">
        <w:t>uplatniť finančnú opravu.</w:t>
      </w:r>
      <w:r w:rsidR="004B2E39">
        <w:t xml:space="preserve"> </w:t>
      </w:r>
    </w:p>
    <w:p w14:paraId="61D72B69" w14:textId="7437B18F" w:rsidR="00AA1C85"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DA0B7D" w:rsidRPr="00DA0B7D">
        <w:t xml:space="preserve">v ten istý deň ako zverejní výzvu na predkladanie ponúk) </w:t>
      </w:r>
      <w:r w:rsidR="0006412C" w:rsidRPr="0006412C">
        <w:t>na svojom webovom sídle alebo inom vhodnom webovom sídle</w:t>
      </w:r>
      <w:r w:rsidR="0006412C" w:rsidRPr="0006412C" w:rsidDel="0006412C">
        <w:t xml:space="preserve"> </w:t>
      </w:r>
      <w:r w:rsidR="00DA0B7D" w:rsidRPr="00DA0B7D">
        <w:t xml:space="preserve">zašle informácie o zverejnení zákazky na osobitný e-mailový kontakt </w:t>
      </w:r>
      <w:hyperlink r:id="rId23" w:history="1">
        <w:r w:rsidR="00DA0B7D" w:rsidRPr="008F0EC1">
          <w:rPr>
            <w:rStyle w:val="Hypertextovprepojenie"/>
          </w:rPr>
          <w:t>zakazkycko@vlada.gov.sk</w:t>
        </w:r>
      </w:hyperlink>
      <w:r w:rsidR="00DA0B7D">
        <w:t xml:space="preserve"> </w:t>
      </w:r>
      <w:r w:rsidRPr="0073389C">
        <w:t xml:space="preserve">povinný zaslať túto výzvu minimálne </w:t>
      </w:r>
      <w:r w:rsidR="000E2751">
        <w:t>3</w:t>
      </w:r>
      <w:r w:rsidR="000E2751" w:rsidRPr="0073389C">
        <w:t xml:space="preserve"> </w:t>
      </w:r>
      <w:r w:rsidRPr="0073389C">
        <w:t>vybraným záujemcom</w:t>
      </w:r>
      <w:r w:rsidR="00AA1C85" w:rsidRPr="00AA1C85">
        <w:t xml:space="preserve"> formou mailovej komunikácie</w:t>
      </w:r>
      <w:r w:rsidRPr="0073389C">
        <w:t xml:space="preserve">. </w:t>
      </w:r>
    </w:p>
    <w:p w14:paraId="76034677" w14:textId="3AB1B2C1" w:rsidR="00AA1C85" w:rsidRDefault="00AA1C85" w:rsidP="00AA1C85">
      <w:pPr>
        <w:tabs>
          <w:tab w:val="left" w:pos="1014"/>
        </w:tabs>
        <w:spacing w:before="120" w:after="120" w:line="288" w:lineRule="auto"/>
        <w:jc w:val="both"/>
      </w:pPr>
      <w:r>
        <w:t xml:space="preserve">Pokiaľ prijímateľ nedodrží povinnosť zaslať túto výzvu </w:t>
      </w:r>
      <w:r w:rsidR="00FD5A49">
        <w:t xml:space="preserve">minimálne 3 </w:t>
      </w:r>
      <w:r>
        <w:t xml:space="preserve">vybraným záujemcom v tom istom dni ako o nej informuje zaslaním informácie na osobitný e-mailový kontakt zakazkycko@vlada.gov.sk, je povinný </w:t>
      </w:r>
      <w:r w:rsidR="00FD5A49" w:rsidRPr="00FD5A49">
        <w:t xml:space="preserve">splniť túto povinnosť bezodkladne po zistení tejto skutočnosti, a to ešte pred uplynutím pôvodnej lehoty na predkladanie ponúk a zároveň </w:t>
      </w:r>
      <w:r>
        <w:t>pristúpiť k primeranému predĺženiu lehoty na predkladanie ponúk</w:t>
      </w:r>
      <w:r w:rsidR="00FD5A49">
        <w:t xml:space="preserve">, </w:t>
      </w:r>
      <w:r w:rsidR="00FD5A49" w:rsidRPr="00FD5A49">
        <w:t>aby bola zachovaná jej pôvodne určená dĺžka aj pre oslovených vybraných potenciálnych záujemcov</w:t>
      </w:r>
      <w:r>
        <w:t>.</w:t>
      </w:r>
    </w:p>
    <w:p w14:paraId="7A55D33C" w14:textId="6F3F2E1A" w:rsidR="009D7F63" w:rsidRDefault="009D7F63" w:rsidP="009D7F63">
      <w:pPr>
        <w:tabs>
          <w:tab w:val="left" w:pos="1014"/>
        </w:tabs>
        <w:spacing w:before="120" w:after="120" w:line="288" w:lineRule="auto"/>
        <w:jc w:val="both"/>
      </w:pPr>
      <w:r w:rsidRPr="0073389C">
        <w:lastRenderedPageBreak/>
        <w:t>Oslovení záujemcovia musia byť subjekty, ktoré sú oprávnené dodávať</w:t>
      </w:r>
      <w:r w:rsidR="00D53C88">
        <w:t xml:space="preserve"> </w:t>
      </w:r>
      <w:r w:rsidR="00D53C88" w:rsidRPr="00D53C88">
        <w:t>tovar, uskutočňovať stavebné práce alebo poskytovať služby</w:t>
      </w:r>
      <w:r w:rsidRPr="0073389C">
        <w:t xml:space="preserve"> 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 </w:t>
      </w:r>
      <w:r w:rsidR="00FD5A49" w:rsidRPr="00FD5A49">
        <w:t xml:space="preserve">Oslovenie minimálne troch záujemcov, ktorí sú oprávnení dodávať tovary, uskutočňovať stavebné práce alebo poskytovať služby v rozsahu predmetu zákazky neznamená, že prijímateľ musí v lehote na predkladanie ponúk obdržať ponuky záujemcov, ktorých priamo oslovil. Zákazka môže byť realizovaná aj v prípade predloženia 1 alebo 2 ponúk. </w:t>
      </w:r>
      <w:r w:rsidRPr="0073389C">
        <w:t xml:space="preserve">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w:t>
      </w:r>
      <w:r w:rsidR="000E2751" w:rsidRPr="000E2751">
        <w:t>troch</w:t>
      </w:r>
      <w:r w:rsidRPr="0073389C">
        <w:t xml:space="preserve"> záujemcov, pričom táto výnimka musí byť zo strany prijímateľa riadne zdôvodnená a </w:t>
      </w:r>
      <w:r w:rsidR="00FD5A49" w:rsidRPr="00FD5A49">
        <w:t>vypracovaná ešte pred vyhlásením zákazky</w:t>
      </w:r>
      <w:r w:rsidR="00D53C88" w:rsidRPr="00D53C88">
        <w:t xml:space="preserve"> a dôkazné bremeno preukázania skutočnosti, že na relevantnom trhu neexistuje viac ako 1 alebo 2 dodávatelia znáša prijímateľ. </w:t>
      </w:r>
      <w:r w:rsidR="00FD5A49" w:rsidRPr="00FD5A49">
        <w:t>Odôvodnenie k jedinečnému predmetu zákazky, resp. k predmetu zákazky, v rámci ktorého nie je možné vykonať prieskum trhu, musí byť súčasťou dokumentácie k zákazke.</w:t>
      </w:r>
      <w:r w:rsidR="00FD5A49">
        <w:t xml:space="preserve"> </w:t>
      </w:r>
      <w:r w:rsidR="00D53C88" w:rsidRPr="00D53C88">
        <w:t>Aj v tomto výnimočnom prípade je však povinnosťou prijímateľa zverejniť zákazku na webovom sídle a zaslať informáciu o tomto zverejnení na osobitný mailový kontakt</w:t>
      </w:r>
      <w:r w:rsidR="00EF4612">
        <w:t xml:space="preserve"> </w:t>
      </w:r>
      <w:r w:rsidR="00EF4612" w:rsidRPr="00EF4612">
        <w:t>zakazkycko@vlada.gov.sk</w:t>
      </w:r>
      <w:r w:rsidR="00EF4612">
        <w:t>.</w:t>
      </w:r>
      <w:r w:rsidR="00D53C88">
        <w:t xml:space="preserve"> </w:t>
      </w:r>
      <w:r w:rsidRPr="0073389C">
        <w:t xml:space="preserve"> </w:t>
      </w:r>
    </w:p>
    <w:p w14:paraId="36DA08EB" w14:textId="0851F9CD" w:rsidR="00FD5A49" w:rsidRPr="0073389C" w:rsidRDefault="00FD5A49" w:rsidP="009D7F63">
      <w:pPr>
        <w:tabs>
          <w:tab w:val="left" w:pos="1014"/>
        </w:tabs>
        <w:spacing w:before="120" w:after="120" w:line="288" w:lineRule="auto"/>
        <w:jc w:val="both"/>
      </w:pPr>
      <w:r w:rsidRPr="00FD5A49">
        <w:t>Celý postup prijímateľa pri zadávaní zákazky bude zhrnutý v zápise z prieskumu trhu (vzor príloha č. 6), ktorého minimálne náležitosti sú nasledovné: identifikácia prijímateľa, názov zákazky, kód CPV, predmet zákazky, určenie kritéria/kritérií na vyhodnocovanie ponúk, spôsob vykonania prieskumu a identifikovanie podkladov, na základe ktorých boli ponuky vyhodnocované, zoznam oslovených záujemcov a dátum ich oslovenia, informácia o skutočnosti, či sú oslovení záujemcovia oprávnení dodávať službu, tovar alebo prácu v rozsahu predmetu zákazky, dátum vyhodnotenia ponúk, zoznam uchádzačov, ktorí predložili ponuku, identifikácia a vyhodnotenie splnenia jednotlivých podmienok účasti a návrhov na plnenie kritérií, identifikácia úspešného dodávateľa/poskytovateľa/zhotoviteľa, konečná zmluvná cena ponuky úspešného uchádzača (uviesť s DPH aj bez DPH; v prípade, že dodávateľ nie je platca DPH, uvedie sa konečná cena), spôsob vzniku záväzku (zmluva, objednávka...), meno, funkcia, dátum a podpis zodpovednej osoby/osôb, ktoré vykonali prieskum.</w:t>
      </w:r>
    </w:p>
    <w:p w14:paraId="7A55D33D" w14:textId="6C454AE3"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Ak prijímateľovi nebude zo strany oslovených subjektov predložená žiadna ponuka, pričom 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Pr="0073389C">
        <w:t xml:space="preserve">. </w:t>
      </w:r>
    </w:p>
    <w:p w14:paraId="7A55D33E" w14:textId="3956CC4B"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14:paraId="7A55D33F" w14:textId="26B6F17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Podrobné pravidlá zadávania zákaziek nad </w:t>
      </w:r>
      <w:r w:rsidR="004A5C0C">
        <w:t>1</w:t>
      </w:r>
      <w:r w:rsidRPr="0073389C">
        <w:t>5 000 EUR upravuje Metodický pokyn CKO č. 14</w:t>
      </w:r>
      <w:r w:rsidR="005C00EC">
        <w:t xml:space="preserve"> </w:t>
      </w:r>
      <w:r w:rsidR="005C00EC" w:rsidRPr="005C00EC">
        <w:t xml:space="preserve">k zadávaniu zákaziek v hodnote nad </w:t>
      </w:r>
      <w:r w:rsidR="00EF4612">
        <w:t>1</w:t>
      </w:r>
      <w:r w:rsidR="005C00EC" w:rsidRPr="005C00EC">
        <w:t>5 000 EUR</w:t>
      </w:r>
      <w:r w:rsidRPr="0073389C">
        <w:t>.</w:t>
      </w:r>
    </w:p>
    <w:p w14:paraId="4C5C457F" w14:textId="77777777" w:rsidR="005C00EC" w:rsidRDefault="005C00EC" w:rsidP="009D7F63">
      <w:pPr>
        <w:tabs>
          <w:tab w:val="left" w:pos="1014"/>
        </w:tabs>
        <w:spacing w:before="120" w:after="120" w:line="288" w:lineRule="auto"/>
        <w:jc w:val="both"/>
        <w:rPr>
          <w:b/>
        </w:rPr>
      </w:pPr>
    </w:p>
    <w:p w14:paraId="7A55D340" w14:textId="7EE8AB27" w:rsidR="009D7F63" w:rsidRPr="0073389C" w:rsidRDefault="009D7F63" w:rsidP="009D7F63">
      <w:pPr>
        <w:tabs>
          <w:tab w:val="left" w:pos="1014"/>
        </w:tabs>
        <w:spacing w:before="120" w:after="120" w:line="288" w:lineRule="auto"/>
        <w:jc w:val="both"/>
        <w:rPr>
          <w:b/>
        </w:rPr>
      </w:pPr>
      <w:r w:rsidRPr="0073389C">
        <w:rPr>
          <w:b/>
        </w:rPr>
        <w:t xml:space="preserve">Zákazky do </w:t>
      </w:r>
      <w:r w:rsidR="004A5C0C">
        <w:rPr>
          <w:b/>
        </w:rPr>
        <w:t>1</w:t>
      </w:r>
      <w:r w:rsidRPr="0073389C">
        <w:rPr>
          <w:b/>
        </w:rPr>
        <w:t>5 000 EUR</w:t>
      </w:r>
    </w:p>
    <w:p w14:paraId="7A55D341" w14:textId="27B2C006"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V prípade zákaziek do </w:t>
      </w:r>
      <w:r w:rsidR="004A5C0C">
        <w:t>1</w:t>
      </w:r>
      <w:r w:rsidRPr="0073389C">
        <w:t xml:space="preserve">5 000 EUR </w:t>
      </w:r>
      <w:r w:rsidR="00C12A2D" w:rsidRPr="00C12A2D">
        <w:t xml:space="preserve">nie </w:t>
      </w:r>
      <w:r w:rsidRPr="0073389C">
        <w:t>je potrebné, aby prijímateľ predložil písomné ponuky</w:t>
      </w:r>
      <w:r w:rsidR="005C00EC">
        <w:t>.</w:t>
      </w:r>
      <w:r w:rsidRPr="0073389C">
        <w:t xml:space="preserve"> </w:t>
      </w:r>
      <w:r w:rsidR="005C00EC">
        <w:t>P</w:t>
      </w:r>
      <w:r w:rsidRPr="0073389C">
        <w:t xml:space="preserve">rijímateľ musí </w:t>
      </w:r>
      <w:r w:rsidR="00C12A2D" w:rsidRPr="00C12A2D">
        <w:t>odôvodniť</w:t>
      </w:r>
      <w:r w:rsidRPr="0073389C">
        <w:t xml:space="preserve"> výber úspešného uchádzača na základe </w:t>
      </w:r>
      <w:r w:rsidRPr="0073389C">
        <w:rPr>
          <w:b/>
        </w:rPr>
        <w:t>prieskumu trhu</w:t>
      </w:r>
      <w:r w:rsidRPr="0073389C">
        <w:t xml:space="preserve"> (napr. formou faxu, web</w:t>
      </w:r>
      <w:r w:rsidR="00C12A2D">
        <w:t>ovej</w:t>
      </w:r>
      <w:r w:rsidRPr="0073389C">
        <w:t xml:space="preserve"> stránky, katalógov, cenových ponúk, atď., </w:t>
      </w:r>
      <w:r w:rsidRPr="0073389C">
        <w:rPr>
          <w:b/>
        </w:rPr>
        <w:t>okrem telefonického prieskumu</w:t>
      </w:r>
      <w:r w:rsidRPr="0073389C">
        <w:t xml:space="preserve">). </w:t>
      </w:r>
    </w:p>
    <w:p w14:paraId="7A55D342" w14:textId="65D88145"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w:t>
      </w:r>
      <w:r w:rsidR="00C12A2D" w:rsidRPr="00F659B0">
        <w:t>(prijímateľ predloží poskytovateľovi podľa spôsobu vykonania prieskumu trhu printscreeny, e-mailovú komunikáciu, resp. fotografie a iné</w:t>
      </w:r>
      <w:r w:rsidR="00C12A2D" w:rsidRPr="002102B1">
        <w:t xml:space="preserve"> hmotne zaznamenané dôkazy, preukazujúce príslušné ponuky na trhu)</w:t>
      </w:r>
      <w:r w:rsidR="00C12A2D" w:rsidRPr="00C12A2D">
        <w:t xml:space="preserve"> </w:t>
      </w:r>
      <w:r w:rsidRPr="0073389C">
        <w:t xml:space="preserve">a musí byť z neho hodnoverne zrejmý výsledok výberu úspešného uchádzača. Pri tomto type zákaziek je prijímateľ povinný osloviť minimálne </w:t>
      </w:r>
      <w:r w:rsidR="00134C92">
        <w:t>3</w:t>
      </w:r>
      <w:r w:rsidRPr="0073389C">
        <w:t xml:space="preserve"> potenciálnych záujemcov alebo identifikovať minimálne </w:t>
      </w:r>
      <w:r w:rsidR="00C12A2D">
        <w:t>3</w:t>
      </w:r>
      <w:r w:rsidR="00C12A2D" w:rsidRPr="0073389C">
        <w:t xml:space="preserve"> </w:t>
      </w:r>
      <w:r w:rsidRPr="0073389C">
        <w:t xml:space="preserve">potenciálnych dodávateľov </w:t>
      </w:r>
      <w:r w:rsidR="00C12A2D" w:rsidRPr="00C12A2D">
        <w:t xml:space="preserve">na trhu </w:t>
      </w:r>
      <w:r w:rsidRPr="0073389C">
        <w:t>(napr. cez webové rozhranie</w:t>
      </w:r>
      <w:r w:rsidR="00C12A2D" w:rsidRPr="00C12A2D">
        <w:rPr>
          <w:rFonts w:cs="Arial"/>
          <w:szCs w:val="19"/>
        </w:rPr>
        <w:t xml:space="preserve"> </w:t>
      </w:r>
      <w:r w:rsidR="00C12A2D">
        <w:rPr>
          <w:rFonts w:cs="Arial"/>
          <w:szCs w:val="19"/>
        </w:rPr>
        <w:t>a pod.</w:t>
      </w:r>
      <w:r w:rsidRPr="0073389C">
        <w:t xml:space="preserve">). Oslovení alebo identifikovaní dodávatelia musia byť subjekty, ktoré sú oprávnené </w:t>
      </w:r>
      <w:r w:rsidRPr="0073389C">
        <w:lastRenderedPageBreak/>
        <w:t xml:space="preserve">dodávať službu, tovar alebo prácu v rozsahu predmetu zákazky (identifikácia prebieha najmä </w:t>
      </w:r>
      <w:r w:rsidR="00C12A2D" w:rsidRPr="00C12A2D">
        <w:t>prostredníctvom informácií verejne dostupných</w:t>
      </w:r>
      <w:r w:rsidRPr="0073389C">
        <w:t xml:space="preserve"> </w:t>
      </w:r>
      <w:r w:rsidR="005C00EC">
        <w:t xml:space="preserve">v </w:t>
      </w:r>
      <w:r w:rsidRPr="0073389C">
        <w:t xml:space="preserve">obchodnom registri alebo </w:t>
      </w:r>
      <w:r w:rsidR="005C00EC">
        <w:t xml:space="preserve">v </w:t>
      </w:r>
      <w:r w:rsidRPr="0073389C">
        <w:t xml:space="preserve">živnostenskom registri). Výber úspešného uchádzača prebieha na základe vyhodnotenia informácií a dokumentácie predloženej záujemcami, alebo informácií </w:t>
      </w:r>
      <w:r w:rsidR="00C12A2D" w:rsidRPr="00C12A2D">
        <w:t>zistených</w:t>
      </w:r>
      <w:r w:rsidRPr="0073389C">
        <w:t xml:space="preserve">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w:t>
      </w:r>
      <w:r w:rsidR="00C12A2D">
        <w:t>troch</w:t>
      </w:r>
      <w:r w:rsidR="00C12A2D" w:rsidRPr="0073389C">
        <w:t xml:space="preserve"> </w:t>
      </w:r>
      <w:r w:rsidRPr="0073389C">
        <w:t xml:space="preserve">záujemcov, pričom táto výnimka musí byť zo strany prijímateľa riadne zdôvodnená a </w:t>
      </w:r>
      <w:r w:rsidR="00FD5A49" w:rsidRPr="00FD5A49">
        <w:t xml:space="preserve">vypracovaná ešte pred vyhlásením zákazky a dôkazné bremeno preukázania skutočnosti, že na relevantnom trhu neexistuje viac ako 1 alebo 2 dodávatelia znáša prijímateľ. Odôvodnenie k jedinečnému predmetu zákazky, </w:t>
      </w:r>
      <w:bookmarkStart w:id="178" w:name="_Hlk526716467"/>
      <w:r w:rsidR="00FD5A49" w:rsidRPr="00FD5A49">
        <w:t>resp. k predmetu zákazky, v rámci ktorého nie je možné vykonať prieskum trhu,</w:t>
      </w:r>
      <w:bookmarkEnd w:id="178"/>
      <w:r w:rsidR="00FD5A49" w:rsidRPr="00FD5A49">
        <w:t xml:space="preserve"> musí byť súčasťou dokumentácie k zákazke.</w:t>
      </w:r>
      <w:r w:rsidRPr="0073389C">
        <w:t xml:space="preserve">. </w:t>
      </w:r>
    </w:p>
    <w:p w14:paraId="265AB634" w14:textId="2FC5B291" w:rsidR="004A5C0C" w:rsidRDefault="004A5C0C" w:rsidP="009D7F63">
      <w:pPr>
        <w:tabs>
          <w:tab w:val="left" w:pos="1014"/>
        </w:tabs>
        <w:spacing w:before="120" w:after="120" w:line="288" w:lineRule="auto"/>
        <w:jc w:val="both"/>
      </w:pPr>
      <w:r w:rsidRPr="004A5C0C">
        <w:t>Ak prijímateľ oslovil na základe výzvy na predkladanie ponúk minimálne troch potenciálnych dodávateľov a v stanovenej lehote na predkladanie ponúk nebola predložená žiadna ponuka, je oprávnený vyzvať na rokovanie jedného alebo viacerých záujemcov, s ktorými rokuje o zadaní zákazky. Predmetom týchto rokovaní nemôže byť zúženie predmetu zákazky alebo iná úprava podmienok realizácie zmluvy ani úprava kritérií na vyhodnotenie ponúk. Z rokovania je prijímateľ povinný vyhotoviť zápis, ako aj zdôvodniť výber záujemcu alebo záujemcov, ktorí boli vyzvaní na rokovanie.</w:t>
      </w:r>
    </w:p>
    <w:p w14:paraId="79C04B30" w14:textId="27ECBAF4" w:rsidR="007E444D" w:rsidRDefault="009D7F63" w:rsidP="007E444D">
      <w:pPr>
        <w:tabs>
          <w:tab w:val="left" w:pos="1014"/>
        </w:tabs>
        <w:spacing w:before="120" w:after="120" w:line="288" w:lineRule="auto"/>
        <w:jc w:val="both"/>
      </w:pPr>
      <w:r w:rsidRPr="0073389C">
        <w:t>Celý postup zadávania zákazky zhrnie prijímateľ v zápise z prieskumu trhu (</w:t>
      </w:r>
      <w:r w:rsidR="007E444D">
        <w:t xml:space="preserve">vzor </w:t>
      </w:r>
      <w:r w:rsidRPr="0073389C">
        <w:t xml:space="preserve">príloha č. </w:t>
      </w:r>
      <w:r w:rsidR="001A6E82" w:rsidRPr="0073389C">
        <w:t>2</w:t>
      </w:r>
      <w:r w:rsidR="001A6E82">
        <w:t>5</w:t>
      </w:r>
      <w:r w:rsidRPr="0073389C">
        <w:t>)</w:t>
      </w:r>
      <w:r w:rsidR="005C00EC">
        <w:t>.</w:t>
      </w:r>
      <w:r w:rsidR="007E444D">
        <w:t xml:space="preserve"> Okrem prieskumu trhu je prijímateľ povinný v rámci dokumentácie z verejného obstarávania zaslať poskytovateľovi aj:</w:t>
      </w:r>
    </w:p>
    <w:p w14:paraId="611179DB"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i/>
        </w:rPr>
        <w:t>plán obstarávaní tovarov, služieb alebo stavebných prác</w:t>
      </w:r>
      <w:r w:rsidRPr="001C336E">
        <w:t xml:space="preserve"> rovnakého charakteru ako je predmet príslušnej zákazky za kalendárny rok a celú dĺžku realizácie projektu/projektov, v ktorom bola/bude zákazka vyhlásená (</w:t>
      </w:r>
      <w:r w:rsidRPr="00957442">
        <w:rPr>
          <w:b/>
        </w:rPr>
        <w:t>vzor</w:t>
      </w:r>
      <w:r w:rsidRPr="001C336E">
        <w:t xml:space="preserve"> príloha č. </w:t>
      </w:r>
      <w:r w:rsidRPr="00957442">
        <w:rPr>
          <w:b/>
        </w:rPr>
        <w:t>20</w:t>
      </w:r>
      <w:r>
        <w:t>),</w:t>
      </w:r>
    </w:p>
    <w:p w14:paraId="767CA57D"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i/>
        </w:rPr>
        <w:t>čestné vyhlásenie prijímateľa týkajúce sa konfliktu záujmov</w:t>
      </w:r>
      <w:r>
        <w:t xml:space="preserve"> (</w:t>
      </w:r>
      <w:r w:rsidRPr="00957442">
        <w:rPr>
          <w:b/>
        </w:rPr>
        <w:t>vzor</w:t>
      </w:r>
      <w:r>
        <w:t xml:space="preserve"> príloha č. </w:t>
      </w:r>
      <w:r w:rsidRPr="00957442">
        <w:rPr>
          <w:b/>
        </w:rPr>
        <w:t>28),</w:t>
      </w:r>
    </w:p>
    <w:p w14:paraId="26E5B1EF"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i/>
        </w:rPr>
        <w:t>čestné vyhlásenie o zhode predloženej dokumentácie z VO s originálom dokumentácie a o úplnosti a kompletnosti dokladov</w:t>
      </w:r>
      <w:r>
        <w:t xml:space="preserve">, </w:t>
      </w:r>
      <w:r w:rsidRPr="00C515D3">
        <w:t>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w:t>
      </w:r>
      <w:r w:rsidRPr="00957442">
        <w:rPr>
          <w:b/>
        </w:rPr>
        <w:t>vzor</w:t>
      </w:r>
      <w:r w:rsidRPr="00C515D3">
        <w:t xml:space="preserve"> príloha č. </w:t>
      </w:r>
      <w:r w:rsidRPr="00957442">
        <w:rPr>
          <w:b/>
        </w:rPr>
        <w:t xml:space="preserve">29), </w:t>
      </w:r>
    </w:p>
    <w:p w14:paraId="54E7EBAC"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rFonts w:cs="Arial"/>
          <w:i/>
        </w:rPr>
        <w:t>prevodník obstaraných položiek k rozpočtu projektu</w:t>
      </w:r>
      <w:r w:rsidRPr="00957442">
        <w:rPr>
          <w:rFonts w:cs="Arial"/>
        </w:rPr>
        <w:t xml:space="preserve"> (</w:t>
      </w:r>
      <w:r w:rsidRPr="00957442">
        <w:rPr>
          <w:rFonts w:cs="Arial"/>
          <w:b/>
        </w:rPr>
        <w:t>vzor</w:t>
      </w:r>
      <w:r w:rsidRPr="00957442">
        <w:rPr>
          <w:rFonts w:cs="Arial"/>
        </w:rPr>
        <w:t xml:space="preserve"> príloha č. </w:t>
      </w:r>
      <w:r w:rsidRPr="00957442">
        <w:rPr>
          <w:rFonts w:cs="Arial"/>
          <w:b/>
        </w:rPr>
        <w:t xml:space="preserve">40) </w:t>
      </w:r>
    </w:p>
    <w:p w14:paraId="60491B1F" w14:textId="77777777" w:rsidR="007E444D" w:rsidRPr="00957442" w:rsidRDefault="007E444D" w:rsidP="007E444D">
      <w:pPr>
        <w:tabs>
          <w:tab w:val="left" w:pos="1014"/>
        </w:tabs>
        <w:spacing w:before="120" w:after="120" w:line="288" w:lineRule="auto"/>
        <w:jc w:val="both"/>
        <w:rPr>
          <w:rFonts w:cs="Arial"/>
        </w:rPr>
      </w:pPr>
      <w:r w:rsidRPr="00957442">
        <w:rPr>
          <w:rFonts w:cs="Arial"/>
        </w:rPr>
        <w:t xml:space="preserve">a ďalej </w:t>
      </w:r>
      <w:r>
        <w:rPr>
          <w:rFonts w:cs="Arial"/>
        </w:rPr>
        <w:t>v prípade relevancie aj</w:t>
      </w:r>
      <w:r w:rsidRPr="00957442">
        <w:rPr>
          <w:rFonts w:cs="Arial"/>
        </w:rPr>
        <w:t>:</w:t>
      </w:r>
    </w:p>
    <w:p w14:paraId="6FA254D7" w14:textId="77777777" w:rsidR="007E444D" w:rsidRDefault="007E444D" w:rsidP="007E444D">
      <w:pPr>
        <w:pStyle w:val="Odsekzoznamu"/>
        <w:numPr>
          <w:ilvl w:val="0"/>
          <w:numId w:val="127"/>
        </w:numPr>
        <w:spacing w:after="200" w:line="276" w:lineRule="auto"/>
        <w:jc w:val="both"/>
      </w:pPr>
      <w:r>
        <w:t>z</w:t>
      </w:r>
      <w:r w:rsidRPr="003B3CE8">
        <w:t>áznam z určenia PHZ</w:t>
      </w:r>
      <w:r w:rsidRPr="0073389C">
        <w:t xml:space="preserve"> (</w:t>
      </w:r>
      <w:r w:rsidRPr="004B69AD">
        <w:rPr>
          <w:b/>
        </w:rPr>
        <w:t>vzor</w:t>
      </w:r>
      <w:r w:rsidRPr="0073389C">
        <w:t xml:space="preserve"> príloha č. </w:t>
      </w:r>
      <w:r w:rsidRPr="004B69AD">
        <w:rPr>
          <w:b/>
        </w:rPr>
        <w:t>21</w:t>
      </w:r>
      <w:r>
        <w:t>),</w:t>
      </w:r>
    </w:p>
    <w:p w14:paraId="419DC17A" w14:textId="77777777" w:rsidR="007E444D" w:rsidRDefault="007E444D" w:rsidP="007E444D">
      <w:pPr>
        <w:pStyle w:val="Odsekzoznamu"/>
        <w:numPr>
          <w:ilvl w:val="0"/>
          <w:numId w:val="127"/>
        </w:numPr>
        <w:spacing w:after="200" w:line="276" w:lineRule="auto"/>
        <w:jc w:val="both"/>
      </w:pPr>
      <w:r w:rsidRPr="00D05310">
        <w:t>výzvu na predloženie ponuky (</w:t>
      </w:r>
      <w:r w:rsidRPr="00957442">
        <w:rPr>
          <w:b/>
        </w:rPr>
        <w:t>vzor</w:t>
      </w:r>
      <w:r>
        <w:t xml:space="preserve"> </w:t>
      </w:r>
      <w:r w:rsidRPr="00D05310">
        <w:t xml:space="preserve">príloha č. </w:t>
      </w:r>
      <w:r w:rsidRPr="00957442">
        <w:rPr>
          <w:b/>
        </w:rPr>
        <w:t>24</w:t>
      </w:r>
      <w:r w:rsidRPr="00D05310">
        <w:t>)</w:t>
      </w:r>
      <w:r>
        <w:t>,</w:t>
      </w:r>
    </w:p>
    <w:p w14:paraId="5C144B72" w14:textId="77777777" w:rsidR="007E444D" w:rsidRDefault="007E444D" w:rsidP="007E444D">
      <w:pPr>
        <w:pStyle w:val="Odsekzoznamu"/>
        <w:numPr>
          <w:ilvl w:val="0"/>
          <w:numId w:val="127"/>
        </w:numPr>
        <w:spacing w:after="200" w:line="276" w:lineRule="auto"/>
        <w:jc w:val="both"/>
      </w:pPr>
      <w:r>
        <w:rPr>
          <w:rFonts w:cs="Arial"/>
        </w:rPr>
        <w:t>e</w:t>
      </w:r>
      <w:r w:rsidRPr="0073389C">
        <w:rPr>
          <w:rFonts w:cs="Arial"/>
        </w:rPr>
        <w:t>videnci</w:t>
      </w:r>
      <w:r>
        <w:rPr>
          <w:rFonts w:cs="Arial"/>
        </w:rPr>
        <w:t>u</w:t>
      </w:r>
      <w:r w:rsidRPr="0073389C">
        <w:rPr>
          <w:rFonts w:cs="Arial"/>
        </w:rPr>
        <w:t xml:space="preserve"> doručených ponúk</w:t>
      </w:r>
      <w:r>
        <w:rPr>
          <w:rFonts w:cs="Arial"/>
        </w:rPr>
        <w:t>,</w:t>
      </w:r>
    </w:p>
    <w:p w14:paraId="260E3F23" w14:textId="1766D929" w:rsidR="007E444D" w:rsidRPr="0037381A" w:rsidRDefault="007E444D" w:rsidP="0042029B">
      <w:pPr>
        <w:pStyle w:val="Odsekzoznamu"/>
        <w:numPr>
          <w:ilvl w:val="0"/>
          <w:numId w:val="127"/>
        </w:numPr>
        <w:spacing w:after="200" w:line="276" w:lineRule="auto"/>
        <w:jc w:val="both"/>
      </w:pPr>
      <w:r>
        <w:t>p</w:t>
      </w:r>
      <w:r w:rsidRPr="003B3CE8">
        <w:t>onuky jednotlivých uchádzačov, vrátane dokladu preukazujúceho čas a spôsob doručenia ponuky, (napr. doručenka, potvrdenie o doručení a prečítaní e-mailu</w:t>
      </w:r>
      <w:r>
        <w:t xml:space="preserve">, </w:t>
      </w:r>
      <w:r w:rsidRPr="003B3CE8">
        <w:t>...)</w:t>
      </w:r>
      <w:r>
        <w:t>, prípadne „</w:t>
      </w:r>
      <w:r w:rsidRPr="00F659B0">
        <w:t>print</w:t>
      </w:r>
      <w:r>
        <w:t xml:space="preserve"> </w:t>
      </w:r>
      <w:r w:rsidRPr="00F659B0">
        <w:t>screen</w:t>
      </w:r>
      <w:r>
        <w:t>“ z webového sídla dodávateľa,</w:t>
      </w:r>
    </w:p>
    <w:p w14:paraId="0B98E0A8" w14:textId="77777777" w:rsidR="007E444D" w:rsidRPr="009C1E89" w:rsidRDefault="007E444D" w:rsidP="007E444D">
      <w:pPr>
        <w:pStyle w:val="Odsekzoznamu"/>
        <w:numPr>
          <w:ilvl w:val="0"/>
          <w:numId w:val="127"/>
        </w:numPr>
        <w:spacing w:after="200" w:line="276" w:lineRule="auto"/>
        <w:jc w:val="both"/>
        <w:rPr>
          <w:rFonts w:cstheme="minorBidi"/>
        </w:rPr>
      </w:pPr>
      <w:r w:rsidRPr="009C1E89">
        <w:rPr>
          <w:rFonts w:cs="Arial"/>
        </w:rPr>
        <w:t>zmluv</w:t>
      </w:r>
      <w:r>
        <w:rPr>
          <w:rFonts w:cs="Arial"/>
        </w:rPr>
        <w:t>u</w:t>
      </w:r>
      <w:r w:rsidRPr="009C1E89">
        <w:rPr>
          <w:rFonts w:cs="Arial"/>
        </w:rPr>
        <w:t xml:space="preserve"> uzavret</w:t>
      </w:r>
      <w:r>
        <w:rPr>
          <w:rFonts w:cs="Arial"/>
        </w:rPr>
        <w:t>ú</w:t>
      </w:r>
      <w:r w:rsidRPr="009C1E89">
        <w:rPr>
          <w:rFonts w:cs="Arial"/>
        </w:rPr>
        <w:t xml:space="preserve"> medzi prijímateľom a úspešným uchádzačom;</w:t>
      </w:r>
    </w:p>
    <w:p w14:paraId="1B7B1A95" w14:textId="77777777" w:rsidR="00C258E0" w:rsidRDefault="007E444D" w:rsidP="0042029B">
      <w:pPr>
        <w:pStyle w:val="Odsekzoznamu"/>
        <w:numPr>
          <w:ilvl w:val="0"/>
          <w:numId w:val="127"/>
        </w:numPr>
        <w:spacing w:after="200" w:line="276" w:lineRule="auto"/>
        <w:jc w:val="both"/>
      </w:pPr>
      <w:r w:rsidRPr="00152AA3">
        <w:t>potvrdenie o zverejnení uzavretej zmluvy medzi prijímateľom a úspešným uchádzačom v CRZ, resp. na webovom sídle prijímateľa (uvedené zdokladuje na</w:t>
      </w:r>
      <w:r>
        <w:t>pr. predložením „print screen“),</w:t>
      </w:r>
    </w:p>
    <w:p w14:paraId="7A55D344" w14:textId="5CB78C2F" w:rsidR="009D7F63" w:rsidRPr="0073389C" w:rsidRDefault="007E444D" w:rsidP="0042029B">
      <w:pPr>
        <w:pStyle w:val="Odsekzoznamu"/>
        <w:numPr>
          <w:ilvl w:val="0"/>
          <w:numId w:val="127"/>
        </w:numPr>
        <w:spacing w:after="200" w:line="276" w:lineRule="auto"/>
        <w:jc w:val="both"/>
      </w:pPr>
      <w:r>
        <w:t>informáciu o výsledku prieskumu trhu zaslanú uchádzačom, a pod.</w:t>
      </w:r>
    </w:p>
    <w:p w14:paraId="41AD9D3F" w14:textId="37B36504" w:rsidR="005C00EC" w:rsidRDefault="004A5C0C" w:rsidP="009D7F63">
      <w:pPr>
        <w:tabs>
          <w:tab w:val="left" w:pos="1014"/>
        </w:tabs>
        <w:spacing w:before="120" w:after="120" w:line="288" w:lineRule="auto"/>
        <w:jc w:val="both"/>
      </w:pPr>
      <w:r w:rsidRPr="004A5C0C">
        <w:rPr>
          <w:b/>
        </w:rPr>
        <w:t xml:space="preserve">V prípade zákaziek s nízkou hodnotou, ktorých predpokladaná hodnota je do </w:t>
      </w:r>
      <w:r w:rsidR="00FD5A49">
        <w:rPr>
          <w:b/>
        </w:rPr>
        <w:t>1</w:t>
      </w:r>
      <w:r w:rsidRPr="004A5C0C">
        <w:rPr>
          <w:b/>
        </w:rPr>
        <w:t xml:space="preserve">5 000 </w:t>
      </w:r>
      <w:r w:rsidR="00A15E8E">
        <w:rPr>
          <w:b/>
        </w:rPr>
        <w:t>EUR</w:t>
      </w:r>
      <w:r w:rsidR="00A15E8E" w:rsidRPr="004A5C0C">
        <w:rPr>
          <w:b/>
        </w:rPr>
        <w:t xml:space="preserve"> </w:t>
      </w:r>
      <w:r w:rsidRPr="004A5C0C">
        <w:rPr>
          <w:b/>
        </w:rPr>
        <w:t xml:space="preserve">bez DPH, </w:t>
      </w:r>
      <w:r w:rsidRPr="00DD30A9">
        <w:t>je možné určiť úspešného uchádzača na základe určenia predpokladanej hodnoty zákazky. Predpokladaná hodnota zákazky musí byť určená oslovením minimálne troch potenciálnych záujemcov alebo ich identifikovaním napr. cez webové rozhranie, pričom oslovovaní alebo identifikovaní dodávatelia musia byť subjekty, ktoré sú oprávnené dodávať službu, tovar alebo prácu v rozsahu predmetu zákazky.</w:t>
      </w:r>
      <w:r w:rsidR="00FD5A49" w:rsidRPr="00FD5A49">
        <w:rPr>
          <w:rFonts w:cs="Arial"/>
          <w:szCs w:val="19"/>
        </w:rPr>
        <w:t xml:space="preserve"> </w:t>
      </w:r>
      <w:r w:rsidR="00FD5A49" w:rsidRPr="00FD5A49">
        <w:t xml:space="preserve">V prípade voľby tohto postupu musí prijímateľ disponovať minimálne tromi ponukami, nakoľko okrem úspešného uchádzača určuje zároveň predpokladanú hodnotu zákazky. Z uvedeného dôvodu sa prijímateľovi odporúča </w:t>
      </w:r>
      <w:r w:rsidR="00FD5A49" w:rsidRPr="00FD5A49">
        <w:lastRenderedPageBreak/>
        <w:t>osloviť aj viac ako troch potenciálnych dodávateľov. Ak prijímateľovi neboli predložené tri cenové ponuky, je možné pre účely určenia predpokladanej hodnoty zákazky použiť aj cenové ponuky identifikované cez webové rozhranie, alebo určiť predpokladanú hodnotu zákazky aj na základe dvoch cenových ponúk.</w:t>
      </w:r>
    </w:p>
    <w:p w14:paraId="4F78C592" w14:textId="3DE42E93" w:rsidR="00A15E8E" w:rsidRPr="00DD30A9" w:rsidRDefault="00A15E8E" w:rsidP="009D7F63">
      <w:pPr>
        <w:tabs>
          <w:tab w:val="left" w:pos="1014"/>
        </w:tabs>
        <w:spacing w:before="120" w:after="120" w:line="288" w:lineRule="auto"/>
        <w:jc w:val="both"/>
      </w:pPr>
      <w:r w:rsidRPr="00A15E8E">
        <w:rPr>
          <w:b/>
        </w:rPr>
        <w:t xml:space="preserve">V prípade zákaziek s nízkou hodnotou, ktorých hodnota je do </w:t>
      </w:r>
      <w:r w:rsidR="00FD5A49">
        <w:rPr>
          <w:b/>
        </w:rPr>
        <w:t>5</w:t>
      </w:r>
      <w:r w:rsidR="00FD5A49" w:rsidRPr="00A15E8E">
        <w:rPr>
          <w:b/>
        </w:rPr>
        <w:t> </w:t>
      </w:r>
      <w:r w:rsidRPr="00A15E8E">
        <w:rPr>
          <w:b/>
        </w:rPr>
        <w:t>000 EUR bez DPH</w:t>
      </w:r>
      <w:r w:rsidRPr="00A15E8E">
        <w:t xml:space="preserve">, je možné určiť úspešného uchádzača priamym zadaním, ak poskytovateľ vo vzťahu k predmetu zákazky určil na dané výdavky finančné limity, ktoré zohľadňujú dodržanie pravidiel hospodárnosti v súlade s metodickým pokynom </w:t>
      </w:r>
      <w:hyperlink r:id="rId24" w:history="1">
        <w:r w:rsidRPr="00A15E8E">
          <w:rPr>
            <w:rStyle w:val="Hypertextovprepojenie"/>
          </w:rPr>
          <w:t>k overovaniu hospodárnosti výdavkov</w:t>
        </w:r>
      </w:hyperlink>
      <w:r w:rsidRPr="00A15E8E">
        <w:rPr>
          <w:vertAlign w:val="superscript"/>
        </w:rPr>
        <w:footnoteReference w:id="115"/>
      </w:r>
      <w:r w:rsidRPr="00A15E8E">
        <w:t>.</w:t>
      </w:r>
    </w:p>
    <w:p w14:paraId="5D1EC02B" w14:textId="77777777" w:rsidR="00A57E12" w:rsidRDefault="00A57E12" w:rsidP="00A57E12">
      <w:pPr>
        <w:tabs>
          <w:tab w:val="left" w:pos="1014"/>
        </w:tabs>
        <w:spacing w:before="120" w:after="120" w:line="288" w:lineRule="auto"/>
        <w:jc w:val="both"/>
      </w:pPr>
    </w:p>
    <w:p w14:paraId="5AA54348" w14:textId="7FBF2887" w:rsidR="00A57E12" w:rsidRPr="00A57E12" w:rsidRDefault="00A57E12" w:rsidP="00A57E12">
      <w:pPr>
        <w:tabs>
          <w:tab w:val="left" w:pos="1014"/>
        </w:tabs>
        <w:spacing w:before="120" w:after="120" w:line="288" w:lineRule="auto"/>
        <w:jc w:val="both"/>
        <w:rPr>
          <w:b/>
        </w:rPr>
      </w:pPr>
      <w:r w:rsidRPr="00A57E12">
        <w:rPr>
          <w:b/>
        </w:rPr>
        <w:t>Nadlimitné zákazky a podlimitné zákazky bez využitia elektronického trhoviska</w:t>
      </w:r>
    </w:p>
    <w:p w14:paraId="11130962" w14:textId="77777777"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14:paraId="225BC17B" w14:textId="77777777" w:rsidR="00A57E12" w:rsidRPr="00A57E12"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t xml:space="preserve">Dôležité upozornenie: </w:t>
      </w:r>
      <w:r w:rsidRPr="00A57E12">
        <w:t>V súvislosti s vydaním výkladového stanoviska ÚVO k stanoveniu lehoty na prijímanie žiadostí o súťažné podklady, upozorňujeme prijímateľov, že nemôžu obmedzovať lehotu na prijímanie žiadostí o súťažné podklady, t.j. sú povinní ponechať lehotu na prijímanie žiadostí o súťažné podklady totožnú s lehotou na predkladanie ponúk.</w:t>
      </w:r>
    </w:p>
    <w:p w14:paraId="7A55D362" w14:textId="77777777" w:rsidR="009D7F63" w:rsidRPr="0073389C" w:rsidRDefault="009D7F63" w:rsidP="009D7F63">
      <w:pPr>
        <w:tabs>
          <w:tab w:val="left" w:pos="1014"/>
        </w:tabs>
        <w:spacing w:before="120" w:after="120" w:line="288" w:lineRule="auto"/>
        <w:jc w:val="both"/>
      </w:pPr>
    </w:p>
    <w:p w14:paraId="7A55D363" w14:textId="77777777" w:rsidR="009D7F63" w:rsidRPr="0073389C" w:rsidRDefault="009D7F63" w:rsidP="009D7F63">
      <w:pPr>
        <w:pStyle w:val="Nadpis3"/>
        <w:ind w:left="567" w:firstLine="0"/>
        <w:rPr>
          <w:lang w:val="sk-SK"/>
        </w:rPr>
      </w:pPr>
      <w:bookmarkStart w:id="179" w:name="_Toc440372886"/>
      <w:bookmarkStart w:id="180" w:name="_Toc4576205"/>
      <w:r w:rsidRPr="0073389C">
        <w:rPr>
          <w:lang w:val="sk-SK"/>
        </w:rPr>
        <w:t>Zákazky nespadajúce pod zákon o verejnom obstarávaní</w:t>
      </w:r>
      <w:bookmarkEnd w:id="179"/>
      <w:bookmarkEnd w:id="180"/>
    </w:p>
    <w:p w14:paraId="7A55D364" w14:textId="1F542212"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Aj v prípadoch, kedy zadávanie zákaziek na dodanie tovarov, prác alebo služieb nespadá pod ZVO, postupuje prijímateľ pri ich obstarávaní v súlade so Zmluvou o fungovaní EÚ a to najmä v súlade s jej princípmi</w:t>
      </w:r>
      <w:r w:rsidR="00FD5A49">
        <w:t>,</w:t>
      </w:r>
      <w:r w:rsidRPr="0073389C">
        <w:t xml:space="preserve"> ktorými sú - voľný pohyb tovaru, právo usadenia, voľný pohyb služieb, zákaz diskriminácie, rovnaké zaobchádzanie, transparentnosť, proporcionalita a vzájomné uznávanie dokladov. Rovnako dodržiava aj princíp zákonnosti. </w:t>
      </w:r>
    </w:p>
    <w:p w14:paraId="7A55D365" w14:textId="75DB9690" w:rsidR="009D7F63" w:rsidRPr="0073389C" w:rsidRDefault="00A83F48" w:rsidP="00771817">
      <w:pPr>
        <w:tabs>
          <w:tab w:val="left" w:pos="567"/>
          <w:tab w:val="left" w:pos="1843"/>
        </w:tabs>
        <w:spacing w:before="120" w:after="120" w:line="288" w:lineRule="auto"/>
        <w:jc w:val="both"/>
      </w:pPr>
      <w:r w:rsidRPr="00A83F48">
        <w:t>V praxi ide o zákazky</w:t>
      </w:r>
      <w:r w:rsidR="009D7F63" w:rsidRPr="0073389C">
        <w:t xml:space="preserve">, ktoré podliehajú výnimke v zmysle § 1 ods. 2 až </w:t>
      </w:r>
      <w:r w:rsidR="00372AD7">
        <w:t>12</w:t>
      </w:r>
      <w:r w:rsidR="00372AD7" w:rsidRPr="0073389C">
        <w:t xml:space="preserve"> </w:t>
      </w:r>
      <w:r w:rsidR="009D7F63" w:rsidRPr="0073389C">
        <w:t>ZVO (ďalej len „zákazky z výnimky“)</w:t>
      </w:r>
      <w:r w:rsidR="00FD5A49" w:rsidRPr="00FD5A49">
        <w:rPr>
          <w:szCs w:val="19"/>
        </w:rPr>
        <w:t xml:space="preserve"> </w:t>
      </w:r>
      <w:r w:rsidR="00FD5A49" w:rsidRPr="00FD5A49">
        <w:t>o postupy pri obstarávaní zákazky vyhlásenej osobou, ktorej verejný obstarávateľ poskytne 50% a menej finančných prostriedkov na dodanie tovaru, uskutočnenie stavebných prác, poskytnutie služieb z NFP, ďalej o zákazky týkajúce sa určitých kategórií osôb  definovaných v § 8 ods. 2 ZVO. Výnimka pre osoby podľa § 8 ods. 2 ZVO neplatí, ak ide o zákazku na uskutočnenie stavebných prác alebo zákazku na poskytnutie služby, ktorá súvisí s týmito stavebnými prácami, ktorej predpokladaná hodnota je vyššia ako finančný limit podľa § 5 ods. 2 ZVO a na ktorú verejný obstarávateľ poskytne viac ako 50% finančných prostriedkov</w:t>
      </w:r>
      <w:r w:rsidR="00FD5A49">
        <w:t>.</w:t>
      </w:r>
      <w:r w:rsidR="009D7F63" w:rsidRPr="0073389C">
        <w:t xml:space="preserve"> </w:t>
      </w:r>
    </w:p>
    <w:p w14:paraId="7A55D367" w14:textId="14907E36" w:rsidR="009D7F63" w:rsidRPr="0073389C" w:rsidRDefault="009D7F63" w:rsidP="009D7F63">
      <w:pPr>
        <w:tabs>
          <w:tab w:val="left" w:pos="1014"/>
        </w:tabs>
        <w:spacing w:before="120" w:after="120" w:line="288" w:lineRule="auto"/>
        <w:jc w:val="both"/>
      </w:pPr>
      <w:r w:rsidRPr="0073389C">
        <w:t>Povinnosti a postupy pri realizácii a kontrole takýchto zákaziek CKO upravuje v metodickom pokyne č. 12</w:t>
      </w:r>
      <w:r w:rsidR="005C00EC">
        <w:t xml:space="preserve"> </w:t>
      </w:r>
      <w:r w:rsidR="005C00EC" w:rsidRPr="005C00EC">
        <w:t>k zadávaniu zákaziek nespadajúcich pod zákon o verejnom obstarávaní</w:t>
      </w:r>
      <w:r w:rsidRPr="0073389C">
        <w:t>.</w:t>
      </w:r>
    </w:p>
    <w:p w14:paraId="7A55D368" w14:textId="7F8DC053"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w:t>
      </w:r>
      <w:r w:rsidR="005C00EC" w:rsidRPr="005C00EC">
        <w:t xml:space="preserve">k zadávaniu zákaziek nespadajúcich pod zákon o verejnom obstarávaní </w:t>
      </w:r>
      <w:r w:rsidRPr="0073389C">
        <w:t>sa vzťahujú na všetky zákazky nespadajúce pod ZVO, ktoré budú spolufinancované z fondov EFRR, ESF, KF, ENRF a programy EÚS, bez ohľadu na skutočnosť, či ich zrealizoval prijímateľ ešte pred schválením ŽoNFP, alebo až po schválení tejto ŽoNFP. Pokiaľ teda prijímateľ predloží poskytovateľovi</w:t>
      </w:r>
      <w:r w:rsidRPr="0073389C" w:rsidDel="008204A0">
        <w:t xml:space="preserve"> </w:t>
      </w:r>
      <w:r w:rsidRPr="0073389C">
        <w:t>zákazku, pri ktorej obstarávaní nepostupoval podľa pravidiel uvedených v tejto kapitole a pravidiel uvedených v metodickom pokyne CKO č. 12</w:t>
      </w:r>
      <w:r w:rsidR="005C00EC">
        <w:t xml:space="preserve"> </w:t>
      </w:r>
      <w:r w:rsidR="005C00EC" w:rsidRPr="005C00EC">
        <w:t>k zadávaniu zákaziek nespadajúcich pod zákon o verejnom obstarávaní</w:t>
      </w:r>
      <w:r w:rsidRPr="0073389C">
        <w:t xml:space="preserve">, </w:t>
      </w:r>
      <w:r w:rsidR="00FD5A49" w:rsidRPr="00FD5A49">
        <w:t>postupuje poskytovateľ v súlade s metodickým pokynom CKO č. 5. V prípade, že poskytovateľ identifikuje pri finančnej kontrole obstarávania nesplnenie podmienok na uplatnenie výnimky spod pôsobnosti ZVO, vylúči výdavky takéhoto obstarávania z financovania v plnom rozsahu a poskytovateľ odporučí prijímateľovi postupovať pri opakovanom zadaní predmetnej zákazky v zmysle postupov a pravidiel ZVO.</w:t>
      </w:r>
    </w:p>
    <w:p w14:paraId="7A55D369" w14:textId="240DADD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lastRenderedPageBreak/>
        <w:t>Dôležité upozornenie:</w:t>
      </w:r>
      <w:r w:rsidRPr="0073389C">
        <w:t xml:space="preserve"> Prijímateľ nesmie zadať zákazku v zmysle predchádzajúcich odsekov s cieľom vyhnúť sa použitiu pravidiel a postupov zadávania zákaziek podľa ZVO</w:t>
      </w:r>
      <w:r w:rsidR="00FD5A49">
        <w:t>,</w:t>
      </w:r>
      <w:r w:rsidR="00FD5A49" w:rsidRPr="00FD5A49">
        <w:rPr>
          <w:rFonts w:cs="Arial"/>
          <w:szCs w:val="19"/>
        </w:rPr>
        <w:t xml:space="preserve"> </w:t>
      </w:r>
      <w:r w:rsidR="00FD5A49" w:rsidRPr="00FD5A49">
        <w:t>pričom zákonná možnosť uplatnenia výnimky spod pôsobnosti ZVO sa vykladá reštriktívne</w:t>
      </w:r>
      <w:r w:rsidRPr="0073389C">
        <w:t xml:space="preserve">. </w:t>
      </w:r>
    </w:p>
    <w:p w14:paraId="0FD8FD58" w14:textId="77777777" w:rsidR="00FD5A49" w:rsidRDefault="00FD5A49" w:rsidP="00852446">
      <w:pPr>
        <w:pStyle w:val="Odsekzoznamu"/>
        <w:spacing w:before="120" w:after="120" w:line="288" w:lineRule="auto"/>
        <w:ind w:left="0"/>
        <w:contextualSpacing w:val="0"/>
        <w:jc w:val="both"/>
      </w:pPr>
    </w:p>
    <w:p w14:paraId="47263F22" w14:textId="39C22150" w:rsidR="00FD5A49" w:rsidRPr="00852446" w:rsidRDefault="00FD5A49" w:rsidP="00852446">
      <w:pPr>
        <w:pStyle w:val="Odsekzoznamu"/>
        <w:spacing w:before="120" w:after="120" w:line="288" w:lineRule="auto"/>
        <w:ind w:left="0"/>
        <w:contextualSpacing w:val="0"/>
        <w:jc w:val="both"/>
      </w:pPr>
      <w:r w:rsidRPr="00852446">
        <w:t>Na zákazky, ktoré nespadajú pod pôsobnosť ZVO, vrátane zákaziek vyhlásených osobou, ktorej verejný obstarávateľ poskytne 50% a menej finančných prostriedkov na dodanie tovaru, uskutočnenie stavebných prác, poskytnutie služieb z NFP sa primerane vzťahuje kapitola 2.5.</w:t>
      </w:r>
      <w:r>
        <w:t>10</w:t>
      </w:r>
      <w:r w:rsidRPr="00852446">
        <w:t xml:space="preserve"> tejto Príručky, ako aj metodický pokyn CKO č. 13 k posudzovaniu konfliktu záujmov v procese VO vrátane jeho príloh v aktuálnom znení.</w:t>
      </w:r>
    </w:p>
    <w:p w14:paraId="33E1B80E" w14:textId="77777777" w:rsidR="00FD5A49" w:rsidRDefault="00FD5A49" w:rsidP="00852446">
      <w:pPr>
        <w:pStyle w:val="Odsekzoznamu"/>
        <w:tabs>
          <w:tab w:val="left" w:pos="1014"/>
        </w:tabs>
        <w:spacing w:before="120" w:after="120" w:line="288" w:lineRule="auto"/>
        <w:ind w:left="0"/>
        <w:contextualSpacing w:val="0"/>
        <w:jc w:val="both"/>
        <w:rPr>
          <w:b/>
        </w:rPr>
      </w:pPr>
    </w:p>
    <w:p w14:paraId="7A55D36A" w14:textId="2150CD53" w:rsidR="009D7F63" w:rsidRPr="0073389C" w:rsidRDefault="009D7F63" w:rsidP="005B7173">
      <w:pPr>
        <w:pStyle w:val="Odsekzoznamu"/>
        <w:numPr>
          <w:ilvl w:val="0"/>
          <w:numId w:val="116"/>
        </w:numPr>
        <w:tabs>
          <w:tab w:val="left" w:pos="1014"/>
        </w:tabs>
        <w:spacing w:before="120" w:after="120" w:line="288" w:lineRule="auto"/>
        <w:contextualSpacing w:val="0"/>
        <w:jc w:val="both"/>
        <w:rPr>
          <w:b/>
        </w:rPr>
      </w:pPr>
      <w:r w:rsidRPr="0073389C">
        <w:rPr>
          <w:b/>
        </w:rPr>
        <w:t>Pravidlá uplatňujúce sa pri zadávaní a kontrole zákaziek z výnimky</w:t>
      </w:r>
    </w:p>
    <w:p w14:paraId="7A55D36B" w14:textId="3E907773"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ZVO v § 1 ods. 2 až </w:t>
      </w:r>
      <w:r w:rsidR="00280BB0">
        <w:t>13</w:t>
      </w:r>
      <w:r w:rsidR="00280BB0" w:rsidRPr="0073389C">
        <w:t xml:space="preserve"> </w:t>
      </w:r>
      <w:r w:rsidRPr="0073389C">
        <w:t xml:space="preserve">uvádza prípady, na ktoré sa nevzťahuje povinný postup podľa ZVO. S ohľadom na dodržanie princípov uvedených v metodickom pokyne CKO č. 12 </w:t>
      </w:r>
      <w:r w:rsidR="005C00EC" w:rsidRPr="005C00EC">
        <w:t xml:space="preserve">k zadávaniu zákaziek nespadajúcich pod zákon o verejnom obstarávaní </w:t>
      </w:r>
      <w:r w:rsidRPr="0073389C">
        <w:t xml:space="preserve">prijímateľ zabezpečí aj pri takýchto zákazkách transparentnosť a preukázateľnosť všetkých úkonov ako aj hospodárnosť výdavkov. Každé použitie výnimky prijímateľ riadne zdôvodní, podloží relevantnou dokumentáciou a doloží relevantným dokladom preukazujúcim túto skutočnosť. </w:t>
      </w:r>
    </w:p>
    <w:p w14:paraId="4759437F" w14:textId="186D526B" w:rsidR="00AA6A7C" w:rsidRDefault="00AA6A7C" w:rsidP="009D7F63">
      <w:pPr>
        <w:tabs>
          <w:tab w:val="left" w:pos="1014"/>
        </w:tabs>
        <w:spacing w:before="120" w:after="120" w:line="288" w:lineRule="auto"/>
        <w:jc w:val="both"/>
      </w:pPr>
      <w:r w:rsidRPr="00AA6A7C">
        <w:t>Pravidlá uvedené v tejto časti sa nevzťahujú na uzatváranie pracovných zmlúv, dohôd o prácach vykonávaných mimo pracovného pomeru alebo obdobného pracovného vzťahu v zmysle § 1 ods. 2 písm. e) ZVO.</w:t>
      </w:r>
    </w:p>
    <w:p w14:paraId="7676B567" w14:textId="77777777" w:rsidR="00280BB0" w:rsidRPr="00280BB0" w:rsidRDefault="009D7F63" w:rsidP="00280BB0">
      <w:pPr>
        <w:tabs>
          <w:tab w:val="left" w:pos="1014"/>
        </w:tabs>
        <w:spacing w:before="120" w:after="120" w:line="288" w:lineRule="auto"/>
        <w:jc w:val="both"/>
      </w:pPr>
      <w:r w:rsidRPr="0073389C">
        <w:t>Je potrebné, aby prijímateľ vykonal prieskum trhu. Prijímateľ osloví</w:t>
      </w:r>
      <w:r w:rsidR="00111724">
        <w:t>/identifikuje</w:t>
      </w:r>
      <w:r w:rsidRPr="0073389C">
        <w:t xml:space="preserve"> minimálne </w:t>
      </w:r>
      <w:r w:rsidR="00111724">
        <w:t>3</w:t>
      </w:r>
      <w:r w:rsidR="00111724" w:rsidRPr="0073389C">
        <w:t xml:space="preserve"> </w:t>
      </w:r>
      <w:r w:rsidRPr="0073389C">
        <w:t>potenciálnych dodávateľov</w:t>
      </w:r>
      <w:r w:rsidR="00111724">
        <w:t>.</w:t>
      </w:r>
      <w:r w:rsidRPr="0073389C">
        <w:t xml:space="preserve"> </w:t>
      </w:r>
      <w:r w:rsidR="00280BB0" w:rsidRPr="00280BB0">
        <w:t>Vo výnimočných prípadoch, kedy môže ísť o jedinečný predmet zákazky, môže prijímateľ osloviť/identifikovať aj menej ako troch záujemcov, pričom táto výnimka musí byť zo strany prijímateľa riadne zdôvodnená a vypracovaná ešte pred vyhlásením zákazky a dôkazné bremeno preukázania skutočnosti, že na relevantnom trhu neexistuje viac ako 1 alebo 2 dodávatelia znáša prijímateľ. Odôvodnenie k jedinečnému predmetu zákazky, resp. k predmetu zákazky, v rámci ktorého nie je možné vykonať prieskum trhu, musí byť súčasťou dokumentácie k zákazke.</w:t>
      </w:r>
    </w:p>
    <w:p w14:paraId="2958E783" w14:textId="4A90EEE5" w:rsidR="00111724" w:rsidRDefault="00111724" w:rsidP="009D7F63">
      <w:pPr>
        <w:tabs>
          <w:tab w:val="left" w:pos="1014"/>
        </w:tabs>
        <w:spacing w:before="120" w:after="120" w:line="288" w:lineRule="auto"/>
        <w:jc w:val="both"/>
      </w:pPr>
    </w:p>
    <w:p w14:paraId="7A55D374" w14:textId="0401D9DD" w:rsidR="009D7F63" w:rsidRPr="0073389C" w:rsidRDefault="00111724" w:rsidP="00852446">
      <w:pPr>
        <w:tabs>
          <w:tab w:val="left" w:pos="1014"/>
        </w:tabs>
        <w:spacing w:before="120" w:after="120" w:line="288" w:lineRule="auto"/>
        <w:jc w:val="both"/>
      </w:pPr>
      <w:r>
        <w:t xml:space="preserve">V prípade vykonania prieskumu oslovením potenciálnych dodávateľov prijímateľ </w:t>
      </w:r>
      <w:r w:rsidR="009D7F63" w:rsidRPr="0073389C">
        <w:t>stanoví lehotu na predkladanie ponúk</w:t>
      </w:r>
      <w:r w:rsidR="003D6254">
        <w:t xml:space="preserve"> primerane,</w:t>
      </w:r>
      <w:r w:rsidR="009D7F63" w:rsidRPr="0073389C">
        <w:t xml:space="preserve"> </w:t>
      </w:r>
      <w:r w:rsidR="003D6254">
        <w:t xml:space="preserve">avšak </w:t>
      </w:r>
      <w:r w:rsidR="009D7F63" w:rsidRPr="0073389C">
        <w:t xml:space="preserve">minimálne </w:t>
      </w:r>
      <w:r w:rsidR="003D6254">
        <w:t>3</w:t>
      </w:r>
      <w:r w:rsidR="003D6254" w:rsidRPr="0073389C">
        <w:t xml:space="preserve"> pracovn</w:t>
      </w:r>
      <w:r w:rsidR="003D6254">
        <w:t>é</w:t>
      </w:r>
      <w:r w:rsidR="003D6254" w:rsidRPr="0073389C">
        <w:t xml:space="preserve"> </w:t>
      </w:r>
      <w:r w:rsidR="009D7F63" w:rsidRPr="0073389C">
        <w:t>dn</w:t>
      </w:r>
      <w:r w:rsidR="003D6254">
        <w:t>i</w:t>
      </w:r>
      <w:r w:rsidR="009D7F63" w:rsidRPr="0073389C">
        <w:t xml:space="preserve">. </w:t>
      </w:r>
      <w:r w:rsidR="00280BB0" w:rsidRPr="00280BB0">
        <w:t xml:space="preserve">Prijímateľ môže pre tento účel využiť vzor prílohy </w:t>
      </w:r>
      <w:r w:rsidR="00280BB0">
        <w:t xml:space="preserve">č. 24 </w:t>
      </w:r>
      <w:r w:rsidR="009D7F63" w:rsidRPr="0073389C">
        <w:t xml:space="preserve">Výzva na predloženie ponuky </w:t>
      </w:r>
    </w:p>
    <w:p w14:paraId="7A55D375" w14:textId="75D80475" w:rsidR="009D7F63" w:rsidRPr="0073389C" w:rsidRDefault="009D7F63" w:rsidP="009D7F63">
      <w:pPr>
        <w:autoSpaceDE w:val="0"/>
        <w:autoSpaceDN w:val="0"/>
        <w:adjustRightInd w:val="0"/>
        <w:spacing w:before="120" w:after="120" w:line="288" w:lineRule="auto"/>
        <w:jc w:val="both"/>
      </w:pPr>
      <w:r w:rsidRPr="0073389C">
        <w:t>Prijímateľ pri vyhodnotení prieskumu trhu v súlade s </w:t>
      </w:r>
      <w:r w:rsidR="00280BB0">
        <w:t>podmienkami stanovenými vo výzve na predloženie ponúk</w:t>
      </w:r>
      <w:r w:rsidRPr="0073389C">
        <w:t xml:space="preserve"> a skúma splnenie podmienok účasti a vyhodnocuje ponuky v súlade s kritériami stanovenými vo </w:t>
      </w:r>
      <w:r w:rsidR="00D76DD9">
        <w:t>v</w:t>
      </w:r>
      <w:r w:rsidRPr="0073389C">
        <w:t>ýzve na predkladanie ponúk. Prijímateľ vyhotoví zápis z prieskumu</w:t>
      </w:r>
      <w:r w:rsidRPr="0073389C">
        <w:rPr>
          <w:i/>
        </w:rPr>
        <w:t xml:space="preserve"> </w:t>
      </w:r>
      <w:r w:rsidRPr="0073389C">
        <w:t xml:space="preserve">(príloha č. </w:t>
      </w:r>
      <w:r w:rsidR="001A6E82" w:rsidRPr="0073389C">
        <w:t>2</w:t>
      </w:r>
      <w:r w:rsidR="001A6E82">
        <w:t>5</w:t>
      </w:r>
      <w:r w:rsidRPr="0073389C">
        <w:t xml:space="preserve">). </w:t>
      </w:r>
    </w:p>
    <w:p w14:paraId="33CAF6ED" w14:textId="77777777" w:rsidR="00280BB0" w:rsidRPr="0042029B" w:rsidRDefault="00280BB0" w:rsidP="00280BB0">
      <w:pPr>
        <w:autoSpaceDE w:val="0"/>
        <w:autoSpaceDN w:val="0"/>
        <w:adjustRightInd w:val="0"/>
        <w:spacing w:before="120" w:after="120" w:line="288" w:lineRule="auto"/>
        <w:jc w:val="both"/>
      </w:pPr>
      <w:r w:rsidRPr="0042029B">
        <w:t>V prípade výnimky, ktorá nie je viazaná na finančný limit, nie je povinnosťou prijímateľa predložiť určenie a výpočet predpokladanej hodnoty zákazky. Obdobne v prípade výnimiek, ktoré sú viazané na finančné limity podlimitných zákaziek a zákaziek s nízkou hodnotou, nie je potrebné určovať predpokladanú hodnotu zákazky, ale rozhodujúce je, aby zmluva, ktorá je uzatvorená s úspešným uchádzačom, bola vo finančnom limite, ktorý je spojený s možnosťou uplatnenia predmetnej výnimky. Prijímateľ pri zadávaní podlimitnej zákazky alebo zákazky s nízkou hodnotou v režime výnimky nesmie zákazku umelo rozdeliť s cieľom vyhnúť sa pravidlám a postupom VO.</w:t>
      </w:r>
    </w:p>
    <w:p w14:paraId="0C6FA0E4" w14:textId="77777777" w:rsidR="00280BB0" w:rsidRPr="0042029B" w:rsidRDefault="00280BB0" w:rsidP="00280BB0">
      <w:pPr>
        <w:autoSpaceDE w:val="0"/>
        <w:autoSpaceDN w:val="0"/>
        <w:adjustRightInd w:val="0"/>
        <w:spacing w:before="120" w:after="120" w:line="288" w:lineRule="auto"/>
        <w:jc w:val="both"/>
      </w:pPr>
      <w:r w:rsidRPr="0042029B">
        <w:t xml:space="preserve">Prieskum trhu slúži pre overenie hospodárnosti výdavkov zákazky, pričom pre tento účel je možné aktuálnu cenovú ponuku hospodárskeho subjektu, v prospech ktorého bude zadaná zákazka v režime výnimky, porovnať s cenovými ponukami, ktoré nie sú staršie ako 6 mesiacov v porovnaní s cenovou ponukou hospodárskeho subjektu, ktorému sa zadáva zákazka. Ak prijímateľ preukáže, že ceny obstarávaných tovarov, stavebných prác alebo služieb nezaznamenali na trhu zmenu, je možné overiť hospodárnosť aj porovnaním s ponukami staršími ako 6 mesiacov. Zdôvodnenie tejto skutočnosti musí byť súčasťou dokumentácie k zákazke. Ak je to objektívne možné, prijímateľ realizuje prieskum trhu pre účely overenia </w:t>
      </w:r>
      <w:r w:rsidRPr="0042029B">
        <w:lastRenderedPageBreak/>
        <w:t>hospodárnosti tak, že aktuálnu cenovú ponuku hospodárskeho subjektu, v prospech ktorého bude zadaná zákazka v režime výnimky, porovná s cenovými ponukami minimálne ďalších dvoch hospodárskych subjektov. Tieto hospodárske subjekty musia byť oprávnené dodávať tovar, poskytovať služby, alebo realizovať stavebné práce, ktoré tvoria predmet zákazky.</w:t>
      </w:r>
    </w:p>
    <w:p w14:paraId="59AC6E7A" w14:textId="77777777" w:rsidR="00280BB0" w:rsidRDefault="00280BB0" w:rsidP="009D7F63">
      <w:pPr>
        <w:autoSpaceDE w:val="0"/>
        <w:autoSpaceDN w:val="0"/>
        <w:adjustRightInd w:val="0"/>
        <w:spacing w:before="120" w:after="120" w:line="288" w:lineRule="auto"/>
        <w:jc w:val="both"/>
        <w:rPr>
          <w:b/>
          <w:i/>
          <w:color w:val="FF0000"/>
        </w:rPr>
      </w:pPr>
    </w:p>
    <w:p w14:paraId="6DA756E1" w14:textId="5C146A0B" w:rsidR="00C43500" w:rsidRDefault="00C43500" w:rsidP="009D7F63">
      <w:pPr>
        <w:autoSpaceDE w:val="0"/>
        <w:autoSpaceDN w:val="0"/>
        <w:adjustRightInd w:val="0"/>
        <w:spacing w:before="120" w:after="120" w:line="288" w:lineRule="auto"/>
        <w:jc w:val="both"/>
      </w:pPr>
      <w:r w:rsidRPr="00C340D9">
        <w:rPr>
          <w:b/>
          <w:i/>
          <w:color w:val="FF0000"/>
        </w:rPr>
        <w:t xml:space="preserve">Povinnosť prijímateľa: </w:t>
      </w:r>
      <w:r w:rsidR="00280BB0" w:rsidRPr="0042029B">
        <w:t xml:space="preserve">Prijímateľ je povinný vykonať prieskum trhu, ktorým sa má preukázať hospodárnosť, v prípade zadávania zákazky podľa § 1 ods. 2 písm. c) ZVO na nadobúdanie existujúcich stavieb alebo nájom existujúcich stavieb a iných nehnuteľností alebo nadobúdanie práv k nim akýmkoľvek spôsobom financovania. </w:t>
      </w:r>
      <w:r w:rsidRPr="001B411C">
        <w:t>Ak prijíma</w:t>
      </w:r>
      <w:r w:rsidRPr="001F7F84">
        <w:t xml:space="preserve">teľ zadá zákazku na nadobúdanie existujúcich stavieb alebo nájom existujúcich stavieb a iných nehnuteľností uchádzačovi, ktorý neponúkne najnižšiu cenu, musí svoje rozhodnutie o zadaní zákazky riadne odôvodniť s ohľadom na dodržanie pravidiel hospodárnosti. V rámci prieskumu trhu má ďalej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metodického pokynu CKO č. 12 k zadávaniu zákaziek nespadajúcich pod zákon o verejnom obstarávaní. Pre účely preukázania hospodárnosti výdavkov je možné využiť aj inštitút znaleckého posudku, ktorý však nenahrádza prieskum trhu, ale je iba </w:t>
      </w:r>
      <w:r w:rsidR="00280BB0">
        <w:t xml:space="preserve">možným </w:t>
      </w:r>
      <w:r w:rsidRPr="001F7F84">
        <w:t>doplňujúcim nástrojom pre účely zabezpečenia dodržania pravidiel hospodárnosti.</w:t>
      </w:r>
    </w:p>
    <w:p w14:paraId="7C990398" w14:textId="486E98D7" w:rsidR="00C43500" w:rsidRPr="001F7F84" w:rsidRDefault="00C43500"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Pr="001F7F84">
        <w:t>S ohľadom na zadávanie zákaziek na prenájom nehnuteľností je potrebné upozorniť na skutočnosť,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(ide o služby podľa prílohy č. 1 k ZVO „organizovanie seminárov“ alebo „služby na organizovanie podujatí“) a tento prípad nespadá pod prenájom nehnuteľností.</w:t>
      </w:r>
      <w:r w:rsidR="00280BB0">
        <w:t xml:space="preserve"> </w:t>
      </w:r>
      <w:r w:rsidR="00280BB0" w:rsidRPr="00280BB0">
        <w:t>Obdobne zákazky spojené s dodaním hnuteľného tovaru (napr. kancelárske vybavenie prenajatých priestorov) nespadajú pod režim výnimky podľa § 1 ods. 2 písm. c) ZVO.</w:t>
      </w:r>
    </w:p>
    <w:p w14:paraId="0364D6FD" w14:textId="77777777" w:rsidR="00C43500" w:rsidRDefault="00C43500" w:rsidP="009D7F63">
      <w:pPr>
        <w:autoSpaceDE w:val="0"/>
        <w:autoSpaceDN w:val="0"/>
        <w:adjustRightInd w:val="0"/>
        <w:spacing w:before="120" w:after="120" w:line="288" w:lineRule="auto"/>
        <w:jc w:val="both"/>
        <w:rPr>
          <w:b/>
          <w:i/>
          <w:color w:val="FF0000"/>
        </w:rPr>
      </w:pPr>
    </w:p>
    <w:p w14:paraId="07BE610C" w14:textId="44EE3AE8" w:rsidR="00280BB0" w:rsidRPr="00280BB0" w:rsidRDefault="00914736" w:rsidP="00280BB0">
      <w:pPr>
        <w:autoSpaceDE w:val="0"/>
        <w:autoSpaceDN w:val="0"/>
        <w:adjustRightInd w:val="0"/>
        <w:spacing w:before="120" w:after="120" w:line="288" w:lineRule="auto"/>
        <w:jc w:val="both"/>
      </w:pPr>
      <w:r w:rsidRPr="00914736">
        <w:rPr>
          <w:b/>
          <w:i/>
          <w:color w:val="FF0000"/>
        </w:rPr>
        <w:t xml:space="preserve">Povinnosť prijímateľa: </w:t>
      </w:r>
      <w:r w:rsidRPr="001F7F84">
        <w:t>V prípade zadávania zákazky podľa § 1 ods. 12 písm. d)</w:t>
      </w:r>
      <w:r w:rsidR="00280BB0">
        <w:t>, písm. q)</w:t>
      </w:r>
      <w:r w:rsidRPr="001F7F84">
        <w:t xml:space="preserve"> alebo písm. </w:t>
      </w:r>
      <w:r w:rsidR="00280BB0">
        <w:t>u</w:t>
      </w:r>
      <w:r w:rsidRPr="001F7F84">
        <w:t>) ZVO je prijímateľ povinný vykonať deklaratórny prieskum</w:t>
      </w:r>
      <w:r w:rsidR="00280BB0">
        <w:t xml:space="preserve"> na overenie hospodárnosti</w:t>
      </w:r>
      <w:r w:rsidRPr="001F7F84">
        <w:t>, ktorým preukáže, že zákazka, ktorá bude zadaná priamo dodávateľovi v zmysle § 1 ods. 12 písm. d)</w:t>
      </w:r>
      <w:r w:rsidR="00280BB0">
        <w:t>, písm. q)</w:t>
      </w:r>
      <w:r w:rsidRPr="001F7F84">
        <w:t xml:space="preserve"> alebo písm. </w:t>
      </w:r>
      <w:r w:rsidR="00280BB0">
        <w:t>u</w:t>
      </w:r>
      <w:r w:rsidRPr="001F7F84">
        <w:t>) ZVO je hospodárnejšia oproti výsledkom zisteným v rámci prieskumu trhu. V prípade, že výsledok prieskumu trhu nepreukáže túto hospodárnosť, je prijímateľ povinný postupovať pri zadávaní zákazky v zmysle pravidiel a postupov ZVO.</w:t>
      </w:r>
      <w:r w:rsidR="00280BB0">
        <w:t xml:space="preserve"> </w:t>
      </w:r>
      <w:r w:rsidR="00280BB0" w:rsidRPr="00280BB0">
        <w:t xml:space="preserve">. Deklaratórny prieskum trhu na overenie hospodárnosti môže prijímateľ vykonať ako: </w:t>
      </w:r>
    </w:p>
    <w:p w14:paraId="2D9DC41B" w14:textId="77777777" w:rsidR="00280BB0" w:rsidRPr="00280BB0" w:rsidRDefault="00280BB0" w:rsidP="005B7173">
      <w:pPr>
        <w:numPr>
          <w:ilvl w:val="0"/>
          <w:numId w:val="117"/>
        </w:numPr>
        <w:autoSpaceDE w:val="0"/>
        <w:autoSpaceDN w:val="0"/>
        <w:adjustRightInd w:val="0"/>
        <w:spacing w:line="288" w:lineRule="auto"/>
        <w:jc w:val="both"/>
      </w:pPr>
      <w:r w:rsidRPr="00280BB0">
        <w:t xml:space="preserve">prieskum trhu, </w:t>
      </w:r>
    </w:p>
    <w:p w14:paraId="187902DF" w14:textId="77777777" w:rsidR="00280BB0" w:rsidRPr="00280BB0" w:rsidRDefault="00280BB0" w:rsidP="005B7173">
      <w:pPr>
        <w:numPr>
          <w:ilvl w:val="0"/>
          <w:numId w:val="117"/>
        </w:numPr>
        <w:autoSpaceDE w:val="0"/>
        <w:autoSpaceDN w:val="0"/>
        <w:adjustRightInd w:val="0"/>
        <w:spacing w:line="288" w:lineRule="auto"/>
        <w:jc w:val="both"/>
      </w:pPr>
      <w:r w:rsidRPr="00280BB0">
        <w:t xml:space="preserve">porovnanie s predchádzajúcim alebo aktuálnym plnením na rovnaký alebo porovnateľný predmet zákazky, </w:t>
      </w:r>
    </w:p>
    <w:p w14:paraId="756FEE4A" w14:textId="77777777" w:rsidR="00280BB0" w:rsidRPr="00280BB0" w:rsidRDefault="00280BB0" w:rsidP="005B7173">
      <w:pPr>
        <w:numPr>
          <w:ilvl w:val="0"/>
          <w:numId w:val="117"/>
        </w:numPr>
        <w:autoSpaceDE w:val="0"/>
        <w:autoSpaceDN w:val="0"/>
        <w:adjustRightInd w:val="0"/>
        <w:spacing w:line="288" w:lineRule="auto"/>
        <w:jc w:val="both"/>
      </w:pPr>
      <w:r w:rsidRPr="00280BB0">
        <w:t>prieskum trhu prostredníctvom informácií z webu (napr. zverejnené cenníky).</w:t>
      </w:r>
    </w:p>
    <w:p w14:paraId="62157F72" w14:textId="77777777" w:rsidR="00280BB0" w:rsidRPr="00280BB0" w:rsidRDefault="00280BB0" w:rsidP="00280BB0">
      <w:pPr>
        <w:autoSpaceDE w:val="0"/>
        <w:autoSpaceDN w:val="0"/>
        <w:adjustRightInd w:val="0"/>
        <w:spacing w:before="120" w:after="120" w:line="288" w:lineRule="auto"/>
        <w:jc w:val="both"/>
      </w:pPr>
    </w:p>
    <w:p w14:paraId="6DC72E46" w14:textId="77777777" w:rsidR="00280BB0" w:rsidRPr="00280BB0" w:rsidRDefault="00280BB0" w:rsidP="00280BB0">
      <w:pPr>
        <w:autoSpaceDE w:val="0"/>
        <w:autoSpaceDN w:val="0"/>
        <w:adjustRightInd w:val="0"/>
        <w:spacing w:before="120" w:after="120" w:line="288" w:lineRule="auto"/>
        <w:jc w:val="both"/>
      </w:pPr>
      <w:r w:rsidRPr="00280BB0">
        <w:t>V prípade zadávania zákazky podľa § 1 ods. 12 písm. h) ZVO, ktorej predmetom je vytvorenie a dodanie výsledkov vlastnej tvorivej duševnej činnosti, ktorej výsledkom je divadelné dielo, hudobné dielo, slovesné dielo, dielo výtvarného umenia, dielo úžitkového umenia alebo folklórne dielo alebo vykonanie a použitie umeleckého výkonu chráneného podľa osobitného predpisu (zákon č. 185/2015 Z. z. Autorský zákon) sa nevyžaduje vykonanie prieskumu trhu, nakoľko výsledky vlastnej duševnej tvorivej činnosti a použitie umeleckého výkonu chránené Autorským zákonom, sú spravidla neporovnateľné a jedinečné vo vzťahu k iným výsledkom vlastnej tvorivej duševnej činnosti alebo k inému použitiu alebo vykonaniu umeleckého výkonu.</w:t>
      </w:r>
    </w:p>
    <w:p w14:paraId="7DF99203" w14:textId="77777777" w:rsidR="00280BB0" w:rsidRPr="00280BB0" w:rsidRDefault="00280BB0" w:rsidP="00280BB0">
      <w:pPr>
        <w:autoSpaceDE w:val="0"/>
        <w:autoSpaceDN w:val="0"/>
        <w:adjustRightInd w:val="0"/>
        <w:spacing w:before="120" w:after="120" w:line="288" w:lineRule="auto"/>
        <w:jc w:val="both"/>
      </w:pPr>
      <w:r w:rsidRPr="00280BB0">
        <w:t xml:space="preserve">V prípade zákaziek, ktorých hodnota je do 10 000 EUR bez DPH, je možné určiť úspešného uchádzača priamym zadaním (týka sa aj prípadov, ktoré sú spájané s povinným prieskumom trhu), ak poskytovateľ vo </w:t>
      </w:r>
      <w:r w:rsidRPr="00280BB0">
        <w:lastRenderedPageBreak/>
        <w:t>vzťahu k predmetu zákazky určil na dané výdavky finančné limity, ktoré zohľadňujú dodržanie pravidiel hospodárnosti v súlade s metodickým pokynom CKO č. 18 k overovaniu hospodárnosti výdavkov.</w:t>
      </w:r>
    </w:p>
    <w:p w14:paraId="7A1343EB" w14:textId="77777777" w:rsidR="00914736" w:rsidRDefault="00914736" w:rsidP="009D7F63">
      <w:pPr>
        <w:autoSpaceDE w:val="0"/>
        <w:autoSpaceDN w:val="0"/>
        <w:adjustRightInd w:val="0"/>
        <w:spacing w:before="120" w:after="120" w:line="288" w:lineRule="auto"/>
        <w:jc w:val="both"/>
        <w:rPr>
          <w:b/>
          <w:i/>
          <w:color w:val="FF0000"/>
        </w:rPr>
      </w:pPr>
    </w:p>
    <w:p w14:paraId="7A55D377" w14:textId="1B4C9A79"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vykonáva </w:t>
      </w:r>
      <w:r w:rsidR="005F5EA3">
        <w:t xml:space="preserve">finančnú </w:t>
      </w:r>
      <w:r w:rsidRPr="0073389C">
        <w:t>kontrolu týchto zákaziek pred podpisom zmluvy s úspešným uchádzačom</w:t>
      </w:r>
      <w:r w:rsidR="00D642ED">
        <w:t xml:space="preserve"> (dodávateľom)</w:t>
      </w:r>
      <w:r w:rsidRPr="0073389C">
        <w:t xml:space="preserve"> a po podpise zmluvy s úspešným uchádzačom. </w:t>
      </w:r>
    </w:p>
    <w:p w14:paraId="7A55D378" w14:textId="07FCEC11"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Prijímateľ predloží na kontrolu zákazky po vykonaní prieskumu trhu</w:t>
      </w:r>
      <w:r w:rsidR="00280BB0">
        <w:t xml:space="preserve"> (ak sa realizuje)</w:t>
      </w:r>
      <w:r w:rsidRPr="0073389C">
        <w:t xml:space="preserve">, v ktorých ponuka úspešného uchádzača je rovná alebo vyššia ako </w:t>
      </w:r>
      <w:r w:rsidR="004A5C0C">
        <w:t>1</w:t>
      </w:r>
      <w:r w:rsidRPr="0073389C">
        <w:t xml:space="preserve">5 000 EUR bez DPH. Zákazky s touto hodnotou sa predkladajú na </w:t>
      </w:r>
      <w:r w:rsidR="005F5EA3">
        <w:t>finančnú</w:t>
      </w:r>
      <w:r w:rsidRPr="0073389C">
        <w:t xml:space="preserve"> kontrolu </w:t>
      </w:r>
      <w:r w:rsidR="00D642ED">
        <w:t xml:space="preserve">VO </w:t>
      </w:r>
      <w:r w:rsidRPr="0073389C">
        <w:rPr>
          <w:b/>
        </w:rPr>
        <w:t>pred podpisom zmluvy</w:t>
      </w:r>
      <w:r w:rsidRPr="0073389C">
        <w:t xml:space="preserve"> s úspešným uchádzačom</w:t>
      </w:r>
      <w:r w:rsidR="00D642ED">
        <w:t xml:space="preserve"> </w:t>
      </w:r>
      <w:r w:rsidR="00D642ED" w:rsidRPr="00D642ED">
        <w:t>analogicky k druhej ex-ante kontrole a</w:t>
      </w:r>
      <w:r w:rsidR="004A5C0C">
        <w:t xml:space="preserve"> následne </w:t>
      </w:r>
      <w:r w:rsidR="00D642ED" w:rsidRPr="00D642ED">
        <w:rPr>
          <w:b/>
        </w:rPr>
        <w:t>po podpise zmluvy</w:t>
      </w:r>
      <w:r w:rsidR="00D642ED" w:rsidRPr="00D642ED">
        <w:t xml:space="preserve"> analogicky k následnej ex-post kontrole. Ak ponuka úspešného uchádzača je nižšia ako </w:t>
      </w:r>
      <w:r w:rsidR="004A5C0C">
        <w:t>1</w:t>
      </w:r>
      <w:r w:rsidR="00D642ED" w:rsidRPr="00D642ED">
        <w:t>5 000 EUR bez DPH, prijímateľ takúto zákazku predkladá na kontrolu VO až po podpise zmluvy s úspešným uchádzačom analogicky k postupu pri štandardnej ex-post kontrole</w:t>
      </w:r>
      <w:r w:rsidRPr="0073389C">
        <w:t xml:space="preserve">. </w:t>
      </w:r>
    </w:p>
    <w:p w14:paraId="7A55D379" w14:textId="076D9DF6" w:rsidR="009D7F63" w:rsidRPr="0073389C" w:rsidRDefault="009D7F63" w:rsidP="009D7F63">
      <w:pPr>
        <w:autoSpaceDE w:val="0"/>
        <w:autoSpaceDN w:val="0"/>
        <w:adjustRightInd w:val="0"/>
        <w:spacing w:before="120" w:after="120" w:line="288" w:lineRule="auto"/>
        <w:jc w:val="both"/>
      </w:pPr>
      <w:r w:rsidRPr="0073389C">
        <w:t xml:space="preserve">Rozsah predkladanej dokumentácie na </w:t>
      </w:r>
      <w:r w:rsidR="005F5EA3">
        <w:t>finančnú</w:t>
      </w:r>
      <w:r w:rsidRPr="0073389C">
        <w:t xml:space="preserve"> kontrolu</w:t>
      </w:r>
      <w:r w:rsidR="00D642ED">
        <w:t xml:space="preserve"> VO</w:t>
      </w:r>
      <w:r w:rsidRPr="0073389C">
        <w:t xml:space="preserve"> pred podpisom zmluvy:</w:t>
      </w:r>
    </w:p>
    <w:p w14:paraId="7A55D37A"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14:paraId="7A55D37B"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výzva na predkladanie ponúk, vrátane potvrdenia o doručení dodávateľom,</w:t>
      </w:r>
    </w:p>
    <w:p w14:paraId="7A55D37C" w14:textId="6CD0D4A1"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274E05">
        <w:t>,</w:t>
      </w:r>
    </w:p>
    <w:p w14:paraId="7A55D37D"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zápisnica z vyhodnotenia ponúk,</w:t>
      </w:r>
    </w:p>
    <w:p w14:paraId="7A55D37E"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návrh zmluvy s úspešným uchádzačom,</w:t>
      </w:r>
    </w:p>
    <w:p w14:paraId="7A55D37F"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p>
    <w:p w14:paraId="7A55D380" w14:textId="1351980C" w:rsidR="009D7F63" w:rsidRPr="0073389C" w:rsidRDefault="009D7F63" w:rsidP="009D7F63">
      <w:pPr>
        <w:autoSpaceDE w:val="0"/>
        <w:autoSpaceDN w:val="0"/>
        <w:adjustRightInd w:val="0"/>
        <w:spacing w:before="120" w:after="120" w:line="288" w:lineRule="auto"/>
      </w:pPr>
      <w:r w:rsidRPr="0073389C">
        <w:t xml:space="preserve">Rozsah predkladanej dokumentácie na </w:t>
      </w:r>
      <w:r w:rsidR="005F5EA3">
        <w:t xml:space="preserve">finančnú </w:t>
      </w:r>
      <w:r w:rsidRPr="0073389C">
        <w:t>kontrolu</w:t>
      </w:r>
      <w:r w:rsidR="00D642ED">
        <w:t xml:space="preserve"> VO</w:t>
      </w:r>
      <w:r w:rsidRPr="0073389C">
        <w:t xml:space="preserve"> po podpise zmluvy:</w:t>
      </w:r>
    </w:p>
    <w:p w14:paraId="7A55D381" w14:textId="77777777" w:rsidR="009D7F63" w:rsidRPr="0073389C" w:rsidRDefault="009D7F63" w:rsidP="005B7173">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Zmluva  uzavretá medzi prijímateľom a úspešným uchádzačom,</w:t>
      </w:r>
    </w:p>
    <w:p w14:paraId="7A55D382" w14:textId="4F14BD10" w:rsidR="009D7F63" w:rsidRPr="0073389C" w:rsidRDefault="009D7F63" w:rsidP="005B7173">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xml:space="preserve">, resp. na webovom sídle prijímateľa (uvedené zdokladuje napr. predložením „print screenu“), </w:t>
      </w:r>
    </w:p>
    <w:p w14:paraId="7A55D383" w14:textId="77777777" w:rsidR="009D7F63" w:rsidRPr="0073389C" w:rsidRDefault="009D7F63" w:rsidP="005B7173">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14:paraId="4EE75C3C" w14:textId="77777777" w:rsidR="00E56F7C" w:rsidRDefault="00E56F7C" w:rsidP="009D7F63">
      <w:pPr>
        <w:autoSpaceDE w:val="0"/>
        <w:autoSpaceDN w:val="0"/>
        <w:adjustRightInd w:val="0"/>
        <w:spacing w:before="120" w:after="120" w:line="288" w:lineRule="auto"/>
        <w:jc w:val="both"/>
        <w:rPr>
          <w:b/>
          <w:i/>
        </w:rPr>
      </w:pPr>
    </w:p>
    <w:p w14:paraId="2DBFB6DF" w14:textId="1B56A7D9" w:rsidR="00E56F7C" w:rsidRPr="00852446" w:rsidRDefault="00E56F7C"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u w:val="single"/>
        </w:rPr>
      </w:pPr>
      <w:r w:rsidRPr="00E56F7C">
        <w:rPr>
          <w:b/>
          <w:i/>
        </w:rPr>
        <w:t xml:space="preserve">Dôležité upozornenie: </w:t>
      </w:r>
      <w:r w:rsidRPr="00E56F7C">
        <w:t>V prípade uskutočnenia osobného prieskumu trhu u</w:t>
      </w:r>
      <w:r w:rsidR="00280BB0">
        <w:t xml:space="preserve"> potenciálnych </w:t>
      </w:r>
      <w:r w:rsidR="00280BB0" w:rsidRPr="00E56F7C">
        <w:t>dodávateľ</w:t>
      </w:r>
      <w:r w:rsidR="00280BB0">
        <w:t>ov</w:t>
      </w:r>
      <w:r w:rsidR="00280BB0" w:rsidRPr="00E56F7C">
        <w:t xml:space="preserve"> </w:t>
      </w:r>
      <w:r w:rsidRPr="00E56F7C">
        <w:t>je prijímateľ povinný tento prieskum hodnoverne zdokumentov</w:t>
      </w:r>
      <w:r w:rsidRPr="00C047D6">
        <w:t xml:space="preserve">ať, napr. vyhotovením fotografií, ktoré preukážu cenu predmetu zákazky v čase uskutočňovania prieskumu, zápis z rokovania potvrdenými oboma stranami. </w:t>
      </w:r>
      <w:r w:rsidRPr="00852446">
        <w:rPr>
          <w:u w:val="single"/>
        </w:rPr>
        <w:t>Poskytovateľ upozorňuje prijímateľa, že osobný prieskum trhu je možné vykonať len na spotrebný tovar.</w:t>
      </w:r>
    </w:p>
    <w:p w14:paraId="3B192684" w14:textId="77777777" w:rsidR="00E56F7C" w:rsidRDefault="00E56F7C" w:rsidP="009D7F63">
      <w:pPr>
        <w:autoSpaceDE w:val="0"/>
        <w:autoSpaceDN w:val="0"/>
        <w:adjustRightInd w:val="0"/>
        <w:spacing w:before="120" w:after="120" w:line="288" w:lineRule="auto"/>
        <w:jc w:val="both"/>
      </w:pPr>
    </w:p>
    <w:p w14:paraId="7A55D385" w14:textId="227B864B" w:rsidR="009D7F63" w:rsidRDefault="004A5C0C" w:rsidP="009D7F63">
      <w:pPr>
        <w:autoSpaceDE w:val="0"/>
        <w:autoSpaceDN w:val="0"/>
        <w:adjustRightInd w:val="0"/>
        <w:spacing w:before="120" w:after="120" w:line="288" w:lineRule="auto"/>
        <w:jc w:val="both"/>
      </w:pPr>
      <w:r w:rsidRPr="004A5C0C">
        <w:t>Pravidlá uvedené v tejto časti sa nevzťahujú na uzatváranie pracovných zmlúv, dohôd o prácach vykonávaných mimo pracovného pomeru alebo obdobného pracovného vzťahu v zmysle § 1 ods. 2 písm. e) ZVO. Poskytovateľ  definuje pravidlá, ktoré zabezpečia súlad so zásadami hospodárnosti, efektívnosti, účelnosti a účinnosti,  podľa čl. 3</w:t>
      </w:r>
      <w:r w:rsidR="00047055">
        <w:t>3</w:t>
      </w:r>
      <w:r w:rsidRPr="004A5C0C">
        <w:t xml:space="preserve"> nariadenia </w:t>
      </w:r>
      <w:r w:rsidR="00047055">
        <w:t>2018/1046</w:t>
      </w:r>
      <w:r w:rsidRPr="004A5C0C">
        <w:t xml:space="preserve"> v riadiacej dokumentácii ku konkrétnej výzve/vyzvaniu v Príručke k oprávnenosti výdavkov, v ktorej sú stanovené finančné a percentuálne limity oprávnených výdavkov.</w:t>
      </w:r>
    </w:p>
    <w:p w14:paraId="0EB3F94C" w14:textId="77777777" w:rsidR="005F5EA3" w:rsidRPr="0073389C" w:rsidRDefault="005F5EA3" w:rsidP="009D7F63">
      <w:pPr>
        <w:autoSpaceDE w:val="0"/>
        <w:autoSpaceDN w:val="0"/>
        <w:adjustRightInd w:val="0"/>
        <w:spacing w:before="120" w:after="120" w:line="288" w:lineRule="auto"/>
        <w:jc w:val="both"/>
      </w:pPr>
    </w:p>
    <w:p w14:paraId="7A55D386" w14:textId="77777777"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b/>
        </w:rPr>
      </w:pPr>
      <w:r w:rsidRPr="0073389C">
        <w:rPr>
          <w:b/>
        </w:rPr>
        <w:t>Pravidlá uplatňujúce sa pri zadávaní zákaziek zadávaných vnútorným obstarávaním</w:t>
      </w:r>
    </w:p>
    <w:p w14:paraId="7A55D387" w14:textId="20A4BF52" w:rsidR="009D7F63" w:rsidRPr="0073389C" w:rsidRDefault="00312317" w:rsidP="009D7F63">
      <w:pPr>
        <w:autoSpaceDE w:val="0"/>
        <w:autoSpaceDN w:val="0"/>
        <w:adjustRightInd w:val="0"/>
        <w:spacing w:before="120" w:after="120" w:line="288" w:lineRule="auto"/>
        <w:jc w:val="both"/>
      </w:pPr>
      <w:r w:rsidRPr="00312317">
        <w:t xml:space="preserve">Pravidlá upravujúce možnosť zadania zákazky vnútorným </w:t>
      </w:r>
      <w:r w:rsidR="009D7F63" w:rsidRPr="0073389C">
        <w:t>obstarávan</w:t>
      </w:r>
      <w:r>
        <w:t>ím</w:t>
      </w:r>
      <w:r w:rsidR="009D7F63" w:rsidRPr="0073389C">
        <w:t xml:space="preserve"> (</w:t>
      </w:r>
      <w:r>
        <w:t xml:space="preserve">tzv. </w:t>
      </w:r>
      <w:r w:rsidR="009D7F63" w:rsidRPr="0073389C">
        <w:t xml:space="preserve">„in-house </w:t>
      </w:r>
      <w:r>
        <w:t>zákazky</w:t>
      </w:r>
      <w:r w:rsidR="009D7F63" w:rsidRPr="0073389C">
        <w:t xml:space="preserve">“) </w:t>
      </w:r>
      <w:r w:rsidRPr="00312317">
        <w:t xml:space="preserve">sú upravené v § 1 ods. 4 resp. v § 1 ods. </w:t>
      </w:r>
      <w:r w:rsidR="00BE69D2">
        <w:t>11</w:t>
      </w:r>
      <w:r w:rsidRPr="00312317">
        <w:t xml:space="preserve"> a v MP CKO č. 12 k zadávaniu zákaziek nespadajúcich pod zákon o verejnom obstarávaní.</w:t>
      </w:r>
    </w:p>
    <w:p w14:paraId="7A55D388" w14:textId="3F06E155" w:rsidR="009D7F63" w:rsidRPr="0073389C" w:rsidRDefault="009D7F63" w:rsidP="009D7F63">
      <w:pPr>
        <w:autoSpaceDE w:val="0"/>
        <w:autoSpaceDN w:val="0"/>
        <w:adjustRightInd w:val="0"/>
        <w:spacing w:before="120" w:after="120" w:line="288" w:lineRule="auto"/>
        <w:jc w:val="both"/>
      </w:pPr>
      <w:r w:rsidRPr="0073389C">
        <w:lastRenderedPageBreak/>
        <w:t xml:space="preserve">Pokiaľ verejný obstarávateľ </w:t>
      </w:r>
      <w:r w:rsidR="00312317">
        <w:t>zadá</w:t>
      </w:r>
      <w:r w:rsidR="00A62A29" w:rsidRPr="0073389C">
        <w:t xml:space="preserve"> </w:t>
      </w:r>
      <w:r w:rsidRPr="0073389C">
        <w:t>zákazk</w:t>
      </w:r>
      <w:r w:rsidR="00312317">
        <w:t>u</w:t>
      </w:r>
      <w:r w:rsidRPr="0073389C">
        <w:t xml:space="preserve"> s peňažným plnením (za odplatu) </w:t>
      </w:r>
      <w:r w:rsidR="00312317" w:rsidRPr="00312317">
        <w:t>právnickej osobe v súlade s §</w:t>
      </w:r>
      <w:r w:rsidR="00BE69D2">
        <w:t xml:space="preserve"> </w:t>
      </w:r>
      <w:r w:rsidR="00312317" w:rsidRPr="00312317">
        <w:t xml:space="preserve">1 ods. 4  ZVO </w:t>
      </w:r>
      <w:r w:rsidRPr="0073389C">
        <w:t xml:space="preserve">je pre posúdenie možnosti neaplikovania ZVO potrebné </w:t>
      </w:r>
      <w:r w:rsidRPr="001F7F84">
        <w:rPr>
          <w:b/>
        </w:rPr>
        <w:t>kumulatívne</w:t>
      </w:r>
      <w:r w:rsidRPr="0073389C">
        <w:t xml:space="preserve"> splniť nasledovné podmienky:</w:t>
      </w:r>
    </w:p>
    <w:p w14:paraId="7A55D389" w14:textId="32B805F7"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312317">
        <w:t>verejný obstarávateľ vykonáva nad právnickou osobou kontrolu obdobnú kontrole, akú vykonáva nad vlastnými organizačnými zložkami</w:t>
      </w:r>
      <w:r w:rsidR="009D7F63" w:rsidRPr="0073389C">
        <w:t>,</w:t>
      </w:r>
    </w:p>
    <w:p w14:paraId="7A55D38A" w14:textId="387C0F48"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312317">
        <w:t>viac ako 80% činností kontrolovanej právnickej osoby sa vykonáva pri plnení úloh, ktorými ju poveril kontrolujúci verejný obstarávateľ alebo iné právnické osoby kontrolované týmto verejným obstarávateľom</w:t>
      </w:r>
      <w:r w:rsidR="009D7F63" w:rsidRPr="0073389C">
        <w:t>,</w:t>
      </w:r>
    </w:p>
    <w:p w14:paraId="7A55D38B" w14:textId="0393E2FA"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312317">
        <w:t>v kontrolovanej právnickej osobe nie je žiadna priama účasť súkromného kapitálu</w:t>
      </w:r>
      <w:r>
        <w:t>.</w:t>
      </w:r>
    </w:p>
    <w:p w14:paraId="4E7AF769" w14:textId="41A996C1" w:rsidR="00312317" w:rsidRPr="001F7F84" w:rsidRDefault="00312317" w:rsidP="00312317">
      <w:pPr>
        <w:autoSpaceDE w:val="0"/>
        <w:autoSpaceDN w:val="0"/>
        <w:adjustRightInd w:val="0"/>
        <w:spacing w:before="120" w:after="120" w:line="288" w:lineRule="auto"/>
        <w:jc w:val="both"/>
        <w:rPr>
          <w:rFonts w:cs="Arial"/>
          <w:szCs w:val="19"/>
        </w:rPr>
      </w:pPr>
      <w:r w:rsidRPr="001F7F84">
        <w:rPr>
          <w:rFonts w:cs="Arial"/>
          <w:szCs w:val="19"/>
        </w:rPr>
        <w:t>Pokiaľ verejný obstarávateľ zadá zákazku s peňažným plnením (za odplatu) právnickej osobe v súlade s § 1 ods. 8  ZVO je pre možnos</w:t>
      </w:r>
      <w:r w:rsidR="00280BB0">
        <w:rPr>
          <w:rFonts w:cs="Arial"/>
          <w:szCs w:val="19"/>
        </w:rPr>
        <w:t>ť</w:t>
      </w:r>
      <w:r w:rsidRPr="001F7F84">
        <w:rPr>
          <w:rFonts w:cs="Arial"/>
          <w:szCs w:val="19"/>
        </w:rPr>
        <w:t xml:space="preserve"> neaplikovania ZVO potrebné </w:t>
      </w:r>
      <w:r w:rsidRPr="001F7F84">
        <w:rPr>
          <w:rFonts w:cs="Arial"/>
          <w:b/>
          <w:szCs w:val="19"/>
        </w:rPr>
        <w:t>kumulatívne</w:t>
      </w:r>
      <w:r w:rsidRPr="001F7F84">
        <w:rPr>
          <w:rFonts w:cs="Arial"/>
          <w:szCs w:val="19"/>
        </w:rPr>
        <w:t xml:space="preserve"> splniť nasledovné podmienky:</w:t>
      </w:r>
    </w:p>
    <w:p w14:paraId="5E72460B" w14:textId="77777777" w:rsidR="00312317" w:rsidRPr="001F7F84" w:rsidRDefault="00312317" w:rsidP="005B7173">
      <w:pPr>
        <w:pStyle w:val="Odsekzoznamu"/>
        <w:numPr>
          <w:ilvl w:val="0"/>
          <w:numId w:val="102"/>
        </w:numPr>
        <w:autoSpaceDE w:val="0"/>
        <w:autoSpaceDN w:val="0"/>
        <w:adjustRightInd w:val="0"/>
        <w:spacing w:before="120" w:after="120" w:line="288" w:lineRule="auto"/>
        <w:ind w:left="567"/>
        <w:contextualSpacing w:val="0"/>
        <w:jc w:val="both"/>
        <w:rPr>
          <w:rFonts w:cs="Arial"/>
          <w:szCs w:val="19"/>
        </w:rPr>
      </w:pPr>
      <w:r w:rsidRPr="001F7F84">
        <w:rPr>
          <w:rFonts w:cs="Arial"/>
          <w:szCs w:val="19"/>
        </w:rPr>
        <w:t xml:space="preserve">verejný obstarávateľ vykonáva spoločne s inými verejnými obstarávateľmi kontrolu nad touto právnickou osobou, ktorá je obdobná kontrole, akú vykonávajú nad vlastnými organizačnými zložkami,  </w:t>
      </w:r>
    </w:p>
    <w:p w14:paraId="00CC456C" w14:textId="77777777" w:rsidR="00312317" w:rsidRPr="00312317" w:rsidRDefault="00312317" w:rsidP="005B7173">
      <w:pPr>
        <w:pStyle w:val="Odsekzoznamu"/>
        <w:numPr>
          <w:ilvl w:val="0"/>
          <w:numId w:val="102"/>
        </w:numPr>
        <w:autoSpaceDE w:val="0"/>
        <w:autoSpaceDN w:val="0"/>
        <w:adjustRightInd w:val="0"/>
        <w:spacing w:before="120" w:after="120" w:line="288" w:lineRule="auto"/>
        <w:ind w:left="567"/>
        <w:contextualSpacing w:val="0"/>
        <w:jc w:val="both"/>
      </w:pPr>
      <w:r w:rsidRPr="001F7F84">
        <w:rPr>
          <w:rFonts w:cs="Arial"/>
          <w:szCs w:val="19"/>
        </w:rPr>
        <w:t>viac ako 80% činností danej právnickej osoby sa vykonáva pri plnení úloh, ktorými ju poverili kontrolujúci verejní obstarávatelia alebo iné právnické osoby kontrolované tými istými verejnými obstarávateľmi a</w:t>
      </w:r>
    </w:p>
    <w:p w14:paraId="4389F38C" w14:textId="378FE074" w:rsidR="00312317" w:rsidRDefault="00312317" w:rsidP="005B7173">
      <w:pPr>
        <w:pStyle w:val="Odsekzoznamu"/>
        <w:numPr>
          <w:ilvl w:val="0"/>
          <w:numId w:val="102"/>
        </w:numPr>
        <w:autoSpaceDE w:val="0"/>
        <w:autoSpaceDN w:val="0"/>
        <w:adjustRightInd w:val="0"/>
        <w:spacing w:before="120" w:after="120" w:line="288" w:lineRule="auto"/>
        <w:ind w:left="567"/>
        <w:contextualSpacing w:val="0"/>
        <w:jc w:val="both"/>
      </w:pPr>
      <w:r w:rsidRPr="001F7F84">
        <w:rPr>
          <w:rFonts w:cs="Arial"/>
          <w:szCs w:val="19"/>
        </w:rPr>
        <w:t>v kontrolovanej právnickej osobe nie je žiadna priama účasť súkromného kapitálu.</w:t>
      </w:r>
    </w:p>
    <w:p w14:paraId="7A55D38D" w14:textId="3CD34855" w:rsidR="009D7F63" w:rsidRPr="0073389C" w:rsidRDefault="009D7F63" w:rsidP="009D7F63">
      <w:pPr>
        <w:autoSpaceDE w:val="0"/>
        <w:autoSpaceDN w:val="0"/>
        <w:adjustRightInd w:val="0"/>
        <w:spacing w:before="120" w:after="120" w:line="288" w:lineRule="auto"/>
        <w:jc w:val="both"/>
      </w:pPr>
      <w:r w:rsidRPr="0073389C">
        <w:t>Splnenie uvedených podmienok je potrebné posudzovať podľa pokynov a pravidiel, stanovených v</w:t>
      </w:r>
      <w:r w:rsidR="00BE69D2">
        <w:t xml:space="preserve"> §1 ods. 4 až 11 ZVO a v</w:t>
      </w:r>
      <w:r w:rsidRPr="0073389C">
        <w:t> metodickom pokyne CKO č. 12</w:t>
      </w:r>
      <w:r w:rsidR="00A62A29">
        <w:t xml:space="preserve"> </w:t>
      </w:r>
      <w:r w:rsidR="00A62A29" w:rsidRPr="00A62A29">
        <w:t>k zadávaniu zákaziek nespadajúcich pod zákon o verejnom obstarávaní</w:t>
      </w:r>
      <w:r w:rsidRPr="0073389C">
        <w:t xml:space="preserve">. </w:t>
      </w:r>
    </w:p>
    <w:p w14:paraId="7A55D38E" w14:textId="6A176D0C"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w:t>
      </w:r>
      <w:r w:rsidR="00312317">
        <w:t xml:space="preserve">neexistencie priamej účasti súkromného kapitálu v kontrolovanej osobe </w:t>
      </w:r>
      <w:r w:rsidR="00A62A29">
        <w:t xml:space="preserve"> </w:t>
      </w:r>
      <w:r w:rsidRPr="0073389C">
        <w:t>podľa kapitoly 4.1.</w:t>
      </w:r>
      <w:r w:rsidR="00312317">
        <w:t>3</w:t>
      </w:r>
      <w:r w:rsidR="00312317" w:rsidRPr="0073389C">
        <w:t xml:space="preserve"> </w:t>
      </w:r>
      <w:r w:rsidRPr="0073389C">
        <w:t xml:space="preserve">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14:paraId="7A55D38F" w14:textId="1BB8CD67" w:rsidR="009D7F63" w:rsidRPr="0073389C" w:rsidRDefault="009D7F63"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14:paraId="7A55D390" w14:textId="22094F0B" w:rsidR="009D7F63" w:rsidRPr="0073389C" w:rsidRDefault="009D7F63"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pPr>
      <w:r w:rsidRPr="0073389C">
        <w:t>v rámci každej monitorovacej správy v rámci realizácie projektu a ŽOP predloží prijímateľ čestné vyhlásenie o tom, že nenastala skutočnosť podľa bodu a</w:t>
      </w:r>
      <w:r w:rsidR="00280BB0">
        <w:t>.</w:t>
      </w:r>
      <w:r w:rsidRPr="0073389C">
        <w:t>,</w:t>
      </w:r>
    </w:p>
    <w:p w14:paraId="7A55D391" w14:textId="14D677F5" w:rsidR="009D7F63" w:rsidRDefault="001874BF"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14:paraId="3D1EE8FA" w14:textId="77777777" w:rsidR="005F5EA3" w:rsidRPr="0073389C" w:rsidRDefault="005F5EA3" w:rsidP="005F5EA3">
      <w:pPr>
        <w:pStyle w:val="Odsekzoznamu"/>
        <w:tabs>
          <w:tab w:val="left" w:pos="284"/>
        </w:tabs>
        <w:autoSpaceDE w:val="0"/>
        <w:autoSpaceDN w:val="0"/>
        <w:adjustRightInd w:val="0"/>
        <w:spacing w:before="120" w:after="120" w:line="288" w:lineRule="auto"/>
        <w:ind w:left="567"/>
        <w:contextualSpacing w:val="0"/>
        <w:jc w:val="both"/>
      </w:pPr>
    </w:p>
    <w:p w14:paraId="7A55D392" w14:textId="77777777"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b/>
        </w:rPr>
      </w:pPr>
      <w:r w:rsidRPr="0073389C">
        <w:rPr>
          <w:b/>
        </w:rPr>
        <w:t>Pravidlá uplatňujúce sa pri zadávaní zákaziek na základe horizontálnej spolupráce</w:t>
      </w:r>
    </w:p>
    <w:p w14:paraId="7A55D393" w14:textId="77777777" w:rsidR="009D7F63" w:rsidRPr="0073389C" w:rsidRDefault="009D7F63" w:rsidP="009D7F63">
      <w:pPr>
        <w:autoSpaceDE w:val="0"/>
        <w:autoSpaceDN w:val="0"/>
        <w:adjustRightInd w:val="0"/>
        <w:spacing w:before="120" w:after="120" w:line="288" w:lineRule="auto"/>
        <w:jc w:val="both"/>
      </w:pPr>
      <w:r w:rsidRPr="0073389C">
        <w:t>V rámci tohto typu spolupráce medzi verejnými obstarávateľmi je pre neaplikovanie postupov a pravidiel ZVO pri uzavretí vzájomnej zmluvy potrebné kumulatívne splniť tieto podmienky:</w:t>
      </w:r>
    </w:p>
    <w:p w14:paraId="7A55D394" w14:textId="77777777"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14:paraId="7A55D395" w14:textId="77777777"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14:paraId="7A55D396" w14:textId="77777777"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14:paraId="7A55D397" w14:textId="22AA1A26" w:rsidR="005F5EA3" w:rsidRDefault="009D7F63" w:rsidP="009D7F63">
      <w:pPr>
        <w:autoSpaceDE w:val="0"/>
        <w:autoSpaceDN w:val="0"/>
        <w:adjustRightInd w:val="0"/>
        <w:spacing w:before="120" w:after="120" w:line="288" w:lineRule="auto"/>
        <w:jc w:val="both"/>
      </w:pPr>
      <w:r w:rsidRPr="0073389C">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14:paraId="174438CD" w14:textId="77777777" w:rsidR="005F5EA3" w:rsidRPr="0073389C" w:rsidRDefault="005F5EA3" w:rsidP="009D7F63">
      <w:pPr>
        <w:autoSpaceDE w:val="0"/>
        <w:autoSpaceDN w:val="0"/>
        <w:adjustRightInd w:val="0"/>
        <w:spacing w:before="120" w:after="120" w:line="288" w:lineRule="auto"/>
        <w:jc w:val="both"/>
      </w:pPr>
    </w:p>
    <w:p w14:paraId="7A55D398" w14:textId="02C49F31"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b/>
        </w:rPr>
      </w:pPr>
      <w:r w:rsidRPr="0073389C">
        <w:rPr>
          <w:b/>
        </w:rPr>
        <w:t xml:space="preserve">Pravidlá pre predkladanie dokumentácie a postup poskytovateľa pri výkone </w:t>
      </w:r>
      <w:r w:rsidR="005F5EA3">
        <w:rPr>
          <w:b/>
        </w:rPr>
        <w:t xml:space="preserve">finančnej </w:t>
      </w:r>
      <w:r w:rsidRPr="0073389C">
        <w:rPr>
          <w:b/>
        </w:rPr>
        <w:t>kontroly „in-house“ zákaziek a horizontálnych zákaziek</w:t>
      </w:r>
    </w:p>
    <w:p w14:paraId="7A55D399" w14:textId="51B87783"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w:t>
      </w:r>
      <w:r w:rsidR="005F5EA3">
        <w:t xml:space="preserve">finančnú </w:t>
      </w:r>
      <w:r w:rsidR="00367E6F" w:rsidRPr="00367E6F">
        <w:t xml:space="preserve">kontrolu VO zákazky po vykonaní prieskumu trhu, v ktorých ponuka úspešného uchádzača je rovná alebo vyššia ako </w:t>
      </w:r>
      <w:r w:rsidR="004A5C0C">
        <w:t>1</w:t>
      </w:r>
      <w:r w:rsidR="00367E6F" w:rsidRPr="00367E6F">
        <w:t xml:space="preserve">5 000 EUR bez DPH. Zákazky s touto hodnotou sa predkladajú na </w:t>
      </w:r>
      <w:r w:rsidR="005F5EA3">
        <w:t>finančnú</w:t>
      </w:r>
      <w:r w:rsidR="00367E6F" w:rsidRPr="00367E6F">
        <w:t xml:space="preserve"> kontrolu </w:t>
      </w:r>
      <w:r w:rsidR="00367E6F" w:rsidRPr="00367E6F">
        <w:rPr>
          <w:b/>
        </w:rPr>
        <w:t>pred podpisom zmluvy</w:t>
      </w:r>
      <w:r w:rsidR="00367E6F" w:rsidRPr="00367E6F">
        <w:t xml:space="preserve"> s úspešným uchádzačom analogicky k druhej ex-ante kontrole a</w:t>
      </w:r>
      <w:r w:rsidR="004A5C0C">
        <w:t xml:space="preserve"> následne </w:t>
      </w:r>
      <w:r w:rsidR="00367E6F" w:rsidRPr="00367E6F">
        <w:rPr>
          <w:b/>
        </w:rPr>
        <w:t>po podpise zmluvy</w:t>
      </w:r>
      <w:r w:rsidR="00367E6F" w:rsidRPr="00367E6F">
        <w:t xml:space="preserve"> analogicky k následnej ex-post kontrole. Ak ponuka úspešného uchádzača je nižšia ako </w:t>
      </w:r>
      <w:r w:rsidR="004A5C0C">
        <w:t>1</w:t>
      </w:r>
      <w:r w:rsidR="00367E6F" w:rsidRPr="00367E6F">
        <w:t xml:space="preserve">5 000 EUR bez DPH, prijímateľ takúto zákazku predkladá na </w:t>
      </w:r>
      <w:r w:rsidR="005F5EA3">
        <w:t>finančnú</w:t>
      </w:r>
      <w:r w:rsidR="00367E6F" w:rsidRPr="00367E6F">
        <w:t xml:space="preserve"> kontrolu VO až po podpise zmluvy s úspešným uchádzačom analogicky k postupu pri štandardnej ex-post kontrole.</w:t>
      </w:r>
      <w:r w:rsidRPr="0073389C">
        <w:t xml:space="preserve">  </w:t>
      </w:r>
    </w:p>
    <w:p w14:paraId="7A55D39A" w14:textId="77777777"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14:paraId="7A55D39B" w14:textId="77777777"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zdôvodnenie zadávania zákazky formou in-house zákazky alebo horizontálnej zákazky,</w:t>
      </w:r>
    </w:p>
    <w:p w14:paraId="7A55D39C" w14:textId="346E16A8"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návrh zmluvy (v prípade ex-ante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14:paraId="7A55D39D" w14:textId="1FBF4785"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w:t>
      </w:r>
      <w:r w:rsidR="00312317">
        <w:t>neexistenciu priamej účasti súkromného kapitálu</w:t>
      </w:r>
      <w:r w:rsidRPr="0073389C">
        <w:t xml:space="preserve"> podľa MP CKO č. 12 </w:t>
      </w:r>
      <w:r w:rsidR="00367E6F" w:rsidRPr="00367E6F">
        <w:t>k zadávaniu zákaziek nespadajúcich pod zákon o verejnom obstarávaní</w:t>
      </w:r>
      <w:r w:rsidRPr="0073389C">
        <w:t xml:space="preserve"> – napr.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 </w:t>
      </w:r>
    </w:p>
    <w:p w14:paraId="7A55D39E" w14:textId="6BBF82D4"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MP CKO č. 12 </w:t>
      </w:r>
      <w:r w:rsidR="00367E6F" w:rsidRPr="00367E6F">
        <w:t xml:space="preserve">k zadávaniu zákaziek nespadajúcich pod zákon o verejnom obstarávaní </w:t>
      </w:r>
      <w:r w:rsidRPr="0073389C">
        <w:t xml:space="preserve">– napr. zriaďovacia listina vrátane všetkých relevantných dodatkov, výpis z OR SR nie starší ako 3 mesiace ku dňu predloženia dokumentácie, výpis z centrálneho depozitára cenných papierov, </w:t>
      </w:r>
    </w:p>
    <w:p w14:paraId="7A55D39F" w14:textId="1C72DECE"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MP CKO č. 12 </w:t>
      </w:r>
      <w:r w:rsidR="00367E6F" w:rsidRPr="00367E6F">
        <w:t xml:space="preserve">k zadávaniu zákaziek nespadajúcich pod zákon o verejnom obstarávaní </w:t>
      </w:r>
      <w:r w:rsidRPr="0073389C">
        <w:t>- napr. výročné správy, auditné správy, účtovná závierka, analytická evidencia v účtovníctve a pod. za posledné tri ukončené účtovné obdobia, alebo podnikateľský plán v prípade, že tieto doklady nie sú z dôvodu momentu vzniku subjektu dostupné,</w:t>
      </w:r>
    </w:p>
    <w:p w14:paraId="7A55D3A0" w14:textId="54FDEB43"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MP CKO č. 12 </w:t>
      </w:r>
      <w:r w:rsidR="00367E6F" w:rsidRPr="00367E6F">
        <w:t xml:space="preserve">k zadávaniu zákaziek nespadajúcich pod zákon o verejnom obstarávaní </w:t>
      </w:r>
      <w:r w:rsidRPr="0073389C">
        <w:t xml:space="preserve">(príloha č. </w:t>
      </w:r>
      <w:r w:rsidR="001A6E82" w:rsidRPr="0073389C">
        <w:t>3</w:t>
      </w:r>
      <w:r w:rsidR="001A6E82">
        <w:t>0</w:t>
      </w:r>
      <w:r w:rsidRPr="0073389C">
        <w:t xml:space="preserve">), </w:t>
      </w:r>
    </w:p>
    <w:p w14:paraId="7A55D3A1" w14:textId="2CCDBC0D"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preukázanie hospodárnosti v nadväznosti na povinnosť </w:t>
      </w:r>
      <w:r w:rsidR="00312317">
        <w:t xml:space="preserve">dodržať princíp </w:t>
      </w:r>
      <w:r w:rsidRPr="0073389C">
        <w:t>hospodárnosti vyplývajúcej zo zákona o finančnej kontrole a zo zákona o rozpočtových pravidlách,</w:t>
      </w:r>
    </w:p>
    <w:p w14:paraId="7A55D3A2" w14:textId="6BB401EE"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doklady preukazujúce splnenie podmienky uvedenej v MP CKO č. 12</w:t>
      </w:r>
      <w:r w:rsidR="00367E6F" w:rsidRPr="00367E6F">
        <w:rPr>
          <w:rFonts w:cs="Arial"/>
          <w:szCs w:val="19"/>
        </w:rPr>
        <w:t xml:space="preserve"> </w:t>
      </w:r>
      <w:r w:rsidR="00367E6F" w:rsidRPr="00367E6F">
        <w:t>k zadávaniu zákaziek nespadajúcich pod zákon o verejnom obstarávaní</w:t>
      </w:r>
      <w:r w:rsidRPr="0073389C">
        <w:t xml:space="preserve">, (najmä preukázanie reálnej spolupráce a spoločného cieľa (napr. na základe schválenej žiadosti o NFP, dohody/memoranda o spolupráci, </w:t>
      </w:r>
      <w:r w:rsidR="00765CB1" w:rsidRPr="00765CB1">
        <w:t xml:space="preserve">štatútu, zakladateľskej listiny </w:t>
      </w:r>
      <w:r w:rsidR="00765CB1">
        <w:t xml:space="preserve">a </w:t>
      </w:r>
      <w:r w:rsidRPr="0073389C">
        <w:t xml:space="preserve">pod.), preukázanie verejného záujmu (napr. preukázaním nekomerčnej povahy spolupráce, legislatívne určenými činnosťami subjektov a pod.), preukázanie nižšieho ako 20 % podielu činností na otvorenom trhu (napr. prostredníctvom dokladov uvedených v MP CKO č. 12), preukázanie výšky nákladov v zmysle MP CKO č. 12, </w:t>
      </w:r>
    </w:p>
    <w:p w14:paraId="7A55D3A3" w14:textId="6E9E5F42" w:rsidR="009D7F63" w:rsidRPr="0073389C" w:rsidRDefault="00312317"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312317">
        <w:t>ďalšiu relevantnú dokumentáciu súvisiacu s postupom zadávania in-house zákaziek a zákaziek horizontálnej spolupráce</w:t>
      </w:r>
      <w:r w:rsidR="009D7F63" w:rsidRPr="0073389C">
        <w:t>.</w:t>
      </w:r>
    </w:p>
    <w:p w14:paraId="7A55D3AD" w14:textId="0F1D3B04" w:rsidR="009D7F63" w:rsidRPr="0073389C" w:rsidRDefault="00367E6F" w:rsidP="001F7F84">
      <w:pPr>
        <w:autoSpaceDE w:val="0"/>
        <w:autoSpaceDN w:val="0"/>
        <w:adjustRightInd w:val="0"/>
        <w:spacing w:before="120" w:after="120" w:line="288" w:lineRule="auto"/>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 xml:space="preserve">výdavkov súvisiacich so zadávaním in-house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r w:rsidR="00E56F7C">
        <w:rPr>
          <w:color w:val="000000"/>
        </w:rPr>
        <w:t xml:space="preserve"> </w:t>
      </w:r>
      <w:r w:rsidR="00E56F7C" w:rsidRPr="00E56F7C">
        <w:rPr>
          <w:color w:val="000000"/>
        </w:rPr>
        <w:t>(vrátane dodávateľa „in-house“ zákazky)</w:t>
      </w:r>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in-house zákaziek a horizontálnych zákaziek musia byť nižšie ako hodnota zákazky zistená prieskumom trhu</w:t>
      </w:r>
      <w:r w:rsidR="00E56F7C">
        <w:rPr>
          <w:color w:val="000000"/>
        </w:rPr>
        <w:t>.</w:t>
      </w:r>
    </w:p>
    <w:p w14:paraId="7A55D3AE" w14:textId="7B14F7B9"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lastRenderedPageBreak/>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14:paraId="72E8B4B9" w14:textId="4EB7DA18" w:rsidR="00AF4B3F" w:rsidRPr="001F7F84" w:rsidRDefault="00AF4B3F"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1F7F84">
        <w:rPr>
          <w:b/>
          <w:i/>
        </w:rPr>
        <w:t xml:space="preserve">Dôležité upozornenie: </w:t>
      </w:r>
      <w:r w:rsidRPr="001F7F84">
        <w:t>Poskytovateľ upozorňuje prijímateľa, že v prípade „in-house“ zákaziek na stavebné práce je potrebné klásť zvýšenú pozornosť na preukázanie hospodárnosti výdavkov súvisiacich so zadávaním týchto zákaziek. Prijímateľ je povinný zabezpečiť projektantom ocenený aktuálny rozpočet stavebných prác ošetrený úradnou pečiatkou projektanta a zároveň vykonať prieskum trhu oslovením minimálne troch potenciálnych dodávateľov (vrátane dodávateľa „in-house“ zákazky).</w:t>
      </w:r>
    </w:p>
    <w:p w14:paraId="7A55D3B0" w14:textId="5840740A" w:rsidR="009D7F63" w:rsidRDefault="009D7F63" w:rsidP="009D7F63">
      <w:pPr>
        <w:autoSpaceDE w:val="0"/>
        <w:autoSpaceDN w:val="0"/>
        <w:adjustRightInd w:val="0"/>
        <w:spacing w:before="120" w:after="120" w:line="288" w:lineRule="auto"/>
        <w:jc w:val="both"/>
        <w:rPr>
          <w:color w:val="000000"/>
        </w:rPr>
      </w:pPr>
      <w:r w:rsidRPr="0073389C">
        <w:rPr>
          <w:color w:val="000000"/>
        </w:rPr>
        <w:t xml:space="preserve">Poskytovateľ postupuje pri výkone </w:t>
      </w:r>
      <w:r w:rsidR="005F5EA3">
        <w:rPr>
          <w:color w:val="000000"/>
        </w:rPr>
        <w:t>finančnej</w:t>
      </w:r>
      <w:r w:rsidRPr="0073389C">
        <w:rPr>
          <w:color w:val="000000"/>
        </w:rPr>
        <w:t xml:space="preserve"> kontroly </w:t>
      </w:r>
      <w:r w:rsidR="00B2422C">
        <w:rPr>
          <w:color w:val="000000"/>
        </w:rPr>
        <w:t xml:space="preserve">VO </w:t>
      </w:r>
      <w:r w:rsidRPr="0073389C">
        <w:rPr>
          <w:color w:val="000000"/>
        </w:rPr>
        <w:t xml:space="preserve">analogicky vo vzťahu k druhej ex-ante kontrole a k štandardnej/následnej ex-post kontrole, v závislosti od hodnoty zákazky. </w:t>
      </w:r>
    </w:p>
    <w:p w14:paraId="0BCA3135" w14:textId="77777777" w:rsidR="00765CB1" w:rsidRPr="0073389C" w:rsidRDefault="00765CB1" w:rsidP="009D7F63">
      <w:pPr>
        <w:autoSpaceDE w:val="0"/>
        <w:autoSpaceDN w:val="0"/>
        <w:adjustRightInd w:val="0"/>
        <w:spacing w:before="120" w:after="120" w:line="288" w:lineRule="auto"/>
        <w:jc w:val="both"/>
        <w:rPr>
          <w:color w:val="000000"/>
        </w:rPr>
      </w:pPr>
    </w:p>
    <w:p w14:paraId="5BA45403" w14:textId="426730DC" w:rsidR="00765CB1" w:rsidRPr="00852446" w:rsidRDefault="00765CB1" w:rsidP="005B7173">
      <w:pPr>
        <w:pStyle w:val="Odsekzoznamu"/>
        <w:numPr>
          <w:ilvl w:val="0"/>
          <w:numId w:val="116"/>
        </w:numPr>
        <w:autoSpaceDE w:val="0"/>
        <w:autoSpaceDN w:val="0"/>
        <w:adjustRightInd w:val="0"/>
        <w:spacing w:before="120" w:after="120" w:line="288" w:lineRule="auto"/>
        <w:contextualSpacing w:val="0"/>
        <w:jc w:val="both"/>
        <w:rPr>
          <w:b/>
        </w:rPr>
      </w:pPr>
      <w:r w:rsidRPr="00852446">
        <w:rPr>
          <w:b/>
        </w:rPr>
        <w:t>Pravidlá obstarávania a kontroly zákaziek zadávaných osobou, ktorej poskytne verejný obstarávateľ 50% a menej finančných prostriedkov na dodanie tovaru, uskutočnenie stavebných prác a poskytnutie služieb z NFP</w:t>
      </w:r>
    </w:p>
    <w:p w14:paraId="5BFD991F" w14:textId="13589F9A"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Na základe zákona č. 269/2018 Z. z. o zabezpečovaní kvality vysokoškolského vzdelávania a o zmene a doplnení zákona č. 343/2015 Z. z. o verejnom obstarávaní a o zmene a doplnení niektorých zákonov v znení neskorších predpisov, ktorý nadobudol účinnosť dňa 26.9.2018, boli vypustené spod pôsobnosti ZVO tie prípady, ak verejný obstarávateľ poskytne osobe, ktorá nie je verejným obstarávateľom ani obstarávateľom časť finančných prostriedkov predstavujúcich percentuálny podiel rovnaký alebo nižší ako 50 % finančných prostriedkov na dodanie tovaru, uskutočnenie stavebných prác a poskytnutie služieb.</w:t>
      </w:r>
    </w:p>
    <w:p w14:paraId="2AE81BAC"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Pokiaľ prijímateľ predloží poskytovateľovi dokumentáciu z procesu zadávania zákazky realizovaného osobou, ktorej verejný obstarávateľ poskytne 50% a menej finančných prostriedkov na dodanie tovaru, uskutočnenie stavebných prác a poskytnutie služieb z NFP, pri ktorej obstarávaní nepostupoval podľa pravidiel uvedených v tejto príručke a v  MP CKO č. 12 a porušenie týchto pravidiel malo alebo mohlo mať vplyv na výsledok zadávania zákazky, poskytovateľ postupuje analogicky podľa metodického pokynu CKO č. 5. </w:t>
      </w:r>
    </w:p>
    <w:p w14:paraId="257A4E0F"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Poskytovateľ definuje pravidlá vzťahujúce sa na obstarávanie týchto zákaziek v rámci jednotlivých výziev/vyzvaní na predkladanie žiadostí o NFP.</w:t>
      </w:r>
    </w:p>
    <w:p w14:paraId="60114E3E"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Zákazky zadávané osobami, ktorým poskytne verejný obstarávateľ 50% a menej finančných prostriedkov na dodanie tovaru, uskutočnenie stavebných prác a poskytnutie služieb z NFP sa delia na:</w:t>
      </w:r>
    </w:p>
    <w:p w14:paraId="02D23B1C" w14:textId="77777777" w:rsidR="00765CB1" w:rsidRDefault="00765CB1" w:rsidP="005B7173">
      <w:pPr>
        <w:pStyle w:val="Odsekzoznamu"/>
        <w:numPr>
          <w:ilvl w:val="0"/>
          <w:numId w:val="118"/>
        </w:numPr>
        <w:autoSpaceDE w:val="0"/>
        <w:autoSpaceDN w:val="0"/>
        <w:adjustRightInd w:val="0"/>
        <w:spacing w:before="120" w:after="120" w:line="288" w:lineRule="auto"/>
        <w:ind w:left="851"/>
        <w:jc w:val="both"/>
        <w:rPr>
          <w:color w:val="000000"/>
        </w:rPr>
      </w:pPr>
      <w:r w:rsidRPr="00852446">
        <w:rPr>
          <w:color w:val="000000"/>
        </w:rPr>
        <w:t>zákazky, ktorých hodnota bez DPH sa rovná, alebo presahuje 100 000 eur (ďalej len „</w:t>
      </w:r>
      <w:r w:rsidRPr="00852446">
        <w:rPr>
          <w:b/>
          <w:color w:val="000000"/>
        </w:rPr>
        <w:t>zákazky nad 100 000 eur</w:t>
      </w:r>
      <w:r w:rsidRPr="00852446">
        <w:rPr>
          <w:color w:val="000000"/>
        </w:rPr>
        <w:t>“),</w:t>
      </w:r>
    </w:p>
    <w:p w14:paraId="58FE0EA0" w14:textId="56326162" w:rsidR="00765CB1" w:rsidRPr="00765CB1" w:rsidRDefault="00765CB1" w:rsidP="005B7173">
      <w:pPr>
        <w:pStyle w:val="Odsekzoznamu"/>
        <w:numPr>
          <w:ilvl w:val="0"/>
          <w:numId w:val="118"/>
        </w:numPr>
        <w:autoSpaceDE w:val="0"/>
        <w:autoSpaceDN w:val="0"/>
        <w:adjustRightInd w:val="0"/>
        <w:spacing w:before="120" w:after="120" w:line="288" w:lineRule="auto"/>
        <w:ind w:left="851"/>
        <w:jc w:val="both"/>
        <w:rPr>
          <w:color w:val="000000"/>
        </w:rPr>
      </w:pPr>
      <w:r w:rsidRPr="00765CB1">
        <w:rPr>
          <w:color w:val="000000"/>
        </w:rPr>
        <w:t>zákazky, ktorých hodnota bez DPH je nižšia ako 100 000 eur (ďalej len „</w:t>
      </w:r>
      <w:r w:rsidRPr="00852446">
        <w:rPr>
          <w:b/>
          <w:color w:val="000000"/>
        </w:rPr>
        <w:t>zákazky do 100 000 eur</w:t>
      </w:r>
      <w:r w:rsidRPr="00765CB1">
        <w:rPr>
          <w:color w:val="000000"/>
        </w:rPr>
        <w:t>“).</w:t>
      </w:r>
    </w:p>
    <w:p w14:paraId="2583EE63"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V prípade zákaziek tohto typu nie je potrebné v osobitnom postupe určovať predpokladanú hodnotu zákazky, ale rozhodujúce je, aby zmluva, ktorá je uzatvorená  s úspešným dodávateľom, bola vo finančnom limite, ktorý je spojený s možnosťou uplatnenia postupu podľa MP CKO č. 12.</w:t>
      </w:r>
    </w:p>
    <w:p w14:paraId="515D12C5"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w:t>
      </w:r>
      <w:r w:rsidRPr="00852446">
        <w:rPr>
          <w:b/>
          <w:color w:val="000000"/>
        </w:rPr>
        <w:t>nad 100 000 eur</w:t>
      </w:r>
      <w:r w:rsidRPr="00765CB1">
        <w:rPr>
          <w:color w:val="000000"/>
        </w:rPr>
        <w:t xml:space="preserve"> musí byť plnenie založené na písomnom zmluvnom vzťahu. Dokumentáciu na kontrolu obstarávania predkladá prijímateľ pred podpisom zmluvy s úspešným uchádzačom na ex ante kontrolu (analogicky k pravidlám týkajúcim sa v tejto Príručke druhej ex ante kontroly) a po podpise zmluvy s úspešným uchádzačom (analogicky k pravidlám týkajúcim sa v tejto Príručke následnej ex post kontroly).</w:t>
      </w:r>
    </w:p>
    <w:p w14:paraId="7AA6025A"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w:t>
      </w:r>
      <w:r w:rsidRPr="00852446">
        <w:rPr>
          <w:b/>
          <w:color w:val="000000"/>
        </w:rPr>
        <w:t>do 100 000 eur</w:t>
      </w:r>
      <w:r w:rsidRPr="00765CB1">
        <w:rPr>
          <w:color w:val="000000"/>
        </w:rPr>
        <w:t xml:space="preserve"> nie je povinnosťou uzavrieť písomnú zmluvu, prijímateľ môže predložiť aj objednávku, ktorá v tomto prípade pre potreby finančnej kontroly obstarávania nahrádza písomný zmluvný vzťah. Dokumentáciu na kontrolu obstarávania predkladá prijímateľ po podpise zmluvy s úspešným dodávateľom (analogicky k pravidlám týkajúcim sa v tejto Príručke štandardnej ex post kontroly).</w:t>
      </w:r>
    </w:p>
    <w:p w14:paraId="4DB54163" w14:textId="77777777" w:rsidR="00765CB1" w:rsidRPr="00852446" w:rsidRDefault="00765CB1"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852446">
        <w:rPr>
          <w:b/>
          <w:i/>
        </w:rPr>
        <w:t xml:space="preserve">Dôležité upozornenie: </w:t>
      </w:r>
      <w:r w:rsidRPr="00852446">
        <w:t xml:space="preserve">Medzi minimálne povinné náležitosti objednávky, tak aby táto spĺňala minimálne náležitosti písomného zmluvného vzťahu patrí najmä: dátum jej vyhotovenia, kompletné a správne identifikačné údaje objednávateľa a dodávateľa (t. j.  obchodné meno/ názov, IČO, adresu sídla, príp. kontaktné miesta), jednoznačnú špecifikáciu predmetu zákazky,  dohodnutú cenu (bez DPH, výška DPH a </w:t>
      </w:r>
      <w:r w:rsidRPr="00852446">
        <w:lastRenderedPageBreak/>
        <w:t>cena s DPH; v prípade, že dodávateľ nie je platca DPH, uvedie sa konečná cena), lehotu a miesto plnenia,  kód projektu v ITMS 2014+ (ak relevantné),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p>
    <w:p w14:paraId="3D9A5532" w14:textId="77777777" w:rsidR="00765CB1" w:rsidRPr="00765CB1" w:rsidRDefault="00765CB1" w:rsidP="00765CB1">
      <w:pPr>
        <w:autoSpaceDE w:val="0"/>
        <w:autoSpaceDN w:val="0"/>
        <w:adjustRightInd w:val="0"/>
        <w:spacing w:before="120" w:after="120" w:line="288" w:lineRule="auto"/>
        <w:jc w:val="both"/>
        <w:rPr>
          <w:color w:val="000000"/>
        </w:rPr>
      </w:pPr>
      <w:r w:rsidRPr="00852446">
        <w:rPr>
          <w:b/>
          <w:i/>
          <w:color w:val="FF0000"/>
        </w:rPr>
        <w:t>Povinnosť prijímateľa:</w:t>
      </w:r>
      <w:r w:rsidRPr="00765CB1">
        <w:rPr>
          <w:color w:val="000000"/>
        </w:rPr>
        <w:t xml:space="preserve"> Prijímateľ je povinný pri výbere úspešného dodávateľa zabezpečiť dodržiavanie nasledujúcich princípov, ktorými sú:</w:t>
      </w:r>
    </w:p>
    <w:p w14:paraId="0802AFB2" w14:textId="77777777" w:rsid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852446">
        <w:rPr>
          <w:color w:val="000000"/>
        </w:rPr>
        <w:t>rovnaké zaobchádzanie a nediskriminácia hospodárskych subjektov,</w:t>
      </w:r>
    </w:p>
    <w:p w14:paraId="2509B2AA" w14:textId="77777777" w:rsid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765CB1">
        <w:rPr>
          <w:color w:val="000000"/>
        </w:rPr>
        <w:t>transparentnosť, vrátane vylúčenia konfliktu záujmov,</w:t>
      </w:r>
    </w:p>
    <w:p w14:paraId="33171898" w14:textId="4DF924E1" w:rsid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765CB1">
        <w:rPr>
          <w:color w:val="000000"/>
        </w:rPr>
        <w:t>hospodárnosť a</w:t>
      </w:r>
      <w:r>
        <w:rPr>
          <w:color w:val="000000"/>
        </w:rPr>
        <w:t> </w:t>
      </w:r>
      <w:r w:rsidRPr="00765CB1">
        <w:rPr>
          <w:color w:val="000000"/>
        </w:rPr>
        <w:t>efektívnosť</w:t>
      </w:r>
      <w:r>
        <w:rPr>
          <w:color w:val="000000"/>
        </w:rPr>
        <w:t>,</w:t>
      </w:r>
    </w:p>
    <w:p w14:paraId="37521E35" w14:textId="18175085" w:rsidR="00765CB1" w:rsidRP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765CB1">
        <w:rPr>
          <w:color w:val="000000"/>
        </w:rPr>
        <w:t>proporcionalita.</w:t>
      </w:r>
    </w:p>
    <w:p w14:paraId="645D9D4F" w14:textId="77777777" w:rsidR="00765CB1" w:rsidRPr="00765CB1" w:rsidRDefault="00765CB1" w:rsidP="00765CB1">
      <w:pPr>
        <w:autoSpaceDE w:val="0"/>
        <w:autoSpaceDN w:val="0"/>
        <w:adjustRightInd w:val="0"/>
        <w:spacing w:before="120" w:after="120" w:line="288" w:lineRule="auto"/>
        <w:jc w:val="both"/>
        <w:rPr>
          <w:color w:val="000000"/>
        </w:rPr>
      </w:pPr>
    </w:p>
    <w:p w14:paraId="7668D988"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 obstarávaní zákaziek tohto typu je prijímateľ povinný vykonať prieskum trhu, ktorého pravidlá sú upravené nižšie v závislosti od hodnoty zákazky.</w:t>
      </w:r>
    </w:p>
    <w:p w14:paraId="2F6E1D95" w14:textId="77777777" w:rsidR="00765CB1" w:rsidRPr="00765CB1" w:rsidRDefault="00765CB1" w:rsidP="00765CB1">
      <w:pPr>
        <w:autoSpaceDE w:val="0"/>
        <w:autoSpaceDN w:val="0"/>
        <w:adjustRightInd w:val="0"/>
        <w:spacing w:before="120" w:after="120" w:line="288" w:lineRule="auto"/>
        <w:jc w:val="both"/>
        <w:rPr>
          <w:color w:val="000000"/>
        </w:rPr>
      </w:pPr>
    </w:p>
    <w:p w14:paraId="2E71BB9D"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Prijímateľ vo výzve na predkladanie ponúk:</w:t>
      </w:r>
    </w:p>
    <w:p w14:paraId="1A395936"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852446">
        <w:rPr>
          <w:color w:val="000000"/>
        </w:rPr>
        <w:t xml:space="preserve">uvedie presnú identifikáciu prijímateľa, ktorý zadáva zákazku, </w:t>
      </w:r>
    </w:p>
    <w:p w14:paraId="5E13A9CB"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 xml:space="preserve">jednoznačne, jasne a určito vymedzí celý predmet  zákazky (presne stanoví špecifikáciu tovaru alebo poskytovaných služieb, popíše parametre tovaru/poskytovaných služieb; pri stavebných prácach vymedzí položkovite materiál, uvedie mernú jednotku, množstvo, uvedie požadovaný rozsah prác atď.), určí lehotu a miesto dodania predmetu zákazky; </w:t>
      </w:r>
    </w:p>
    <w:p w14:paraId="27AD6530"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určí technické požiadavky v opise predmetu zákazky. V prípade, ak technické požiadavky v opise predmetu zákazky odkazujú na konkrétny produkt a ak by tým dochádzalo k znevýhodneniu alebo k vylúčeniu určitých záujemcov alebo tovarov, musí byť opis zákazky v tejto časti doplnený slovami „alebo ekvivalentný“ (pozn. uvedené pravidlo platí iba pre zákazky nad 100 000 eur, nakoľko výzvy</w:t>
      </w:r>
      <w:r w:rsidRPr="009541EB">
        <w:rPr>
          <w:color w:val="000000"/>
        </w:rPr>
        <w:t xml:space="preserve"> na predkladanie ponúk v prípade týchto zákaziek sú zverejňované);</w:t>
      </w:r>
    </w:p>
    <w:p w14:paraId="34776DA6"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vyžaduje od potenciálnych dodávateľov doklad o oprávnení dodávať tovar, uskutočňovať stavebné práce alebo poskytovať službu v rozsahu, ktorý zodpovedá predmetu  zákazky iba v prípade, ak nie je oprávnený použiť údaje z informačných systémov verejnej správy podľa osobitného predpisu;</w:t>
      </w:r>
    </w:p>
    <w:p w14:paraId="1775F00C" w14:textId="64B64162" w:rsidR="00765CB1" w:rsidRP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môže požadovať na preukázanie podmienok účasti týkajúcich sa finančného a ekonomického postavenia a technickej spôsobilosti alebo odbornej spôsobilosti predloženie dokladov, a to najmä:</w:t>
      </w:r>
    </w:p>
    <w:p w14:paraId="2286AFFD" w14:textId="60B02995" w:rsidR="00765CB1" w:rsidRPr="00852446"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852446">
        <w:rPr>
          <w:color w:val="000000"/>
        </w:rPr>
        <w:t>prehľad o celkovom obrate a ak je to vhodné, prehľad o dosiahnutom obrate                    v oblasti, ktorej sa predmet  zákazky alebo koncesie týka, najviac za posledné tri hospodárske roky,</w:t>
      </w:r>
    </w:p>
    <w:p w14:paraId="72FE47C7" w14:textId="77777777" w:rsidR="00765CB1" w:rsidRDefault="00765CB1" w:rsidP="005B7173">
      <w:pPr>
        <w:pStyle w:val="Odsekzoznamu"/>
        <w:numPr>
          <w:ilvl w:val="0"/>
          <w:numId w:val="122"/>
        </w:numPr>
        <w:autoSpaceDE w:val="0"/>
        <w:autoSpaceDN w:val="0"/>
        <w:adjustRightInd w:val="0"/>
        <w:spacing w:before="120" w:after="120" w:line="288" w:lineRule="auto"/>
        <w:ind w:left="1418"/>
        <w:jc w:val="both"/>
        <w:rPr>
          <w:color w:val="000000"/>
        </w:rPr>
      </w:pPr>
      <w:r w:rsidRPr="00852446">
        <w:rPr>
          <w:color w:val="000000"/>
        </w:rPr>
        <w:t>požiadavka na výšku obratu za hospodársky rok nesmie presiahnuť dvojnásobok hodnoty danej položky v rozpočte projektu, vypočítanú na obdobie 12 mesiacov, ak je trvanie zmluvy dlhšie ako 12 mesiacov,</w:t>
      </w:r>
    </w:p>
    <w:p w14:paraId="595604EA" w14:textId="77777777" w:rsidR="00765CB1" w:rsidRDefault="00765CB1" w:rsidP="005B7173">
      <w:pPr>
        <w:pStyle w:val="Odsekzoznamu"/>
        <w:numPr>
          <w:ilvl w:val="0"/>
          <w:numId w:val="122"/>
        </w:numPr>
        <w:autoSpaceDE w:val="0"/>
        <w:autoSpaceDN w:val="0"/>
        <w:adjustRightInd w:val="0"/>
        <w:spacing w:before="120" w:after="120" w:line="288" w:lineRule="auto"/>
        <w:ind w:left="1418"/>
        <w:jc w:val="both"/>
        <w:rPr>
          <w:color w:val="000000"/>
        </w:rPr>
      </w:pPr>
      <w:r w:rsidRPr="00765CB1">
        <w:rPr>
          <w:color w:val="000000"/>
        </w:rPr>
        <w:t>požiadavka na výšku obratu za hospodársky rok nesmie presiahnuť dvojnásobok hodnoty danej položky v rozpočte projektu, ak je trvanie zmluvy kratšie ako 12 mesiacov,</w:t>
      </w:r>
    </w:p>
    <w:p w14:paraId="38287B30" w14:textId="54076BA9" w:rsidR="00765CB1" w:rsidRPr="00765CB1" w:rsidRDefault="00765CB1" w:rsidP="005B7173">
      <w:pPr>
        <w:pStyle w:val="Odsekzoznamu"/>
        <w:numPr>
          <w:ilvl w:val="0"/>
          <w:numId w:val="122"/>
        </w:numPr>
        <w:autoSpaceDE w:val="0"/>
        <w:autoSpaceDN w:val="0"/>
        <w:adjustRightInd w:val="0"/>
        <w:spacing w:before="120" w:after="120" w:line="288" w:lineRule="auto"/>
        <w:ind w:left="1418"/>
        <w:jc w:val="both"/>
        <w:rPr>
          <w:color w:val="000000"/>
        </w:rPr>
      </w:pPr>
      <w:r w:rsidRPr="00765CB1">
        <w:rPr>
          <w:color w:val="000000"/>
        </w:rPr>
        <w:t>ak prijímateľ vyžaduje obrat za viac ako jeden hospodársky rok, jeho výšku môže určiť iba súhrnne za určené obdobie;</w:t>
      </w:r>
    </w:p>
    <w:p w14:paraId="0DD8E524" w14:textId="77777777" w:rsid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852446">
        <w:rPr>
          <w:color w:val="000000"/>
        </w:rPr>
        <w:t xml:space="preserve">zoznam dodávok tovaru alebo poskytnutých služieb za predchádzajúce tri roky od vyhlásenia zákazky s uvedením cien, lehôt dodania a odberateľov; </w:t>
      </w:r>
    </w:p>
    <w:p w14:paraId="40B3BAC7" w14:textId="77777777" w:rsid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765CB1">
        <w:rPr>
          <w:color w:val="000000"/>
        </w:rPr>
        <w:t xml:space="preserve">zoznam stavebných prác uskutočnených za predchádzajúcich päť rokov od vyhlásenia zákazky s uvedením cien, miest a lehôt uskutočnenia stavebných prác; </w:t>
      </w:r>
    </w:p>
    <w:p w14:paraId="4D88292A" w14:textId="77777777" w:rsid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765CB1">
        <w:rPr>
          <w:color w:val="000000"/>
        </w:rPr>
        <w:t>ak ide o stavebné práce alebo služby, údaje o vzdelaní a odbornej praxi alebo o odbornej kvalifikácií osôb určených na plnenie zmluvy,</w:t>
      </w:r>
    </w:p>
    <w:p w14:paraId="065EFDD0" w14:textId="7BA0213F" w:rsidR="00765CB1" w:rsidRP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765CB1">
        <w:rPr>
          <w:color w:val="000000"/>
        </w:rPr>
        <w:t>údaje o strojovom, prevádzkovom alebo technickom vybavení, ktoré má uchádzač alebo záujemca k dispozícií na uskutočnenie stavebných prác alebo na poskytnutie služby</w:t>
      </w:r>
    </w:p>
    <w:p w14:paraId="5EB2D91E" w14:textId="49286ACB" w:rsidR="00765CB1" w:rsidRPr="00765CB1" w:rsidRDefault="00765CB1" w:rsidP="00852446">
      <w:pPr>
        <w:autoSpaceDE w:val="0"/>
        <w:autoSpaceDN w:val="0"/>
        <w:adjustRightInd w:val="0"/>
        <w:spacing w:before="120" w:after="120" w:line="288" w:lineRule="auto"/>
        <w:ind w:left="633"/>
        <w:jc w:val="both"/>
        <w:rPr>
          <w:color w:val="000000"/>
        </w:rPr>
      </w:pPr>
      <w:r w:rsidRPr="00765CB1">
        <w:rPr>
          <w:color w:val="000000"/>
        </w:rPr>
        <w:lastRenderedPageBreak/>
        <w:t>Potenciálny dodávateľ môže predbežne nahradiť doklady na preukázanie splnenia podmienok účasti finančného a ekonomického postavenia a technickej spôsobilosti alebo odbornej spôsobilosti čestným vyhlásením, pričom na požiadanie poskytne prijímateľovi doklady, ktoré čestným vyhlásením nahradil; potenciálny dodávateľ, ktorý bol vyhodnotený ako úspešný je povinný pred podpisom zmluvy/zadaním objednávky predložiť všetky doklady, ktoré predbežne nahradil čestným vyhlásením; potenciálny dodávateľ doručí doklady prijímateľovi do piatich pracovných dní odo dňa doručenia žiadosti, ak prijímateľ neurčil dlhšiu lehotu; ak potenciálny dodávateľ nedoručí doklady v stanovenej lehote, jeho ponuka nebude prijatá a ako úspešný bude vyhodnotený potenciálny dodávateľ, ktorý sa umiestnil ako druhý v poradí;</w:t>
      </w:r>
    </w:p>
    <w:p w14:paraId="44606A6F" w14:textId="77777777" w:rsidR="009541EB"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852446">
        <w:rPr>
          <w:color w:val="000000"/>
        </w:rPr>
        <w:t>stanoví nediskriminačné kritériá pre vyhodnotenie ponúk, ktoré súvisia s predmetom zákazky  a ich relatívnu váhu (pozn.: v prípade určenia kritéria na vyhodnotenie ponúk „najnižšia cena“, nie je potrebné uvádzať váhovosť),</w:t>
      </w:r>
    </w:p>
    <w:p w14:paraId="4092C7C4" w14:textId="77777777" w:rsidR="009541EB"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9541EB">
        <w:rPr>
          <w:color w:val="000000"/>
        </w:rPr>
        <w:t>stanoví lehotu na predkladanie ponúk, ktorá musí byť primeraná a musí zohľadniť zložitosť a charakter predmetu zákazky, čas nevyhnutne potrebný na vypracovanie a doručenie ponuky,</w:t>
      </w:r>
    </w:p>
    <w:p w14:paraId="0B4FB018" w14:textId="5A067834" w:rsidR="00765CB1" w:rsidRPr="009541EB"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9541EB">
        <w:rPr>
          <w:color w:val="000000"/>
        </w:rPr>
        <w:t>uvedie miesto a spôsob predkladania ponúk, napr. min. 2 adresy elektronickej komunikácie, na ktoré sa ponuky predkladajú;</w:t>
      </w:r>
    </w:p>
    <w:p w14:paraId="0B233348"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Ponuka potenciálneho dodávateľa musí byť predložená v slovenskom alebo českom jazyku. Ak má tento sídlo mimo územia Slovenskej republiky, doklady a dokumenty tvoriace súčasť ponuky musia byť predložené v pôvodnom jazyku a súčasne musia byť preložené do slovenského jazyka, okrem dokladov predložených v českom jazyku. </w:t>
      </w:r>
    </w:p>
    <w:p w14:paraId="60730B39"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Prijímateľ je zároveň povinný uzatvoriť zmluvu/zadať objednávku v súlade s výzvou  na predkladanie ponúk a s ponukou úspešného dodávateľa. </w:t>
      </w:r>
    </w:p>
    <w:p w14:paraId="38828125"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Prijímateľ môže zrušiť použitý postup zadávania zákazky, ak</w:t>
      </w:r>
    </w:p>
    <w:p w14:paraId="3E4FF2D5" w14:textId="77777777" w:rsidR="009541EB" w:rsidRDefault="00765CB1" w:rsidP="005B7173">
      <w:pPr>
        <w:pStyle w:val="Odsekzoznamu"/>
        <w:numPr>
          <w:ilvl w:val="0"/>
          <w:numId w:val="123"/>
        </w:numPr>
        <w:autoSpaceDE w:val="0"/>
        <w:autoSpaceDN w:val="0"/>
        <w:adjustRightInd w:val="0"/>
        <w:spacing w:before="120" w:after="120" w:line="288" w:lineRule="auto"/>
        <w:jc w:val="both"/>
        <w:rPr>
          <w:color w:val="000000"/>
        </w:rPr>
      </w:pPr>
      <w:r w:rsidRPr="00852446">
        <w:rPr>
          <w:color w:val="000000"/>
        </w:rPr>
        <w:t>ani jeden potenciálny dodávateľ nesplnil podmienky uvedené vo výzve  na predkladanie ponúk,</w:t>
      </w:r>
    </w:p>
    <w:p w14:paraId="1FCC749C" w14:textId="1C23AA80" w:rsidR="00765CB1" w:rsidRPr="009541EB" w:rsidRDefault="00765CB1" w:rsidP="005B7173">
      <w:pPr>
        <w:pStyle w:val="Odsekzoznamu"/>
        <w:numPr>
          <w:ilvl w:val="0"/>
          <w:numId w:val="123"/>
        </w:numPr>
        <w:autoSpaceDE w:val="0"/>
        <w:autoSpaceDN w:val="0"/>
        <w:adjustRightInd w:val="0"/>
        <w:spacing w:before="120" w:after="120" w:line="288" w:lineRule="auto"/>
        <w:jc w:val="both"/>
        <w:rPr>
          <w:color w:val="000000"/>
        </w:rPr>
      </w:pPr>
      <w:r w:rsidRPr="009541EB">
        <w:rPr>
          <w:color w:val="000000"/>
        </w:rPr>
        <w:t>ak sa zmenili okolnosti, za ktorých sa vyhlásilo obstarávanie (pozn. tieto okolnosti je prijímateľ povinný pomenovať a odôvodniť zrušenie postupu zadávania zákazky).</w:t>
      </w:r>
    </w:p>
    <w:p w14:paraId="01A24D6F" w14:textId="77777777" w:rsidR="00765CB1" w:rsidRPr="00765CB1" w:rsidRDefault="00765CB1" w:rsidP="00765CB1">
      <w:pPr>
        <w:autoSpaceDE w:val="0"/>
        <w:autoSpaceDN w:val="0"/>
        <w:adjustRightInd w:val="0"/>
        <w:spacing w:before="120" w:after="120" w:line="288" w:lineRule="auto"/>
        <w:jc w:val="both"/>
        <w:rPr>
          <w:color w:val="000000"/>
        </w:rPr>
      </w:pPr>
    </w:p>
    <w:p w14:paraId="4A814240"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nad 100 000 eur je lehota na výkon kontroly na ex ante kontrolu </w:t>
      </w:r>
      <w:r w:rsidRPr="00852446">
        <w:rPr>
          <w:b/>
          <w:color w:val="000000"/>
        </w:rPr>
        <w:t>20 pracovných dní</w:t>
      </w:r>
      <w:r w:rsidRPr="00765CB1">
        <w:rPr>
          <w:color w:val="000000"/>
        </w:rPr>
        <w:t xml:space="preserve">, lehota na výkon následnej ex post kontroly je </w:t>
      </w:r>
      <w:r w:rsidRPr="00852446">
        <w:rPr>
          <w:b/>
          <w:color w:val="000000"/>
        </w:rPr>
        <w:t>7 pracovných dní</w:t>
      </w:r>
      <w:r w:rsidRPr="00765CB1">
        <w:rPr>
          <w:color w:val="000000"/>
        </w:rPr>
        <w:t>.</w:t>
      </w:r>
    </w:p>
    <w:p w14:paraId="5BD765CE"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 V prípade zákaziek do 100 000 eur je lehota na výkon (štandardnej) ex post kontroly </w:t>
      </w:r>
      <w:r w:rsidRPr="00852446">
        <w:rPr>
          <w:b/>
          <w:color w:val="000000"/>
        </w:rPr>
        <w:t>15 pracovných dní</w:t>
      </w:r>
      <w:r w:rsidRPr="00765CB1">
        <w:rPr>
          <w:color w:val="000000"/>
        </w:rPr>
        <w:t>.</w:t>
      </w:r>
    </w:p>
    <w:p w14:paraId="716987A5" w14:textId="77777777" w:rsidR="00765CB1" w:rsidRPr="00765CB1" w:rsidRDefault="00765CB1" w:rsidP="00765CB1">
      <w:pPr>
        <w:autoSpaceDE w:val="0"/>
        <w:autoSpaceDN w:val="0"/>
        <w:adjustRightInd w:val="0"/>
        <w:spacing w:before="120" w:after="120" w:line="288" w:lineRule="auto"/>
        <w:jc w:val="both"/>
        <w:rPr>
          <w:color w:val="000000"/>
        </w:rPr>
      </w:pPr>
    </w:p>
    <w:p w14:paraId="7885AFC9" w14:textId="77777777" w:rsidR="00765CB1" w:rsidRPr="00852446" w:rsidRDefault="00765CB1"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852446">
        <w:rPr>
          <w:b/>
          <w:i/>
        </w:rPr>
        <w:t xml:space="preserve">Dôležité upozornenie: </w:t>
      </w:r>
      <w:r w:rsidRPr="00852446">
        <w:t>Prijímateľ nemôže „umelo“ rozdeliť predmet zákazky na samostatné časti s cieľom vyhnúť sa použitiu postupov spojených so zadávaním zákaziek nad 100 000 eur.</w:t>
      </w:r>
    </w:p>
    <w:p w14:paraId="3BB5B31F" w14:textId="77777777" w:rsidR="00765CB1" w:rsidRPr="00765CB1" w:rsidRDefault="00765CB1" w:rsidP="00765CB1">
      <w:pPr>
        <w:autoSpaceDE w:val="0"/>
        <w:autoSpaceDN w:val="0"/>
        <w:adjustRightInd w:val="0"/>
        <w:spacing w:before="120" w:after="120" w:line="288" w:lineRule="auto"/>
        <w:jc w:val="both"/>
        <w:rPr>
          <w:color w:val="000000"/>
        </w:rPr>
      </w:pPr>
    </w:p>
    <w:p w14:paraId="44A584E7" w14:textId="77777777" w:rsidR="00765CB1" w:rsidRPr="00852446" w:rsidRDefault="00765CB1" w:rsidP="00852446">
      <w:pPr>
        <w:autoSpaceDE w:val="0"/>
        <w:autoSpaceDN w:val="0"/>
        <w:adjustRightInd w:val="0"/>
        <w:spacing w:before="120" w:after="120" w:line="288" w:lineRule="auto"/>
        <w:ind w:firstLine="142"/>
        <w:jc w:val="both"/>
        <w:rPr>
          <w:b/>
          <w:color w:val="000000"/>
        </w:rPr>
      </w:pPr>
      <w:r w:rsidRPr="00852446">
        <w:rPr>
          <w:b/>
          <w:color w:val="000000"/>
        </w:rPr>
        <w:t>E.1</w:t>
      </w:r>
      <w:r w:rsidRPr="00852446">
        <w:rPr>
          <w:b/>
          <w:color w:val="000000"/>
        </w:rPr>
        <w:tab/>
        <w:t>Zákazky nad 100 000 eur</w:t>
      </w:r>
    </w:p>
    <w:p w14:paraId="73F6D7E0"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852446">
        <w:rPr>
          <w:color w:val="000000"/>
        </w:rPr>
        <w:t>Zákazky nad 100 000 eur na účely tejto kapitoly sú zákazky zadávané osobou, ktorej verejný obstarávateľ poskytne 50% a menej finančných prostriedkov z NFP na tovary, stavebné práce alebo služby. V prípade zákaziek nad 100 000 eur prijímateľ musí vykonať všetky ďalej uvedené úkony, ktoré majú zabezpečiť získanie čo najvyššieho počtu písomných ponúk na obstaranie tovarov, stavebných prác alebo služieb. Za písomnú ponuku sa považuje aj ponuka podaná elektronicky (napr. formou e-mailovej komunikácie). Súčasťou dokumentácie musia byť doklady potvrdzujúce kroky uchádzačov v súlade s podmienkami uvedenými vo výzve na predkladanie ponúk.</w:t>
      </w:r>
    </w:p>
    <w:p w14:paraId="754476AA"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Prijímateľ je povinný zverejniť výzvu na predkladanie ponúk na svojom webovom sídle/alebo inom vhodnom webovom sídle. Minimálna lehota na predkladanie ponúk je 7 pracovných dní odo dňa zverejnenia výzvy na predkladanie ponúk na webovom sídle prijímateľa v prípade zákaziek na tovary a poskytnutie služieb a minimálne 12 pracovných dní v prípade zákaziek na uskutočnenie stavebných prác. Prijímateľ je povinný zdokumentovať toto zverejnenie hodnoverným spôsobom (spravidla </w:t>
      </w:r>
      <w:r w:rsidRPr="009541EB">
        <w:rPr>
          <w:color w:val="000000"/>
        </w:rPr>
        <w:lastRenderedPageBreak/>
        <w:t xml:space="preserve">printscreen tej časti webového sídla, kde bola výzva na predkladanie ponúk zverejnená). Zadávanie tejto zákazky je realizované zverejnením výzvy na predkladanie ponúk, v rámci ktorej prijímateľ uvedie najmä náležitosti podľa kapitoly 7, ods. 11. </w:t>
      </w:r>
    </w:p>
    <w:p w14:paraId="3D81D083"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Prijímateľ je povinný v ten istý deň ako zverejní výzvu na predkladanie ponúk na svojom webovom sídle, zaslať informáciu o tomto zverejnení aj na osobitný mailový kontakt zakazkycko@vlada.gov.sk. Táto informácia bude následne zverejnená na webovom sídle www.partnerskadohoda.gov.sk</w:t>
      </w:r>
      <w:r w:rsidR="009541EB" w:rsidRPr="009541EB">
        <w:rPr>
          <w:color w:val="000000"/>
        </w:rPr>
        <w:t>.</w:t>
      </w:r>
      <w:r w:rsidRPr="009541EB">
        <w:rPr>
          <w:color w:val="000000"/>
        </w:rPr>
        <w:t xml:space="preserve"> </w:t>
      </w:r>
    </w:p>
    <w:p w14:paraId="5D8363A1"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Informácia o tomto zverejnení je tvorená štruktúrou údajov, ktoré je prijímateľ povinný dodržať, pričom ich popis tvorí prílohu tohto metodického pokynu. Túto riadne vyplnenú prílohu zasiela prijímateľ v prílohe e-mailu na e-mailový kontakt uvedený v odseku 3 tejto kapitoly. Zverejňovateľ (Úrad vlády SR) zabezpečí zverejnenie na webovom sídle www.partnerskadohoda.gov.sk  v záložke „CKO”, „Zákazky povinne zverejňované na www.partnerskadohoda.gov.sk”, pričom zákazky budú zverejňované v členení na tovary, služby a stavebné práce a najnovšie zákazky budú zverejnené ako prvé v poradí.</w:t>
      </w:r>
    </w:p>
    <w:p w14:paraId="7FC90820" w14:textId="77777777" w:rsidR="009541EB" w:rsidRDefault="009541EB"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V</w:t>
      </w:r>
      <w:r w:rsidR="00765CB1" w:rsidRPr="009541EB">
        <w:rPr>
          <w:color w:val="000000"/>
        </w:rPr>
        <w:t xml:space="preserve"> prípade, že prijímateľ v rámci tejto štruktúry údajov poskytne nepresné, chybné alebo zavádzajúce informácie, ktoré nevedú k spoľahlivému identifikovaniu predmetnej zákazky, je toto považované za nesplnenie oznamovacej povinnosti. </w:t>
      </w:r>
    </w:p>
    <w:p w14:paraId="54D10FA8"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Je dôležité, aby mal prijímateľ vždy archivovanú dokumentáciu o zaslaní tejto informácie.</w:t>
      </w:r>
    </w:p>
    <w:p w14:paraId="4E726139"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ab/>
        <w:t>V prípade, že prijímateľ nedodrží povinnosť zaslania informácie na osobitný e-mailový kontakt zakazkycko@vlada.gov.sk v ten istý deň ako zverejní výzvu na predkladanie ponúk a túto informáciu zašle neskôr (avšak v lehote na predkladanie ponúk), je povinný predĺžiť lehotu na predkladanie ponúk o dobu omeškania zaslania informácie na osobitný mailový kontakt (informácia zaslaná zverejňovateľovi už má obsahovať túto predĺženú lehotu). Toto predĺženie sa musí rovnako vykonať aj v ostatných dokumentoch, ktoré prijímateľ vypracoval za účelom vyhlásenia zadávania zákazky, najmä vo výzve na predkladanie ponúk zverejnenej na webovom sídle prijímateľa alebo inom vhodnom webovom sídle. V prípade predlžovania lehoty na prekladanie ponúk je prijímateľ povinný toto predĺženie preukázateľne oznámiť všetkým osloveným potenciálnym dodávateľom.</w:t>
      </w:r>
    </w:p>
    <w:p w14:paraId="5F83D41E"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Prijímateľ je súčasne so zverejnením výzvy na predkladanie ponúk a jej zaslaním na zverejnenie, zároveň povinný zaslať túto výzvu minimálne trom vybraným potenciálnym dodávateľom. Uvedené úkony musia byť realizované v rovnaký deň. Oslovovaní potenciálni dodávatelia 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Pokiaľ prijímateľ nedodrží povinnosť zaslať túto výzvu v tom istom dni ako o nej informuje zaslaním informácie na osobitný e-mailový kontakt zakazkycko@vlada.gov.sk, vo veci predĺženia lehoty na predkladanie ponúk postupuje obdobne ako je uvedené v bode 7 tejto podkapitoly. Oslovenie minimálne troch potenciálnych dodávateľov, ktorí sú oprávnení dodávať tovary, uskutočňovať stavebné práce alebo poskytovať služby v rozsahu predmetu zákazky neznamená, že prijímateľ musí v lehote na predkladanie ponúk obdržať ponuky od potenciálnych dodávateľov, ktorých priamo oslovil. Zákazka môže byť realizovaná aj v prípade predloženia 1 alebo 2 ponúk.</w:t>
      </w:r>
    </w:p>
    <w:p w14:paraId="41FC0C81" w14:textId="0E7461A5"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ab/>
        <w:t xml:space="preserve">Vo výnimočných prípadoch, kedy ide o jedinečný predmet zákazky, môže prijímateľ osloviť aj menej ako troch potenciálnych dodávateľov, pričom táto výnimka musí byť  zo strany prijímateľa riadne zdôvodnená a podložená ešte pred vyhlásením zákazky a dôkazné bremeno preukázania skutočnosti, že na relevantnom trhu neexistuje viac ako 1 alebo 2 dodávatelia znáša prijímateľ. Odôvodnenie k jedinečnému predmetu zákazky musí byť súčasťou dokumentácie k zákazke. V prípade odvolania sa na jedinečný predmet zákazky odporúčame využiť pre účely preukázania hospodárnosti inštitút odborného alebo znaleckého posudku. Aj v tomto výnimočnom prípade je však povinnosťou prijímateľa zverejniť zákazku na webovom sídle a zaslať informáciu o tomto zverejnení na osobitný mailový kontakt </w:t>
      </w:r>
      <w:hyperlink r:id="rId25" w:history="1">
        <w:r w:rsidR="009541EB" w:rsidRPr="00852446">
          <w:rPr>
            <w:rStyle w:val="Hypertextovprepojenie"/>
          </w:rPr>
          <w:t>zakazkycko@vlada.gov.sk</w:t>
        </w:r>
      </w:hyperlink>
      <w:r w:rsidRPr="009541EB">
        <w:rPr>
          <w:color w:val="000000"/>
        </w:rPr>
        <w:t>.</w:t>
      </w:r>
    </w:p>
    <w:p w14:paraId="2E9D4EF1"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Ak prijímateľovi nebude predložená žiadna ponuka a splnil všetky postupy uvedené v predchádzajúcich odsekoch, je oprávnený vyzvať na rokovanie min. 3 potenciálnych dodávateľov, s ktorými rokuje o zadaní </w:t>
      </w:r>
      <w:r w:rsidRPr="005B2DE9">
        <w:rPr>
          <w:color w:val="000000"/>
        </w:rPr>
        <w:t xml:space="preserve">zákazky.  Predmetom týchto rokovaní nemôže byť zúženie predmetu zákazky, úprava </w:t>
      </w:r>
      <w:r w:rsidRPr="005B2DE9">
        <w:rPr>
          <w:color w:val="000000"/>
        </w:rPr>
        <w:lastRenderedPageBreak/>
        <w:t xml:space="preserve">podmienok účasti, podmienok realizácie zákazky ani kritérií na vyhodnotenie ponúk uvedených vo výzve na predkladanie ponúk. Z rokovania je prijímateľ povinný vyhotoviť zápis,  </w:t>
      </w:r>
      <w:r w:rsidRPr="009541EB">
        <w:rPr>
          <w:color w:val="000000"/>
        </w:rPr>
        <w:t>ako aj zdôvodniť výber záujemcu alebo záujemcov, ktorí boli vyzvaní na rokovanie. Prijímateľ je oprávnený vyzvať na rokovanie aj menej ako troch potenciálnych dodávateľov, pričom táto výnimka musí byť zo strany prijímateľa riadne zdôvodnená a prijímateľ nesie dôkazné bremeno preukázania skutočnosti, že na relevantnom trhu neexistuje viac ako 1 alebo 2 dodávatelia. Odôvodnenie tejto skutočnosti musí byť súčasťou dokumentácie k zákazke.</w:t>
      </w:r>
    </w:p>
    <w:p w14:paraId="34BCECCE"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Celý postup prijímateľa pri zadávaní zákazky bude zhrnutý v zázname z prieskumu trhu (vzor príloha č. </w:t>
      </w:r>
      <w:r w:rsidR="009541EB" w:rsidRPr="009541EB">
        <w:rPr>
          <w:color w:val="000000"/>
        </w:rPr>
        <w:t>25</w:t>
      </w:r>
      <w:r w:rsidRPr="009541EB">
        <w:rPr>
          <w:color w:val="000000"/>
        </w:rPr>
        <w:t>).</w:t>
      </w:r>
    </w:p>
    <w:p w14:paraId="45B3102A"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Záznam z prieskumu trhu musí byť zverejnený na webovom sídle prijímateľa alebo inom vhodnom webovom sídle do 5 pracovných dní od dátumu vyhodnotenia ponúk.</w:t>
      </w:r>
    </w:p>
    <w:p w14:paraId="03BEB7C3" w14:textId="40ED49AF" w:rsidR="00765CB1" w:rsidRP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Prijímateľ nesmie uzavrieť zmluvu, koncesnú zmluvu alebo rámcovú dohodu s dodávateľom alebo dodávateľmi,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t>
      </w:r>
    </w:p>
    <w:p w14:paraId="469C6C1C" w14:textId="77777777" w:rsidR="00765CB1" w:rsidRPr="00765CB1" w:rsidRDefault="00765CB1" w:rsidP="00765CB1">
      <w:pPr>
        <w:autoSpaceDE w:val="0"/>
        <w:autoSpaceDN w:val="0"/>
        <w:adjustRightInd w:val="0"/>
        <w:spacing w:before="120" w:after="120" w:line="288" w:lineRule="auto"/>
        <w:jc w:val="both"/>
        <w:rPr>
          <w:color w:val="000000"/>
        </w:rPr>
      </w:pPr>
    </w:p>
    <w:p w14:paraId="79EC57D1" w14:textId="77777777" w:rsidR="00765CB1" w:rsidRPr="00852446" w:rsidRDefault="00765CB1" w:rsidP="009541EB">
      <w:pPr>
        <w:autoSpaceDE w:val="0"/>
        <w:autoSpaceDN w:val="0"/>
        <w:adjustRightInd w:val="0"/>
        <w:spacing w:before="120" w:after="120" w:line="288" w:lineRule="auto"/>
        <w:ind w:left="284"/>
        <w:jc w:val="both"/>
        <w:rPr>
          <w:b/>
          <w:color w:val="000000"/>
        </w:rPr>
      </w:pPr>
      <w:r w:rsidRPr="00852446">
        <w:rPr>
          <w:b/>
          <w:color w:val="000000"/>
        </w:rPr>
        <w:t>E.2</w:t>
      </w:r>
      <w:r w:rsidRPr="00852446">
        <w:rPr>
          <w:b/>
          <w:color w:val="000000"/>
        </w:rPr>
        <w:tab/>
        <w:t>Zákazky do 100 000 eur</w:t>
      </w:r>
    </w:p>
    <w:p w14:paraId="7AF1F178" w14:textId="77777777" w:rsidR="00765CB1" w:rsidRPr="00765CB1" w:rsidRDefault="00765CB1" w:rsidP="00765CB1">
      <w:pPr>
        <w:autoSpaceDE w:val="0"/>
        <w:autoSpaceDN w:val="0"/>
        <w:adjustRightInd w:val="0"/>
        <w:spacing w:before="120" w:after="120" w:line="288" w:lineRule="auto"/>
        <w:jc w:val="both"/>
        <w:rPr>
          <w:color w:val="000000"/>
        </w:rPr>
      </w:pPr>
    </w:p>
    <w:p w14:paraId="7D414B62"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852446">
        <w:rPr>
          <w:color w:val="000000"/>
        </w:rPr>
        <w:t xml:space="preserve">Pri zadávaní zákaziek do 100 000 eur je prijímateľ povinný zaslať výzvu na predkladanie ponúk minimálne trom vybraným potenciálnym dodávateľom. Oslovovaní potenciálni dodávatelia 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Minimálna lehota </w:t>
      </w:r>
      <w:r w:rsidRPr="009541EB">
        <w:rPr>
          <w:color w:val="000000"/>
        </w:rPr>
        <w:t xml:space="preserve">na predkladanie ponúk je 7 pracovných dní odo dňa oslovenia minimálne troch potenciálnych dodávateľov. </w:t>
      </w:r>
    </w:p>
    <w:p w14:paraId="3CD34579"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V prípade zákaziek do 100 000 eur nie je potrebné predloženie písomných ponúk, avšak prijímateľ musí zdôvodniť výber úspešného dodávateľa na základe prieskumu trhu  (napr. formou faxu, web stránky, katalógov, cenových ponúk, atď. okrem telefonického prieskumu). Tento prieskum musí byť riadne zdokumentovaný a musí byť z neho hodnoverne zrejmý výsledok výberu úspešného uchádzača. Pri tomto spôsobe vykonania prieskumu trhu je prijímateľ povinný  identifikovať minimálne troch potenciálnych dodávateľov a ich cenové ponuky (napr. cez webové rozhranie). Identifikovaní dodávatelia musia byť subjekty, ktoré sú oprávnené dodávať tovar, uskutočňovať stavebné práce alebo poskytovať služby v rozsahu predmetu zákazky (identifikácia prebieha najmä cez informácie verejne uvedené obchodnom registri alebo živnostenskom registri).</w:t>
      </w:r>
    </w:p>
    <w:p w14:paraId="7BF0B2D8"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Výber úspešného dodávateľa prebieha na základe vyhodnotenia informácií  a dokumentácie predloženej záujemcami, alebo informácií zistenými inými spôsobmi ako je predloženie ponuky (napr. údajmi na webových sídlach záujemcov, informáciami identifikovanými v katalógoch a pod., okrem telefonického prieskumu), pričom prijímateľ je povinný vyhodnotiť ponuky v súlade s podmienkami a kritériami, ktoré si pre tento účel určil. Vo výnimočných prípadoch, kedy môže ísť o jedinečný predmet zákazky môže prijímateľ osloviť/identifikovať aj menej ako troch potenciálnych dodávateľov, pričom táto výnimka musí byť zo strany prijímateľa riadne zdôvodnená a podložená a dôkazné bremeno preukázania skutočnosti, že na relevantnom trhu neexistuje viac ako 1 alebo 2 dodávatelia znáša prijímateľ. Odôvodnenie k jedinečnému predmetu zákazky musí byť súčasťou dokumentácie k zákazke. V prípade odvolania sa na jedinečný predmet zákazky sa odporúča využiť pre účely preukázania hospodárnosti inštitút odborného alebo znaleckého posudku.</w:t>
      </w:r>
      <w:r w:rsidR="009541EB" w:rsidRPr="009541EB">
        <w:rPr>
          <w:color w:val="000000"/>
        </w:rPr>
        <w:t xml:space="preserve"> </w:t>
      </w:r>
    </w:p>
    <w:p w14:paraId="0E2A9E32"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 xml:space="preserve">Ak prijímateľ oslovil na základe výzvy na predkladanie ponúk minimálne troch potenciálnych dodávateľov a v stanovenej lehote na predkladanie ponúk nebola predložená žiadna ponuka, je oprávnený vyzvať na rokovanie jedného alebo viacerých potenciálnych dodávateľov, s ktorými rokuje o </w:t>
      </w:r>
      <w:r w:rsidRPr="009541EB">
        <w:rPr>
          <w:color w:val="000000"/>
        </w:rPr>
        <w:lastRenderedPageBreak/>
        <w:t>zadaní zákazky. Predmetom týchto rokovaní nemôže byť zúženie predmetu zákazky alebo iná úprava podmienok realizácie zákazky ani úprava kritérií na vyhodnotenie ponúk. Z rokovania je prijímateľ povinný vyhotoviť zápis, ako aj zdôvodniť výber záujemcu alebo záujemcov, ktorí boli vyzvaní na rokovanie.</w:t>
      </w:r>
    </w:p>
    <w:p w14:paraId="49BDFE0E"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Pri zákazkách do 100 000 eur nie je prijímateľ povinný zverejňovať zadávanie takejto zákazky na svojom webovom sídle. Týmto ni</w:t>
      </w:r>
      <w:r w:rsidRPr="005B2DE9">
        <w:rPr>
          <w:color w:val="000000"/>
        </w:rPr>
        <w:t>e je dotknutá povinnosť prijímateľa dodržať pri obstarávaní takejto zákazky základné princípy a ostatné povinnosti týkajúce sa kapitoly E.</w:t>
      </w:r>
    </w:p>
    <w:p w14:paraId="598CC964"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 xml:space="preserve">Náležitosti záznamu z prieskumu trhu sú uvedené v prílohe č. </w:t>
      </w:r>
      <w:r w:rsidR="009541EB" w:rsidRPr="009541EB">
        <w:rPr>
          <w:color w:val="000000"/>
        </w:rPr>
        <w:t>25</w:t>
      </w:r>
      <w:r w:rsidRPr="009541EB">
        <w:rPr>
          <w:color w:val="000000"/>
        </w:rPr>
        <w:t xml:space="preserve"> tejto príručky.</w:t>
      </w:r>
    </w:p>
    <w:p w14:paraId="62E9DD28"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Záznam z prieskumu trhu musí byť zverejnený na webovom sídle prijímateľa alebo inom vhodnom webovom sídle do 5 pracovných dní od dátumu vyhodnotenia ponúk.</w:t>
      </w:r>
    </w:p>
    <w:p w14:paraId="745394E8"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V rámci kontroly zákaziek do 100 000 eur môže poskytovateľ vykonať kontrolu obstarávania ako súčasť kontroly predmetného výdavku v rámci ŽoP.</w:t>
      </w:r>
    </w:p>
    <w:p w14:paraId="63ED9082" w14:textId="45847A19" w:rsidR="00765CB1" w:rsidRP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V prípade zákaziek, ktorých hodnota je do 10 000 EUR bez DPH, je možné určiť úspešného uchádzača priamym zadaním (týka sa aj prípadov, ktoré sú spájané s povinným prieskumom trhu), ak poskytovateľ vo vzťahu k predmetu zákazky určil na dané výdavky finančné limity, ktoré zohľadňujú dodržanie pravidiel hospodárnosti v súlade s metodickým pokynom CKO č. 18 k overovaniu hospodárnosti výdavkov. V prípade priameho zadania zákazky do 5 000 eur bez DPH nemusí byť výsledkom zmluva alebo objednávka,  postačuje účtovný doklad, napr. faktúra, pokladničné bloky, dodacie listy v prípadoch, že dodanie tovaru nie je zdokladované priamo na faktúre. Prijímateľ v prípade zákaziek tohto typu nevyhotovuje záznam z prieskumu trhu.</w:t>
      </w:r>
    </w:p>
    <w:p w14:paraId="2BCDA478" w14:textId="77777777" w:rsidR="00765CB1" w:rsidRPr="00765CB1" w:rsidRDefault="00765CB1" w:rsidP="00765CB1">
      <w:pPr>
        <w:autoSpaceDE w:val="0"/>
        <w:autoSpaceDN w:val="0"/>
        <w:adjustRightInd w:val="0"/>
        <w:spacing w:before="120" w:after="120" w:line="288" w:lineRule="auto"/>
        <w:jc w:val="both"/>
        <w:rPr>
          <w:color w:val="000000"/>
        </w:rPr>
      </w:pPr>
    </w:p>
    <w:p w14:paraId="0B2B4FE3" w14:textId="77777777" w:rsidR="00765CB1" w:rsidRPr="00852446" w:rsidRDefault="00765CB1" w:rsidP="009541EB">
      <w:pPr>
        <w:autoSpaceDE w:val="0"/>
        <w:autoSpaceDN w:val="0"/>
        <w:adjustRightInd w:val="0"/>
        <w:spacing w:before="120" w:after="120" w:line="288" w:lineRule="auto"/>
        <w:ind w:left="284"/>
        <w:jc w:val="both"/>
        <w:rPr>
          <w:b/>
          <w:color w:val="000000"/>
        </w:rPr>
      </w:pPr>
      <w:r w:rsidRPr="00852446">
        <w:rPr>
          <w:b/>
          <w:color w:val="000000"/>
        </w:rPr>
        <w:t>E.3</w:t>
      </w:r>
      <w:r w:rsidRPr="00852446">
        <w:rPr>
          <w:b/>
          <w:color w:val="000000"/>
        </w:rPr>
        <w:tab/>
        <w:t>Prechodné ustanovenia ku kapitole E.</w:t>
      </w:r>
    </w:p>
    <w:p w14:paraId="17A46519" w14:textId="77777777" w:rsidR="00765CB1" w:rsidRPr="00765CB1" w:rsidRDefault="00765CB1" w:rsidP="00765CB1">
      <w:pPr>
        <w:autoSpaceDE w:val="0"/>
        <w:autoSpaceDN w:val="0"/>
        <w:adjustRightInd w:val="0"/>
        <w:spacing w:before="120" w:after="120" w:line="288" w:lineRule="auto"/>
        <w:jc w:val="both"/>
        <w:rPr>
          <w:color w:val="000000"/>
        </w:rPr>
      </w:pPr>
    </w:p>
    <w:p w14:paraId="18C73B50"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a bol použitý niektorý z postupov podľa metodického pokynu CKO č. 12, verzia 3, postup prijímateľa posudzuje poskytovateľ podľa pravidiel uvedených v metodickom pokyne CKO č. 12, verzia 3.</w:t>
      </w:r>
    </w:p>
    <w:p w14:paraId="2E3B2DA0"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prostredníctvom EKS, postup prijímateľa posudzuje poskytovateľ podľa pravidiel uvedených v kapitole, ktorá upravuje kontrolu verejného obstarávania realizovaného cez elektronické trhovisko.</w:t>
      </w:r>
    </w:p>
    <w:p w14:paraId="2F522A7E"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podlimitným postupom bez využitia elektronického trhoviska so zverejnením výzvy na predkladanie ponúk vo vestníku, pričom ešte nebolo úspešnému uchádzačovi odoslané oznámenie, že jeho ponuka sa prijíma, je prijímateľ povinný zrušiť postup zadávania zákazky.</w:t>
      </w:r>
    </w:p>
    <w:p w14:paraId="7E34F5AB"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postupom zadávania zákazky s nízkou hodnotou, postup prijímateľa posudzuje poskytovateľ podľa pravidiel uvedených v kapitole týkajúcej sa zadávania zákazky nad 15 000 eur, resp. zadávania zákazky do 15 000 eur v a Metodickom pokyne CKO č. 14.</w:t>
      </w:r>
    </w:p>
    <w:p w14:paraId="50C18F6A"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pred 26.9.2018 podľa ZVO a zákazka bola  ukončená podpisom zmluvy/rámcovej dohody s úspešným uchádzačom, je táto osoba povinná v prípade zmien zmluvy/rámcovej dohody postupovať podľa § 18 ZVO.</w:t>
      </w:r>
    </w:p>
    <w:p w14:paraId="7A55D3B2" w14:textId="55D548C5" w:rsidR="009D7F63" w:rsidRPr="0073389C" w:rsidRDefault="009D7F63" w:rsidP="009D7F63">
      <w:pPr>
        <w:pStyle w:val="Nadpis3"/>
        <w:ind w:left="567" w:firstLine="0"/>
        <w:rPr>
          <w:lang w:val="sk-SK"/>
        </w:rPr>
      </w:pPr>
      <w:bookmarkStart w:id="181" w:name="_Toc440372887"/>
      <w:bookmarkStart w:id="182" w:name="_Toc4576206"/>
      <w:r w:rsidRPr="0073389C">
        <w:rPr>
          <w:lang w:val="sk-SK"/>
        </w:rPr>
        <w:lastRenderedPageBreak/>
        <w:t>Konflikt záujmov</w:t>
      </w:r>
      <w:bookmarkEnd w:id="181"/>
      <w:bookmarkEnd w:id="182"/>
    </w:p>
    <w:p w14:paraId="1459F1AC" w14:textId="18860512" w:rsidR="00081D9F" w:rsidRPr="00B71B44" w:rsidRDefault="00081D9F" w:rsidP="00081D9F">
      <w:pPr>
        <w:autoSpaceDE w:val="0"/>
        <w:autoSpaceDN w:val="0"/>
        <w:adjustRightInd w:val="0"/>
        <w:spacing w:before="120" w:after="120" w:line="288" w:lineRule="auto"/>
        <w:jc w:val="both"/>
        <w:rPr>
          <w:rFonts w:cs="Arial"/>
          <w:color w:val="000000"/>
          <w:szCs w:val="19"/>
        </w:rPr>
      </w:pPr>
      <w:r w:rsidRPr="00B71B44">
        <w:rPr>
          <w:rFonts w:cs="Arial"/>
          <w:color w:val="000000"/>
          <w:szCs w:val="19"/>
        </w:rPr>
        <w:t>Podľa § 23 ods. 1 ZVO je verejný obstarávateľ</w:t>
      </w:r>
      <w:r w:rsidR="009541EB">
        <w:rPr>
          <w:rFonts w:cs="Arial"/>
          <w:color w:val="000000"/>
          <w:szCs w:val="19"/>
        </w:rPr>
        <w:t>/prijímateľ</w:t>
      </w:r>
      <w:r w:rsidRPr="00B71B44">
        <w:rPr>
          <w:rFonts w:cs="Arial"/>
          <w:color w:val="000000"/>
          <w:szCs w:val="19"/>
        </w:rPr>
        <w:t xml:space="preserve"> povinný zabezpečiť, aby vo verejnom obstarávaní nedošlo ku konfliktu záujmov, ktorý by mohol narušiť alebo obmedziť hospodársku súťaž alebo porušiť princíp transparentnosti a princíp rovnakého zaobchádzania.</w:t>
      </w:r>
    </w:p>
    <w:p w14:paraId="305BDD17" w14:textId="7BB8AC98" w:rsidR="009541EB" w:rsidRDefault="009541EB" w:rsidP="00081D9F">
      <w:pPr>
        <w:autoSpaceDE w:val="0"/>
        <w:autoSpaceDN w:val="0"/>
        <w:adjustRightInd w:val="0"/>
        <w:spacing w:before="120" w:after="120" w:line="288" w:lineRule="auto"/>
        <w:jc w:val="both"/>
        <w:rPr>
          <w:rFonts w:cs="Arial"/>
          <w:color w:val="000000"/>
          <w:szCs w:val="19"/>
        </w:rPr>
      </w:pPr>
      <w:r w:rsidRPr="00852446">
        <w:rPr>
          <w:rFonts w:cs="Arial"/>
          <w:b/>
          <w:i/>
          <w:color w:val="FF0000"/>
          <w:szCs w:val="19"/>
        </w:rPr>
        <w:t>Povinnosť prijímateľa</w:t>
      </w:r>
      <w:r w:rsidRPr="009541EB">
        <w:rPr>
          <w:rFonts w:cs="Arial"/>
          <w:b/>
          <w:i/>
          <w:color w:val="000000"/>
          <w:szCs w:val="19"/>
        </w:rPr>
        <w:t>:</w:t>
      </w:r>
      <w:r w:rsidRPr="009541EB">
        <w:rPr>
          <w:rFonts w:cs="Arial"/>
          <w:color w:val="000000"/>
          <w:szCs w:val="19"/>
        </w:rPr>
        <w:t xml:space="preserve"> Prijímateľ je povinný sa oboznámiť s   MP CKO č. 13 k posudzovaniu konfliktu záujmov v procese VO vrátane jeho príloh v aktuálnom znení.</w:t>
      </w:r>
    </w:p>
    <w:p w14:paraId="619D2644" w14:textId="03B1A4D3" w:rsidR="00081D9F" w:rsidRDefault="00081D9F" w:rsidP="00081D9F">
      <w:pPr>
        <w:autoSpaceDE w:val="0"/>
        <w:autoSpaceDN w:val="0"/>
        <w:adjustRightInd w:val="0"/>
        <w:spacing w:before="120" w:after="120" w:line="288" w:lineRule="auto"/>
        <w:jc w:val="both"/>
        <w:rPr>
          <w:color w:val="000000"/>
        </w:rPr>
      </w:pPr>
      <w:r w:rsidRPr="00B71B44">
        <w:rPr>
          <w:rFonts w:cs="Arial"/>
          <w:color w:val="000000"/>
          <w:szCs w:val="19"/>
        </w:rPr>
        <w:t>Predmetom kontroly VO je aj skutočnosť, či bol v procese VO vylúčený konflikt záujmov podľa ustanovení §</w:t>
      </w:r>
      <w:r>
        <w:rPr>
          <w:rFonts w:cs="Arial"/>
          <w:color w:val="000000"/>
          <w:szCs w:val="19"/>
        </w:rPr>
        <w:t> </w:t>
      </w:r>
      <w:r w:rsidRPr="00B71B44">
        <w:rPr>
          <w:rFonts w:cs="Arial"/>
          <w:color w:val="000000"/>
          <w:szCs w:val="19"/>
        </w:rPr>
        <w:t>23 ZVO</w:t>
      </w:r>
      <w:r w:rsidR="009541EB">
        <w:rPr>
          <w:rFonts w:cs="Arial"/>
          <w:color w:val="000000"/>
          <w:szCs w:val="19"/>
        </w:rPr>
        <w:t xml:space="preserve"> a § 51 ZVO</w:t>
      </w:r>
      <w:r w:rsidRPr="00B71B44">
        <w:rPr>
          <w:rFonts w:cs="Arial"/>
          <w:color w:val="000000"/>
          <w:szCs w:val="19"/>
        </w:rPr>
        <w:t xml:space="preserve"> .</w:t>
      </w:r>
    </w:p>
    <w:p w14:paraId="7A55D3B3" w14:textId="156D79D0"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w:t>
      </w:r>
      <w:r w:rsidR="009541EB">
        <w:rPr>
          <w:color w:val="000000"/>
        </w:rPr>
        <w:t>zamestnanci</w:t>
      </w:r>
      <w:r w:rsidRPr="0073389C">
        <w:rPr>
          <w:color w:val="000000"/>
        </w:rPr>
        <w:t xml:space="preserve"> </w:t>
      </w:r>
      <w:r w:rsidR="00582010">
        <w:rPr>
          <w:color w:val="000000"/>
        </w:rPr>
        <w:t>prijímateľa</w:t>
      </w:r>
      <w:r w:rsidR="00582010" w:rsidRPr="0073389C">
        <w:rPr>
          <w:color w:val="000000"/>
        </w:rPr>
        <w:t xml:space="preserve"> </w:t>
      </w:r>
      <w:r w:rsidRPr="0073389C">
        <w:rPr>
          <w:color w:val="000000"/>
        </w:rPr>
        <w:t>alebo</w:t>
      </w:r>
      <w:r w:rsidR="009541EB" w:rsidRPr="009541EB">
        <w:rPr>
          <w:rFonts w:cs="Arial"/>
          <w:color w:val="000000"/>
          <w:szCs w:val="19"/>
        </w:rPr>
        <w:t xml:space="preserve"> </w:t>
      </w:r>
      <w:r w:rsidR="009541EB" w:rsidRPr="009541EB">
        <w:rPr>
          <w:color w:val="000000"/>
        </w:rPr>
        <w:t>zamestnanci, resp. iné spolupracujúce osoby na strane</w:t>
      </w:r>
      <w:r w:rsidRPr="0073389C">
        <w:rPr>
          <w:color w:val="000000"/>
        </w:rPr>
        <w:t xml:space="preserve"> poskytovateľa obstarávacích služieb konajúceho v mene </w:t>
      </w:r>
      <w:r w:rsidR="00582010">
        <w:rPr>
          <w:color w:val="000000"/>
        </w:rPr>
        <w:t>prijímateľa</w:t>
      </w:r>
      <w:r w:rsidRPr="0073389C">
        <w:rPr>
          <w:color w:val="000000"/>
        </w:rPr>
        <w: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r w:rsidR="005B2DE9">
        <w:rPr>
          <w:color w:val="000000"/>
        </w:rPr>
        <w:t>/obstarávania</w:t>
      </w:r>
      <w:r w:rsidRPr="0073389C">
        <w:rPr>
          <w:color w:val="000000"/>
        </w:rPr>
        <w:t>.</w:t>
      </w:r>
    </w:p>
    <w:p w14:paraId="35D0BFB0" w14:textId="77777777" w:rsidR="005B2DE9" w:rsidRDefault="005B2DE9" w:rsidP="009D7F63">
      <w:pPr>
        <w:autoSpaceDE w:val="0"/>
        <w:autoSpaceDN w:val="0"/>
        <w:adjustRightInd w:val="0"/>
        <w:spacing w:before="120" w:after="120" w:line="288" w:lineRule="auto"/>
        <w:jc w:val="both"/>
        <w:rPr>
          <w:color w:val="000000"/>
        </w:rPr>
      </w:pPr>
      <w:r w:rsidRPr="005B2DE9">
        <w:rPr>
          <w:color w:val="000000"/>
        </w:rPr>
        <w:t>V zmysle ustanovenia § 23 ods. 2 ZVO je konflikt záujmov definovaný v nasledovnom rozsahu: „Konflikt záujmov zahŕňa najmä situáciu, ak zainteresovaná osoba, ktorá môže ovplyvniť výsledok alebo priebeh verejného obstarávania, má priamy alebo nepriamy finančný záujem, ekonomický záujem alebo iný osobný záujem, ktorý možno považovať za ohrozenie jej nestrannosti a nezávislosti v súvislosti s verejným obstarávaním.“</w:t>
      </w:r>
    </w:p>
    <w:p w14:paraId="7A55D3B4" w14:textId="23E6E2F3"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Finančný, ekonomický alebo iný osobný záujem (t.j. </w:t>
      </w:r>
      <w:r w:rsidR="005B2DE9">
        <w:rPr>
          <w:color w:val="000000"/>
        </w:rPr>
        <w:t xml:space="preserve">subjektívny </w:t>
      </w:r>
      <w:r w:rsidRPr="0073389C">
        <w:rPr>
          <w:color w:val="000000"/>
        </w:rPr>
        <w:t xml:space="preserve">záujem </w:t>
      </w:r>
      <w:r w:rsidR="005B2DE9">
        <w:rPr>
          <w:color w:val="000000"/>
        </w:rPr>
        <w:t xml:space="preserve">zainteresovanej osoby </w:t>
      </w:r>
      <w:r w:rsidRPr="0073389C">
        <w:rPr>
          <w:color w:val="000000"/>
        </w:rPr>
        <w:t xml:space="preserve">odporujúci verejnému záujmu), ktorý možno vnímať ako ohrozenie nestrannosti a nezávislosti v súvislosti s daným postupom VO, sa týka </w:t>
      </w:r>
      <w:r w:rsidR="005B2DE9" w:rsidRPr="005B2DE9">
        <w:rPr>
          <w:color w:val="000000"/>
        </w:rPr>
        <w:t>zainteresovaných osôb, ktorých definícia v ustanovení § 23 ods. 3 ZVO je nasledovná</w:t>
      </w:r>
      <w:r w:rsidRPr="0073389C">
        <w:rPr>
          <w:color w:val="000000"/>
        </w:rPr>
        <w:t>:</w:t>
      </w:r>
    </w:p>
    <w:p w14:paraId="7A55D3B5" w14:textId="2BE78826" w:rsidR="009D7F63" w:rsidRPr="0073389C" w:rsidRDefault="005B2DE9" w:rsidP="005B7173">
      <w:pPr>
        <w:pStyle w:val="Odsekzoznamu"/>
        <w:numPr>
          <w:ilvl w:val="1"/>
          <w:numId w:val="47"/>
        </w:numPr>
        <w:autoSpaceDE w:val="0"/>
        <w:autoSpaceDN w:val="0"/>
        <w:adjustRightInd w:val="0"/>
        <w:spacing w:before="120" w:after="120" w:line="288" w:lineRule="auto"/>
        <w:ind w:left="567" w:hanging="283"/>
        <w:contextualSpacing w:val="0"/>
        <w:jc w:val="both"/>
      </w:pPr>
      <w:r w:rsidRPr="005B2DE9">
        <w:t>zamestnanec obstarávateľa, ktorý sa podieľa na príprave alebo realizácii verejného obstarávania alebo iná osoba, ktorá poskytuje obstarávateľovi podpornú činnosť vo verejnom obstarávaní a ktorá sa podieľa na príprave alebo realizácii verejného obstarávania alebo</w:t>
      </w:r>
      <w:r w:rsidR="009D7F63" w:rsidRPr="0073389C">
        <w:t xml:space="preserve">, </w:t>
      </w:r>
    </w:p>
    <w:p w14:paraId="7A55D3B6" w14:textId="7F80F3CA" w:rsidR="009D7F63" w:rsidRPr="0073389C" w:rsidRDefault="005B2DE9" w:rsidP="005B7173">
      <w:pPr>
        <w:pStyle w:val="Odsekzoznamu"/>
        <w:numPr>
          <w:ilvl w:val="1"/>
          <w:numId w:val="47"/>
        </w:numPr>
        <w:autoSpaceDE w:val="0"/>
        <w:autoSpaceDN w:val="0"/>
        <w:adjustRightInd w:val="0"/>
        <w:spacing w:before="120" w:after="120" w:line="288" w:lineRule="auto"/>
        <w:ind w:left="567" w:hanging="283"/>
        <w:contextualSpacing w:val="0"/>
        <w:jc w:val="both"/>
      </w:pPr>
      <w:r w:rsidRPr="005B2DE9">
        <w:t>osoba s rozhodovacími právomocami obstarávateľa, ktorá môže ovplyvniť výsledok verejného obstarávania bez toho, aby sa nevyhnutne podieľala na jeho príprave alebo realizácii</w:t>
      </w:r>
      <w:r w:rsidR="009D7F63" w:rsidRPr="0073389C">
        <w:t>,</w:t>
      </w:r>
    </w:p>
    <w:p w14:paraId="128B0049" w14:textId="77777777" w:rsidR="005B2DE9" w:rsidRDefault="005B2DE9" w:rsidP="005B2DE9">
      <w:pPr>
        <w:spacing w:before="120" w:after="120"/>
        <w:jc w:val="both"/>
      </w:pPr>
      <w:r>
        <w:t xml:space="preserve">Okruh osôb na strane obstarávateľa, ktoré môžu byť v konflikte záujmov sa vzťahuje na zainteresované osoby, ktoré sa podieľajú na príprave alebo realizácii VO, medzi ktoré patria najmä osoby zabezpečujúce proces verejného obstarávania a vyhodnotenie  ponúk, osoby podieľajúce sa vypracovaní opisu predmetu zákazky, návrhu podmienok účasti, kritérií na vyhodnotenie ponúk a zmluvných podmienok, pričom zainteresovanou osobou sú zamestnanci obstarávateľa podieľajúci sa na vyššie uvedených činnostiach, ako aj tretie osoby, ktoré externe zabezpečujú služby vo verejnom obstarávaní alebo akékoľvek podporné činnosti vo verejnom obstarávaní. Zainteresovanými osobami sú aj osoby s rozhodovacími právomocami, ktoré môže ovplyvniť výsledok VO najmä z titulu svojej funkcie vedúceho zamestnanca. </w:t>
      </w:r>
    </w:p>
    <w:p w14:paraId="7996A784" w14:textId="77777777" w:rsidR="005B2DE9" w:rsidRDefault="005B2DE9" w:rsidP="005B2DE9">
      <w:pPr>
        <w:spacing w:before="120" w:after="120"/>
        <w:jc w:val="both"/>
      </w:pPr>
      <w:r>
        <w:t xml:space="preserve">Je povinnosťou </w:t>
      </w:r>
      <w:r w:rsidRPr="00F45BE7">
        <w:t xml:space="preserve">zainteresovanej </w:t>
      </w:r>
      <w:r w:rsidRPr="00BC0BFD">
        <w:t>o</w:t>
      </w:r>
      <w:r w:rsidRPr="00F45BE7">
        <w:t>soby</w:t>
      </w:r>
      <w:r w:rsidRPr="00BC0BFD">
        <w:t xml:space="preserve"> </w:t>
      </w:r>
      <w:r>
        <w:t xml:space="preserve">písomne </w:t>
      </w:r>
      <w:r w:rsidRPr="00BC0BFD">
        <w:t>oznámi</w:t>
      </w:r>
      <w:r>
        <w:t>ť</w:t>
      </w:r>
      <w:r w:rsidRPr="00BC0BFD">
        <w:t xml:space="preserve"> </w:t>
      </w:r>
      <w:r>
        <w:t>prijímateľovi</w:t>
      </w:r>
      <w:r w:rsidRPr="00BC0BFD">
        <w:t xml:space="preserve"> akýkoľvek konflikt záujmov </w:t>
      </w:r>
      <w:r>
        <w:t xml:space="preserve">vo vzťahu k hospodárskemu subjektu, ktorý sa zúčastňuje prípravných trhových konzultácií, </w:t>
      </w:r>
      <w:r w:rsidRPr="00BC0BFD">
        <w:t>vo vzťahu k</w:t>
      </w:r>
      <w:r>
        <w:t xml:space="preserve"> uchádzačovi</w:t>
      </w:r>
      <w:r w:rsidRPr="00BC0BFD">
        <w:t>/</w:t>
      </w:r>
      <w:r>
        <w:t>záujemcovi</w:t>
      </w:r>
      <w:r w:rsidRPr="00F45BE7">
        <w:t xml:space="preserve"> alebo ich subdodávate</w:t>
      </w:r>
      <w:r>
        <w:t xml:space="preserve">ľom </w:t>
      </w:r>
      <w:r w:rsidRPr="00BC0BFD">
        <w:t xml:space="preserve">bezodkladne po tom, ako sa o konflikte záujmov dozvie. </w:t>
      </w:r>
      <w:r>
        <w:t>Prijímateľ je následne povinný</w:t>
      </w:r>
      <w:r w:rsidRPr="00C313B5">
        <w:t xml:space="preserve"> prijať primerané opatrenia a vykonať nápravu, ak </w:t>
      </w:r>
      <w:r>
        <w:t>bol zistený</w:t>
      </w:r>
      <w:r w:rsidRPr="00C313B5">
        <w:t xml:space="preserve"> konflikt záujmov</w:t>
      </w:r>
      <w:r>
        <w:t>, a to najmä vylúčiť zainteresovanú osobu</w:t>
      </w:r>
      <w:r w:rsidRPr="00C313B5">
        <w:t xml:space="preserve"> z procesu prípravy alebo realizácie ver</w:t>
      </w:r>
      <w:r>
        <w:t>ejného obstarávania (napr. nahradiť člena komisie na vyhodnotenie ponúk, ku ktorému sa viaže konflikt záujmov inou osobou) alebo upraviť jej povinnosti a zodpovednosť</w:t>
      </w:r>
      <w:r w:rsidRPr="00C313B5">
        <w:t xml:space="preserve"> s cieľom zabrániť pretrvávaniu konfliktu záujmov. </w:t>
      </w:r>
      <w:r>
        <w:t xml:space="preserve">Prijímateľ je povinný písomne zdokumentovať všetky skutočnosti súvisiace s konfliktom záujmov a s prijatými opatreniami a uvedené archivovať ako súčasť dokumentácie k VO.  </w:t>
      </w:r>
    </w:p>
    <w:p w14:paraId="23A5593B" w14:textId="77777777" w:rsidR="005B2DE9" w:rsidRDefault="005B2DE9" w:rsidP="005B2DE9">
      <w:pPr>
        <w:autoSpaceDE w:val="0"/>
        <w:autoSpaceDN w:val="0"/>
        <w:adjustRightInd w:val="0"/>
        <w:spacing w:before="120" w:after="120" w:line="288" w:lineRule="auto"/>
        <w:jc w:val="both"/>
      </w:pPr>
      <w:r>
        <w:t>V prípade, že nie je možné zabrániť pretrvávajúcemu konfliktu záujmov, a to najmä v prípadoch, keď sa jedná o zainteresovanú osobu s rozhodovacími právomocami,</w:t>
      </w:r>
      <w:r w:rsidRPr="00702FA5">
        <w:t xml:space="preserve"> ktorá môže ovplyvniť výsledok </w:t>
      </w:r>
      <w:r>
        <w:t>VO, prijímateľ uplatní sankciu vylúčenia uchádzača</w:t>
      </w:r>
      <w:r w:rsidRPr="00BC0BFD">
        <w:t>/</w:t>
      </w:r>
      <w:r>
        <w:t>záujemcu podľa § 40 ods. 6 písm. f</w:t>
      </w:r>
      <w:r w:rsidRPr="00BC0BFD">
        <w:t xml:space="preserve">) </w:t>
      </w:r>
      <w:r>
        <w:t>ZVO, nakoľko konflikt záujmov nemožno odstrániť inými účinnými opatreniami.</w:t>
      </w:r>
    </w:p>
    <w:p w14:paraId="37085897" w14:textId="195D0407" w:rsidR="005B2DE9" w:rsidRDefault="005B2DE9" w:rsidP="005B2DE9">
      <w:pPr>
        <w:autoSpaceDE w:val="0"/>
        <w:autoSpaceDN w:val="0"/>
        <w:adjustRightInd w:val="0"/>
        <w:spacing w:before="120" w:after="120" w:line="288" w:lineRule="auto"/>
        <w:jc w:val="both"/>
        <w:rPr>
          <w:color w:val="000000"/>
        </w:rPr>
      </w:pPr>
      <w:r w:rsidRPr="003A6FC7">
        <w:t xml:space="preserve">Medzi najzávažnejšie prípady konfliktu záujmov patria prípady, ak zainteresovaná osoba je blízkou osobou podľa § 116 a § 117 Občianskeho zákonníka vo vzťahu k uchádzačovi záujemcovi/subdodávateľovi alebo ak </w:t>
      </w:r>
      <w:r w:rsidRPr="003A6FC7">
        <w:lastRenderedPageBreak/>
        <w:t>zainteresovaná osoba zároveň vystupuje na strane uchádzača</w:t>
      </w:r>
      <w:r w:rsidRPr="003A6FC7">
        <w:rPr>
          <w:lang w:val="en-GB"/>
        </w:rPr>
        <w:t>/</w:t>
      </w:r>
      <w:r w:rsidRPr="003A6FC7">
        <w:t>záujemcu/subdodávateľa alebo ak je v konflikte záujmov člen komisie na vyhodnotenie ponúk, pričom nebol z komisie vylúčený a nahradený nominovaným náhradníkom.</w:t>
      </w:r>
    </w:p>
    <w:p w14:paraId="7A55D3C3" w14:textId="1FB485F4" w:rsidR="009D7F63" w:rsidRPr="00852446" w:rsidRDefault="005B2DE9" w:rsidP="00852446">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b/>
          <w:i/>
          <w:color w:val="000000"/>
        </w:rPr>
      </w:pPr>
      <w:r w:rsidRPr="005B2DE9">
        <w:rPr>
          <w:b/>
          <w:i/>
          <w:color w:val="000000"/>
        </w:rPr>
        <w:t xml:space="preserve">Dôležité upozornenie: </w:t>
      </w:r>
      <w:r w:rsidR="009D7F63" w:rsidRPr="00852446">
        <w:rPr>
          <w:b/>
          <w:i/>
          <w:color w:val="000000"/>
        </w:rPr>
        <w:t>Upozorňujeme prijímateľa, že posudzovanie konfliktu záujmov bude v rámci kontroly VO spojené s procesom určovania finančných opráv, resp. s dôsledkom vylúčenia dotknutého VO z financovania v plnom rozsahu, v prípade ak predmetný identifikovaný konflikt záujmov mal, alebo mohol mať vplyv na výsledok VO.</w:t>
      </w:r>
    </w:p>
    <w:p w14:paraId="7A55D3C4" w14:textId="215E4EB5"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p>
    <w:p w14:paraId="674C32F2" w14:textId="25D4F0DE" w:rsidR="005B2DE9" w:rsidRDefault="005B2DE9" w:rsidP="009D7F63">
      <w:pPr>
        <w:autoSpaceDE w:val="0"/>
        <w:autoSpaceDN w:val="0"/>
        <w:adjustRightInd w:val="0"/>
        <w:spacing w:before="120" w:after="120" w:line="288" w:lineRule="auto"/>
        <w:jc w:val="both"/>
        <w:rPr>
          <w:color w:val="000000"/>
        </w:rPr>
      </w:pPr>
      <w:r w:rsidRPr="005B2DE9">
        <w:rPr>
          <w:color w:val="000000"/>
        </w:rPr>
        <w:t>Poskytovateľ na základe verejne dostupných informácií alebo na základe podnetov tretích strán a medializovaných prípadov pri kontrole VO preveruje prepojenosť osôb vystupujúcich na strane prijímateľa a dodávateľa, partnera, užívateľa (štatutárny orgán, konatelia, spoločníci, fyzické osoby). V prípade zistenia konfliktu záujmu bude poskytovateľ postupovať v zmysle ods. 12) § 46 Zákona o príspevku z EŠIF.</w:t>
      </w:r>
    </w:p>
    <w:p w14:paraId="7A55D3C5" w14:textId="0767C414"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w:t>
      </w:r>
      <w:r w:rsidR="005B2DE9" w:rsidRPr="005B2DE9">
        <w:rPr>
          <w:rFonts w:cs="Arial"/>
          <w:color w:val="000000"/>
          <w:szCs w:val="19"/>
        </w:rPr>
        <w:t xml:space="preserve"> </w:t>
      </w:r>
      <w:r w:rsidR="005B2DE9" w:rsidRPr="005B2DE9">
        <w:rPr>
          <w:color w:val="000000"/>
        </w:rPr>
        <w:t>za účelom stanovenia PHZ, resp. pri realizácií prípravných trhových konzultácií</w:t>
      </w:r>
      <w:r w:rsidRPr="0073389C">
        <w:rPr>
          <w:color w:val="000000"/>
        </w:rPr>
        <w:t>. Prijímateľ sa musí snažiť získať čo najvýhodnejšiu ponuku a práve za týmto účelom musí aj konať. Nesmie sa dostať do konfliktu záujmov.</w:t>
      </w:r>
    </w:p>
    <w:p w14:paraId="249DB51A" w14:textId="77777777" w:rsidR="001325C0" w:rsidRDefault="001325C0" w:rsidP="009D7F63">
      <w:pPr>
        <w:autoSpaceDE w:val="0"/>
        <w:autoSpaceDN w:val="0"/>
        <w:adjustRightInd w:val="0"/>
        <w:spacing w:before="120" w:after="120" w:line="288" w:lineRule="auto"/>
        <w:jc w:val="both"/>
        <w:rPr>
          <w:color w:val="000000"/>
        </w:rPr>
      </w:pPr>
    </w:p>
    <w:p w14:paraId="1897F714" w14:textId="3627CDA2"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t xml:space="preserve">Dôležité upozornenie: </w:t>
      </w:r>
      <w:r w:rsidRPr="00796597">
        <w:rPr>
          <w:rFonts w:cs="Arial"/>
          <w:szCs w:val="19"/>
        </w:rPr>
        <w:t xml:space="preserve">Prijímateľ zabezpečí v každej etape postupu verejného obstarávania (príprava, hodnotenie a ukončenie), aby osoba zodpovedná za </w:t>
      </w:r>
      <w:r w:rsidR="005B2DE9">
        <w:rPr>
          <w:rFonts w:cs="Arial"/>
          <w:szCs w:val="19"/>
        </w:rPr>
        <w:t xml:space="preserve">verejné </w:t>
      </w:r>
      <w:r w:rsidRPr="00796597">
        <w:rPr>
          <w:rFonts w:cs="Arial"/>
          <w:szCs w:val="19"/>
        </w:rPr>
        <w:t>obstarávanie požiadala každú osobou (vrátane externých expertou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r w:rsidR="00232E50">
        <w:rPr>
          <w:rFonts w:cs="Arial"/>
          <w:szCs w:val="19"/>
        </w:rPr>
        <w:t xml:space="preserve"> </w:t>
      </w:r>
      <w:r w:rsidR="00232E50" w:rsidRPr="00232E50">
        <w:rPr>
          <w:rFonts w:cs="Arial"/>
          <w:szCs w:val="19"/>
        </w:rPr>
        <w:t>Povinnosť podania čestného vyhlásenia o neprítomnosti konfliktu záujmov sa vzťahuje aj na štatutárneho zástupcu verejného obstarávateľa/obstarávateľa, resp. ním poverenú osobu konať v jeho mene a v rozsahu jeho kompetencií týkajúcich sa najmä podpisu zmlúv v rámci verejného obstarávania a ostatnej dokumentácie týkajúcej sa projektu.</w:t>
      </w:r>
    </w:p>
    <w:p w14:paraId="67A79E62" w14:textId="44E943A7" w:rsidR="005B2DE9" w:rsidRDefault="005B2DE9" w:rsidP="005B2DE9">
      <w:pPr>
        <w:autoSpaceDE w:val="0"/>
        <w:autoSpaceDN w:val="0"/>
        <w:adjustRightInd w:val="0"/>
        <w:spacing w:before="120" w:after="120" w:line="288" w:lineRule="auto"/>
        <w:jc w:val="both"/>
        <w:rPr>
          <w:color w:val="000000"/>
        </w:rPr>
      </w:pPr>
      <w:r w:rsidRPr="0073389C">
        <w:rPr>
          <w:b/>
          <w:i/>
          <w:color w:val="FF0000"/>
        </w:rPr>
        <w:t>Povinnosť prijímateľa:</w:t>
      </w:r>
      <w:r w:rsidRPr="0073389C">
        <w:rPr>
          <w:color w:val="FF0000"/>
        </w:rPr>
        <w:t xml:space="preserve"> </w:t>
      </w:r>
      <w:r>
        <w:t>P</w:t>
      </w:r>
      <w:r w:rsidRPr="0073389C">
        <w:t xml:space="preserve">rijímateľ je povinný </w:t>
      </w:r>
      <w:r w:rsidRPr="0073389C">
        <w:rPr>
          <w:i/>
        </w:rPr>
        <w:t xml:space="preserve">čestne </w:t>
      </w:r>
      <w:r>
        <w:rPr>
          <w:i/>
        </w:rPr>
        <w:t>vy</w:t>
      </w:r>
      <w:r w:rsidRPr="0073389C">
        <w:rPr>
          <w:i/>
        </w:rPr>
        <w:t>hlásiť</w:t>
      </w:r>
      <w:r w:rsidRPr="0073389C">
        <w:t xml:space="preserve"> (príloha č. 2</w:t>
      </w:r>
      <w:r>
        <w:t>8</w:t>
      </w:r>
      <w:r w:rsidRPr="0073389C">
        <w:t>), že v predmetnom VO nenastali skutočnosti, uvedené ako “</w:t>
      </w:r>
      <w:r w:rsidRPr="0073389C">
        <w:rPr>
          <w:b/>
        </w:rPr>
        <w:t>rizikové indikátory</w:t>
      </w:r>
      <w:r w:rsidRPr="0073389C">
        <w:t>” v tejto príručke resp. v MP CKO č. 13</w:t>
      </w:r>
      <w:r w:rsidRPr="008F2496">
        <w:rPr>
          <w:rFonts w:cs="Arial"/>
          <w:szCs w:val="19"/>
        </w:rPr>
        <w:t xml:space="preserve"> </w:t>
      </w:r>
      <w:r w:rsidRPr="008F2496">
        <w:t>k posudzovaniu konfliktu záujmov v procese verejného obstarávania</w:t>
      </w:r>
      <w:r w:rsidRPr="0073389C">
        <w:rPr>
          <w:color w:val="7030A0"/>
        </w:rPr>
        <w:t xml:space="preserve">. </w:t>
      </w:r>
      <w:r w:rsidRPr="0073389C">
        <w:rPr>
          <w:color w:val="000000"/>
        </w:rPr>
        <w:t xml:space="preserve">V tomto čestnom </w:t>
      </w:r>
      <w:r>
        <w:rPr>
          <w:color w:val="000000"/>
        </w:rPr>
        <w:t>vy</w:t>
      </w:r>
      <w:r w:rsidRPr="0073389C">
        <w:rPr>
          <w:color w:val="000000"/>
        </w:rPr>
        <w:t xml:space="preserve">hlásení </w:t>
      </w:r>
      <w:r>
        <w:rPr>
          <w:color w:val="000000"/>
        </w:rPr>
        <w:t>p</w:t>
      </w:r>
      <w:r w:rsidRPr="0073389C">
        <w:rPr>
          <w:color w:val="000000"/>
        </w:rPr>
        <w:t xml:space="preserve">rijímateľ okrem iného </w:t>
      </w:r>
      <w:r>
        <w:rPr>
          <w:color w:val="000000"/>
        </w:rPr>
        <w:t>vy</w:t>
      </w:r>
      <w:r w:rsidRPr="0073389C">
        <w:rPr>
          <w:color w:val="000000"/>
        </w:rPr>
        <w:t xml:space="preserve">hlasuje, že v prípade ak podľa jeho vedomostí, nastane v danom </w:t>
      </w:r>
      <w:r>
        <w:rPr>
          <w:color w:val="000000"/>
        </w:rPr>
        <w:t>verejnom obstarávaní/obstarávaní</w:t>
      </w:r>
      <w:r w:rsidRPr="0073389C">
        <w:rPr>
          <w:color w:val="000000"/>
        </w:rPr>
        <w:t xml:space="preserve"> konflikt záujmov, bude o uvedenej skutočnosti bezodkladne písomne informovať </w:t>
      </w:r>
      <w:r>
        <w:rPr>
          <w:color w:val="000000"/>
        </w:rPr>
        <w:t>P</w:t>
      </w:r>
      <w:r w:rsidRPr="0073389C">
        <w:rPr>
          <w:color w:val="000000"/>
        </w:rPr>
        <w:t xml:space="preserve">oskytovateľa. </w:t>
      </w:r>
    </w:p>
    <w:p w14:paraId="60D7E9EE" w14:textId="77777777" w:rsidR="001325C0" w:rsidRPr="0073389C" w:rsidRDefault="001325C0" w:rsidP="009D7F63">
      <w:pPr>
        <w:autoSpaceDE w:val="0"/>
        <w:autoSpaceDN w:val="0"/>
        <w:adjustRightInd w:val="0"/>
        <w:spacing w:before="120" w:after="120" w:line="288" w:lineRule="auto"/>
        <w:jc w:val="both"/>
        <w:rPr>
          <w:color w:val="000000"/>
        </w:rPr>
      </w:pPr>
    </w:p>
    <w:p w14:paraId="7A55D3C7" w14:textId="77777777" w:rsidR="009D7F63" w:rsidRPr="0073389C" w:rsidRDefault="009D7F63" w:rsidP="009D7F63">
      <w:pPr>
        <w:autoSpaceDE w:val="0"/>
        <w:autoSpaceDN w:val="0"/>
        <w:adjustRightInd w:val="0"/>
        <w:spacing w:before="120" w:after="120" w:line="288" w:lineRule="auto"/>
        <w:jc w:val="both"/>
        <w:rPr>
          <w:b/>
        </w:rPr>
      </w:pPr>
      <w:r w:rsidRPr="0073389C">
        <w:rPr>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14:paraId="7A55D3CB"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8" w14:textId="77777777" w:rsidR="009D7F63" w:rsidRPr="0073389C" w:rsidRDefault="009D7F63" w:rsidP="009D7F63">
            <w:pPr>
              <w:rPr>
                <w:rFonts w:asciiTheme="minorHAnsi" w:hAnsiTheme="minorHAnsi"/>
                <w:b w:val="0"/>
              </w:rPr>
            </w:pPr>
          </w:p>
        </w:tc>
        <w:tc>
          <w:tcPr>
            <w:tcW w:w="4536" w:type="dxa"/>
            <w:vAlign w:val="center"/>
          </w:tcPr>
          <w:p w14:paraId="7A55D3C9" w14:textId="0DEF23F5"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116"/>
            </w:r>
          </w:p>
        </w:tc>
        <w:tc>
          <w:tcPr>
            <w:tcW w:w="4252" w:type="dxa"/>
            <w:vAlign w:val="center"/>
          </w:tcPr>
          <w:p w14:paraId="7A55D3CA"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14:paraId="7A55D3C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C" w14:textId="77777777" w:rsidR="009D7F63" w:rsidRPr="0073389C" w:rsidRDefault="009D7F63" w:rsidP="009D7F63">
            <w:pPr>
              <w:spacing w:before="120"/>
              <w:jc w:val="center"/>
            </w:pPr>
            <w:r w:rsidRPr="0073389C">
              <w:t>a)</w:t>
            </w:r>
          </w:p>
        </w:tc>
        <w:tc>
          <w:tcPr>
            <w:tcW w:w="4536" w:type="dxa"/>
            <w:vAlign w:val="center"/>
          </w:tcPr>
          <w:p w14:paraId="7A55D3CD"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14:paraId="7A55D3CE" w14:textId="6789D0E4"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všetky atribúty nasvedčujú tomu, že ide o totožnú osobu v rôznych funkciách</w:t>
            </w:r>
          </w:p>
        </w:tc>
      </w:tr>
      <w:tr w:rsidR="009D7F63" w:rsidRPr="0073389C" w14:paraId="7A55D3D3"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0" w14:textId="77777777" w:rsidR="009D7F63" w:rsidRPr="0073389C" w:rsidRDefault="009D7F63" w:rsidP="009D7F63">
            <w:pPr>
              <w:spacing w:before="120"/>
              <w:jc w:val="center"/>
            </w:pPr>
            <w:r w:rsidRPr="0073389C">
              <w:t>b)</w:t>
            </w:r>
          </w:p>
        </w:tc>
        <w:tc>
          <w:tcPr>
            <w:tcW w:w="4536" w:type="dxa"/>
            <w:vAlign w:val="center"/>
          </w:tcPr>
          <w:p w14:paraId="7A55D3D1" w14:textId="386FD73F"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117"/>
            </w:r>
            <w:r w:rsidRPr="0073389C">
              <w:t xml:space="preserve"> člena  štatutárneho orgánu </w:t>
            </w:r>
            <w:r w:rsidR="001325C0">
              <w:t>prijímateľa</w:t>
            </w:r>
            <w:r w:rsidRPr="0073389C">
              <w:t>.</w:t>
            </w:r>
          </w:p>
        </w:tc>
        <w:tc>
          <w:tcPr>
            <w:tcW w:w="4252" w:type="dxa"/>
            <w:vAlign w:val="center"/>
          </w:tcPr>
          <w:p w14:paraId="7A55D3D2"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14:paraId="7A55D3D7"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4" w14:textId="77777777" w:rsidR="009D7F63" w:rsidRPr="0073389C" w:rsidRDefault="009D7F63" w:rsidP="009D7F63">
            <w:pPr>
              <w:spacing w:before="120"/>
              <w:jc w:val="center"/>
            </w:pPr>
            <w:r w:rsidRPr="0073389C">
              <w:t>c)</w:t>
            </w:r>
          </w:p>
        </w:tc>
        <w:tc>
          <w:tcPr>
            <w:tcW w:w="4536" w:type="dxa"/>
            <w:vAlign w:val="center"/>
          </w:tcPr>
          <w:p w14:paraId="7A55D3D5" w14:textId="35A15575"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 xml:space="preserve">(napr. spolukonatelia/členovia </w:t>
            </w:r>
            <w:r w:rsidRPr="0073389C">
              <w:lastRenderedPageBreak/>
              <w:t>štatutárneho orgánu majú majetkové prepojenie v tretej firme, spolumajitelia tretej firmy - súčasní alebo bývalí).</w:t>
            </w:r>
          </w:p>
        </w:tc>
        <w:tc>
          <w:tcPr>
            <w:tcW w:w="4252" w:type="dxa"/>
            <w:vAlign w:val="center"/>
          </w:tcPr>
          <w:p w14:paraId="7A55D3D6" w14:textId="19F41A74"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lastRenderedPageBreak/>
              <w:t xml:space="preserve">skúmateľné </w:t>
            </w:r>
            <w:r w:rsidR="001325C0">
              <w:t xml:space="preserve">napr. </w:t>
            </w:r>
            <w:r w:rsidRPr="0073389C">
              <w:t>na webstránke OR SR a ŽR SR a verejné registre rôznych organizácií</w:t>
            </w:r>
          </w:p>
        </w:tc>
      </w:tr>
      <w:tr w:rsidR="009D7F63" w:rsidRPr="0073389C" w14:paraId="7A55D3DC"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8" w14:textId="77777777" w:rsidR="009D7F63" w:rsidRPr="0073389C" w:rsidRDefault="009D7F63" w:rsidP="009D7F63">
            <w:pPr>
              <w:spacing w:before="120"/>
              <w:jc w:val="center"/>
            </w:pPr>
            <w:r w:rsidRPr="0073389C">
              <w:lastRenderedPageBreak/>
              <w:t>d)</w:t>
            </w:r>
          </w:p>
        </w:tc>
        <w:tc>
          <w:tcPr>
            <w:tcW w:w="4536" w:type="dxa"/>
            <w:vAlign w:val="center"/>
          </w:tcPr>
          <w:p w14:paraId="7A55D3D9" w14:textId="44A79A80"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14:paraId="7A55D3DA"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DB"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14:paraId="7A55D3E0"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D" w14:textId="77777777" w:rsidR="009D7F63" w:rsidRPr="0073389C" w:rsidRDefault="009D7F63" w:rsidP="009D7F63">
            <w:pPr>
              <w:spacing w:before="120"/>
              <w:jc w:val="center"/>
            </w:pPr>
            <w:r w:rsidRPr="0073389C">
              <w:t>e)</w:t>
            </w:r>
          </w:p>
        </w:tc>
        <w:tc>
          <w:tcPr>
            <w:tcW w:w="4536" w:type="dxa"/>
            <w:vAlign w:val="center"/>
          </w:tcPr>
          <w:p w14:paraId="7A55D3DE"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14:paraId="7A55D3DF"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14:paraId="7A55D3E5"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1" w14:textId="77777777" w:rsidR="009D7F63" w:rsidRPr="0073389C" w:rsidRDefault="009D7F63" w:rsidP="009D7F63">
            <w:pPr>
              <w:spacing w:before="120"/>
              <w:jc w:val="center"/>
            </w:pPr>
            <w:r w:rsidRPr="0073389C">
              <w:t>f)</w:t>
            </w:r>
          </w:p>
        </w:tc>
        <w:tc>
          <w:tcPr>
            <w:tcW w:w="4536" w:type="dxa"/>
            <w:vAlign w:val="center"/>
          </w:tcPr>
          <w:p w14:paraId="7A55D3E2" w14:textId="3EAFEA60"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118"/>
            </w:r>
            <w:r w:rsidR="001325C0">
              <w:t xml:space="preserve"> </w:t>
            </w:r>
            <w:r w:rsidRPr="0073389C">
              <w:t xml:space="preserve"> člena štatutárneho orgánu </w:t>
            </w:r>
            <w:r w:rsidR="001325C0">
              <w:t>prijímateľa</w:t>
            </w:r>
            <w:r w:rsidRPr="0073389C">
              <w:t>.</w:t>
            </w:r>
          </w:p>
        </w:tc>
        <w:tc>
          <w:tcPr>
            <w:tcW w:w="4252" w:type="dxa"/>
            <w:vAlign w:val="center"/>
          </w:tcPr>
          <w:p w14:paraId="000EBE88" w14:textId="411B891E" w:rsidR="001325C0" w:rsidRDefault="001325C0"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14:paraId="7A55D3E3" w14:textId="3CF3BF9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14:paraId="7A55D3E4" w14:textId="7DBF44DB"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14:paraId="7A55D3E9"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6" w14:textId="77777777" w:rsidR="009D7F63" w:rsidRPr="0073389C" w:rsidRDefault="009D7F63" w:rsidP="009D7F63">
            <w:pPr>
              <w:spacing w:before="120"/>
              <w:jc w:val="center"/>
            </w:pPr>
            <w:r w:rsidRPr="0073389C">
              <w:t>g)</w:t>
            </w:r>
          </w:p>
        </w:tc>
        <w:tc>
          <w:tcPr>
            <w:tcW w:w="4536" w:type="dxa"/>
            <w:vAlign w:val="center"/>
          </w:tcPr>
          <w:p w14:paraId="7A55D3E7" w14:textId="2DC1798D"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14:paraId="7A55D3E8" w14:textId="77777777"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14:paraId="7A55D3ED"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A" w14:textId="77777777" w:rsidR="009D7F63" w:rsidRPr="0073389C" w:rsidRDefault="009D7F63" w:rsidP="009D7F63">
            <w:pPr>
              <w:spacing w:before="120"/>
              <w:jc w:val="center"/>
            </w:pPr>
            <w:r w:rsidRPr="0073389C">
              <w:t>h)</w:t>
            </w:r>
          </w:p>
        </w:tc>
        <w:tc>
          <w:tcPr>
            <w:tcW w:w="4536" w:type="dxa"/>
            <w:vAlign w:val="center"/>
          </w:tcPr>
          <w:p w14:paraId="7A55D3EB" w14:textId="7260D09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14:paraId="7A55D3EC" w14:textId="77777777"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14:paraId="7A55D3F4"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E" w14:textId="77777777" w:rsidR="009D7F63" w:rsidRPr="0073389C" w:rsidRDefault="009D7F63" w:rsidP="009D7F63">
            <w:pPr>
              <w:spacing w:before="120"/>
              <w:jc w:val="center"/>
            </w:pPr>
            <w:r w:rsidRPr="0073389C">
              <w:t>i)</w:t>
            </w:r>
          </w:p>
        </w:tc>
        <w:tc>
          <w:tcPr>
            <w:tcW w:w="4536" w:type="dxa"/>
            <w:vAlign w:val="center"/>
          </w:tcPr>
          <w:p w14:paraId="7A55D3EF" w14:textId="35971F82"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119"/>
            </w:r>
            <w:r w:rsidRPr="0073389C">
              <w:t xml:space="preserve">). Spoločenské alebo osobné kontakty (blízka osoba) medzi osobami úspešného uchádzača a  </w:t>
            </w:r>
            <w:r w:rsidR="001325C0">
              <w:t>prijímateľa</w:t>
            </w:r>
            <w:r w:rsidRPr="0073389C">
              <w:t>.</w:t>
            </w:r>
          </w:p>
          <w:p w14:paraId="7A55D3F0"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F1" w14:textId="6864C54A" w:rsidR="009D7F63" w:rsidRPr="0073389C" w:rsidRDefault="009D7F63" w:rsidP="005B7173">
            <w:pPr>
              <w:keepNext/>
              <w:keepLines/>
              <w:numPr>
                <w:ilvl w:val="0"/>
                <w:numId w:val="44"/>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14:paraId="7A55D3F2" w14:textId="3DEC7016" w:rsidR="009D7F63" w:rsidRPr="0073389C" w:rsidRDefault="009D7F63" w:rsidP="005B7173">
            <w:pPr>
              <w:keepNext/>
              <w:keepLines/>
              <w:numPr>
                <w:ilvl w:val="0"/>
                <w:numId w:val="44"/>
              </w:numPr>
              <w:ind w:left="176" w:hanging="176"/>
              <w:jc w:val="both"/>
              <w:cnfStyle w:val="000000000000" w:firstRow="0" w:lastRow="0" w:firstColumn="0" w:lastColumn="0" w:oddVBand="0" w:evenVBand="0" w:oddHBand="0" w:evenHBand="0" w:firstRowFirstColumn="0" w:firstRowLastColumn="0" w:lastRowFirstColumn="0" w:lastRowLastColumn="0"/>
            </w:pPr>
            <w:r w:rsidRPr="0073389C">
              <w:t>spoločnosť, ktorá sa uchádza o účasť vo VO bola vytvorená tesne pred vyhlásením  VO, resp. bol upravený predmet jej podnikania</w:t>
            </w:r>
            <w:r w:rsidR="001325C0">
              <w:t>, alebo</w:t>
            </w:r>
          </w:p>
          <w:p w14:paraId="7A55D3F3" w14:textId="01A0967F" w:rsidR="009D7F63" w:rsidRPr="0073389C" w:rsidRDefault="009D7F63" w:rsidP="005B7173">
            <w:pPr>
              <w:pStyle w:val="Odsekzoznamu"/>
              <w:numPr>
                <w:ilvl w:val="0"/>
                <w:numId w:val="44"/>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14:paraId="7A55D3F5" w14:textId="77777777"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14:paraId="7A55D3F6" w14:textId="5B96B7B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14:paraId="7A55D3F7" w14:textId="47CCA1D4"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špecifikácia predmetu zákazky je „šitá na mieru“ ponuke uchádzača v konflikte záujmov</w:t>
      </w:r>
      <w:r w:rsidR="0051119D">
        <w:rPr>
          <w:rFonts w:cs="Arial"/>
          <w:lang w:val="sk-SK"/>
        </w:rPr>
        <w:t>.</w:t>
      </w:r>
      <w:r w:rsidR="0051119D" w:rsidRPr="0073389C">
        <w:rPr>
          <w:rFonts w:cs="Arial"/>
          <w:lang w:val="sk-SK"/>
        </w:rPr>
        <w:t xml:space="preserve"> </w:t>
      </w:r>
    </w:p>
    <w:p w14:paraId="7A55D3F8" w14:textId="618F5509"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14:paraId="7A55D3F9" w14:textId="050B98EB"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14:paraId="7A55D3F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14:paraId="7A55D3F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osoba zodpovedná za prípravu súťažných podkladov/vyšší štátny úradník trvá na objednaní externej firmy na pomoc pri príprave dokumentácie, aj keď to nie je potrebné.</w:t>
      </w:r>
    </w:p>
    <w:p w14:paraId="7A55D3FC" w14:textId="28F61C8E"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14:paraId="7A55D3F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od externých firiem sa vyžiadajú dve alebo viaceré prípravné štúdie na rovnakú tému a niekto vyvíja tlak na zamestnancov, aby použili jednu z týchto štúdií pri príprave súťažných podkladov.</w:t>
      </w:r>
    </w:p>
    <w:p w14:paraId="7A55D3FE" w14:textId="449C5F70"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14:paraId="7A55D3FF"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v priebehu krátkeho časového úseku sa bez zjavného dôvodu vydajú dve alebo viaceré zmluvy na totožné položky, čo vedie k použitiu menej konkurencieschopného postupu obstarania.</w:t>
      </w:r>
    </w:p>
    <w:p w14:paraId="7A55D400"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14:paraId="7A55D40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14:paraId="7A55D40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14:paraId="7A55D403" w14:textId="08BA3891"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14:paraId="7A55D404" w14:textId="31DDF32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14:paraId="7A55D405" w14:textId="11C19FC3"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14:paraId="7A55D406" w14:textId="3D52FFAF"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14:paraId="7A55D409"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14:paraId="7A55D40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14:paraId="7A55D40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14:paraId="7A55D40C" w14:textId="79CB4999"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14:paraId="7A55D40D" w14:textId="29F3C37D"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25"/>
        <w:gridCol w:w="5235"/>
      </w:tblGrid>
      <w:tr w:rsidR="009D7F63" w:rsidRPr="0073389C" w14:paraId="7A55D410"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14:paraId="7A55D40E" w14:textId="77777777" w:rsidR="009D7F63" w:rsidRPr="0073389C" w:rsidRDefault="009D7F63" w:rsidP="009D7F63">
            <w:pPr>
              <w:pStyle w:val="Odsekzoznamu"/>
              <w:spacing w:line="20" w:lineRule="atLeast"/>
              <w:ind w:left="0"/>
            </w:pPr>
            <w:r w:rsidRPr="0073389C">
              <w:t>Popis nedostatku</w:t>
            </w:r>
          </w:p>
        </w:tc>
        <w:tc>
          <w:tcPr>
            <w:tcW w:w="5270" w:type="dxa"/>
            <w:tcBorders>
              <w:top w:val="single" w:sz="4" w:space="0" w:color="9ACD66"/>
              <w:left w:val="single" w:sz="4" w:space="0" w:color="9ACD66"/>
              <w:right w:val="single" w:sz="4" w:space="0" w:color="9ACD66"/>
            </w:tcBorders>
          </w:tcPr>
          <w:p w14:paraId="7A55D40F" w14:textId="77777777"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14:paraId="7A55D41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1" w14:textId="77777777" w:rsidR="009D7F63" w:rsidRPr="0073389C" w:rsidRDefault="009D7F63" w:rsidP="00771817">
            <w:pPr>
              <w:spacing w:line="20" w:lineRule="atLeast"/>
              <w:jc w:val="both"/>
              <w:rPr>
                <w:u w:val="single"/>
              </w:rPr>
            </w:pPr>
            <w:r w:rsidRPr="0073389C">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7A55D412" w14:textId="77777777" w:rsidR="009D7F63" w:rsidRPr="0073389C" w:rsidRDefault="009D7F63" w:rsidP="005B7173">
            <w:pPr>
              <w:pStyle w:val="Odsekzoznamu"/>
              <w:keepNext/>
              <w:keepLines/>
              <w:numPr>
                <w:ilvl w:val="0"/>
                <w:numId w:val="45"/>
              </w:numPr>
              <w:spacing w:after="120" w:line="20" w:lineRule="atLeast"/>
              <w:ind w:left="538" w:hanging="357"/>
              <w:contextualSpacing w:val="0"/>
              <w:jc w:val="both"/>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14:paraId="7A55D413" w14:textId="77777777" w:rsidR="009D7F63" w:rsidRPr="0073389C" w:rsidRDefault="009D7F63" w:rsidP="005B7173">
            <w:pPr>
              <w:pStyle w:val="Odsekzoznamu"/>
              <w:keepNext/>
              <w:keepLines/>
              <w:numPr>
                <w:ilvl w:val="0"/>
                <w:numId w:val="45"/>
              </w:numPr>
              <w:spacing w:after="20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14:paraId="7A55D41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5" w14:textId="77777777" w:rsidR="009D7F63" w:rsidRPr="0073389C" w:rsidRDefault="009D7F63" w:rsidP="00771817">
            <w:pPr>
              <w:spacing w:after="200" w:line="20" w:lineRule="atLeast"/>
              <w:jc w:val="both"/>
            </w:pPr>
            <w:r w:rsidRPr="0073389C">
              <w:t xml:space="preserve">Členovia komisie pre vyhodnotenie ponúk nemajú potrebnú technickú expertízu na </w:t>
            </w:r>
            <w:r w:rsidRPr="0073389C">
              <w:lastRenderedPageBreak/>
              <w:t>vyhodnotenie predložených ponúk a dominuje im jeden jednotlivec.</w:t>
            </w:r>
          </w:p>
          <w:p w14:paraId="7A55D416"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17"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lastRenderedPageBreak/>
              <w:t>V predloženom CV člena komisie nie sú uvedené skúsenosti v oblasti predmetu zákazky</w:t>
            </w:r>
          </w:p>
          <w:p w14:paraId="7A55D418" w14:textId="7AD0830F"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14:paraId="7A55D41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A" w14:textId="77777777" w:rsidR="009D7F63" w:rsidRPr="0073389C" w:rsidRDefault="009D7F63" w:rsidP="00771817">
            <w:pPr>
              <w:spacing w:line="20" w:lineRule="atLeast"/>
              <w:jc w:val="both"/>
              <w:rPr>
                <w:u w:val="single"/>
              </w:rPr>
            </w:pPr>
            <w:r w:rsidRPr="0073389C">
              <w:lastRenderedPageBreak/>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14:paraId="7A55D41B"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14:paraId="7A55D41C" w14:textId="2C40CF9C"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VO, ktoré nemajú pre </w:t>
            </w:r>
            <w:r w:rsidR="00DF0865">
              <w:t>prijímateľa</w:t>
            </w:r>
            <w:r w:rsidR="00DF0865" w:rsidRPr="0073389C">
              <w:t xml:space="preserve"> </w:t>
            </w:r>
            <w:r w:rsidRPr="0073389C">
              <w:t>pridanú hodnotu</w:t>
            </w:r>
          </w:p>
        </w:tc>
      </w:tr>
      <w:tr w:rsidR="009D7F63" w:rsidRPr="0073389C" w14:paraId="7A55D421"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E" w14:textId="4D696292" w:rsidR="009D7F63" w:rsidRPr="0073389C" w:rsidRDefault="00DF0865" w:rsidP="00771817">
            <w:pPr>
              <w:spacing w:line="20" w:lineRule="atLeast"/>
              <w:jc w:val="both"/>
              <w:rPr>
                <w:u w:val="single"/>
              </w:rPr>
            </w:pPr>
            <w:r>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7A55D41F" w14:textId="5EF75F24"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14:paraId="7A55D420"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2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2" w14:textId="3C3DF98E" w:rsidR="009D7F63" w:rsidRPr="0073389C" w:rsidRDefault="009D7F63" w:rsidP="00771817">
            <w:pPr>
              <w:spacing w:after="200" w:line="20" w:lineRule="atLeast"/>
              <w:jc w:val="both"/>
            </w:pPr>
            <w:r w:rsidRPr="0073389C">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14:paraId="7A55D423"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24" w14:textId="309B97C6"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14:paraId="7A55D42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6" w14:textId="5C1A62F1" w:rsidR="009D7F63" w:rsidRPr="0073389C" w:rsidRDefault="009D7F63" w:rsidP="00771817">
            <w:pPr>
              <w:spacing w:after="200" w:line="20" w:lineRule="atLeast"/>
              <w:jc w:val="both"/>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7A55D427"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14:paraId="7A55D42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9" w14:textId="7B52937C" w:rsidR="009D7F63" w:rsidRPr="0073389C" w:rsidRDefault="009D7F63" w:rsidP="00771817">
            <w:pPr>
              <w:spacing w:line="20" w:lineRule="atLeast"/>
              <w:jc w:val="both"/>
              <w:rPr>
                <w:u w:val="single"/>
              </w:rPr>
            </w:pPr>
            <w:r w:rsidRPr="0073389C">
              <w:t xml:space="preserve">Špecifikácie sú veľmi podobné výrobkom 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7A55D42A"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ponuku „šitú na mieru“ s cieľom vyhnúť sa čestnej súťaži; snaha o obmedzenie účastníkov obstarávania; chýbajúce ekvivalentné špecifikácie</w:t>
            </w:r>
          </w:p>
        </w:tc>
      </w:tr>
      <w:tr w:rsidR="009D7F63" w:rsidRPr="0073389C" w14:paraId="7A55D42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C" w14:textId="77777777" w:rsidR="009D7F63" w:rsidRPr="0073389C" w:rsidRDefault="009D7F63" w:rsidP="00771817">
            <w:pPr>
              <w:spacing w:line="20" w:lineRule="atLeast"/>
              <w:jc w:val="both"/>
              <w:rPr>
                <w:u w:val="single"/>
              </w:rPr>
            </w:pPr>
            <w:r w:rsidRPr="0073389C">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7A55D42D" w14:textId="29F0F761"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14:paraId="7A55D42E"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3"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0" w14:textId="77777777" w:rsidR="009D7F63" w:rsidRPr="0073389C" w:rsidRDefault="009D7F63" w:rsidP="00771817">
            <w:pPr>
              <w:pStyle w:val="Odsekzoznamu"/>
              <w:spacing w:line="20" w:lineRule="atLeast"/>
              <w:ind w:left="0"/>
              <w:jc w:val="both"/>
              <w:rPr>
                <w:u w:val="single"/>
              </w:rPr>
            </w:pPr>
            <w:r w:rsidRPr="0073389C">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7A55D431" w14:textId="5BE09F73"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14:paraId="7A55D432"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14:paraId="7A55D436"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4" w14:textId="77777777" w:rsidR="009D7F63" w:rsidRPr="0073389C" w:rsidRDefault="009D7F63" w:rsidP="00771817">
            <w:pPr>
              <w:spacing w:line="20" w:lineRule="atLeast"/>
              <w:jc w:val="both"/>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7A55D435" w14:textId="5351F05E"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14:paraId="7A55D43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7" w14:textId="77777777" w:rsidR="009D7F63" w:rsidRPr="0073389C" w:rsidRDefault="009D7F63" w:rsidP="00771817">
            <w:pPr>
              <w:pStyle w:val="Odsekzoznamu"/>
              <w:spacing w:line="20" w:lineRule="atLeast"/>
              <w:ind w:left="0"/>
              <w:jc w:val="both"/>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14:paraId="7A55D438" w14:textId="097F2E14" w:rsidR="009D7F63" w:rsidRPr="0073389C" w:rsidRDefault="00DF0865"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14:paraId="7A55D439"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B" w14:textId="77777777" w:rsidR="009D7F63" w:rsidRPr="0073389C" w:rsidRDefault="009D7F63" w:rsidP="00771817">
            <w:pPr>
              <w:pStyle w:val="Odsekzoznamu"/>
              <w:spacing w:line="20" w:lineRule="atLeast"/>
              <w:ind w:left="0"/>
              <w:jc w:val="both"/>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14:paraId="7A55D43C" w14:textId="6F176644"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14:paraId="7A55D44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E" w14:textId="77777777" w:rsidR="009D7F63" w:rsidRPr="0073389C" w:rsidRDefault="009D7F63" w:rsidP="00771817">
            <w:pPr>
              <w:spacing w:after="200" w:line="20" w:lineRule="atLeast"/>
              <w:jc w:val="both"/>
              <w:rPr>
                <w:b/>
              </w:rPr>
            </w:pPr>
            <w:r w:rsidRPr="0073389C">
              <w:t>Akceptujú sa nepravé osvedčenia.</w:t>
            </w:r>
          </w:p>
          <w:p w14:paraId="7A55D43F"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40"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napríklad cieľovej skupine, ktorej osoby sa školení, resp. dodávky služieb mali zúčastniť, ale z rôznych dôvodov sa na školení, resp. na dodávke služieb nezúčastnili (napríklad namiesto školení vykonávali závislú prácu pre zamestnávateľa)</w:t>
            </w:r>
          </w:p>
          <w:p w14:paraId="7A55D441"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14:paraId="7A55D44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3" w14:textId="77777777" w:rsidR="009D7F63" w:rsidRPr="0073389C" w:rsidRDefault="009D7F63" w:rsidP="00771817">
            <w:pPr>
              <w:spacing w:after="200" w:line="20" w:lineRule="atLeast"/>
              <w:jc w:val="both"/>
              <w:rPr>
                <w:u w:val="single"/>
              </w:rPr>
            </w:pPr>
            <w:r w:rsidRPr="0073389C">
              <w:lastRenderedPageBreak/>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7A55D444"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14:paraId="7A55D44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6" w14:textId="77777777" w:rsidR="009D7F63" w:rsidRPr="0073389C" w:rsidRDefault="009D7F63" w:rsidP="00771817">
            <w:pPr>
              <w:spacing w:after="200" w:line="20" w:lineRule="atLeast"/>
              <w:jc w:val="both"/>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7A55D447" w14:textId="49BF651E"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14:paraId="7A55D448"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14:paraId="7A55D44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A" w14:textId="6FBB36F6" w:rsidR="009D7F63" w:rsidRPr="0073389C" w:rsidRDefault="009D7F63" w:rsidP="00771817">
            <w:pPr>
              <w:spacing w:after="200" w:line="20" w:lineRule="atLeast"/>
              <w:jc w:val="both"/>
              <w:rPr>
                <w:u w:val="single"/>
              </w:rPr>
            </w:pPr>
            <w:r w:rsidRPr="0073389C">
              <w:t xml:space="preserve">Pri medzinárodných, alebo veľkých a 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14:paraId="7A55D44B" w14:textId="4E970E4F"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indikuje možnosť, že dodávateľ odmieta zaplatiť úplatok alebo rokuje v súvislosti so žiadosťou o úplatok.</w:t>
            </w:r>
          </w:p>
          <w:p w14:paraId="7A55D44C"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5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E" w14:textId="77777777" w:rsidR="009D7F63" w:rsidRPr="0073389C" w:rsidRDefault="009D7F63" w:rsidP="00771817">
            <w:pPr>
              <w:spacing w:after="200" w:line="20" w:lineRule="atLeast"/>
              <w:jc w:val="both"/>
              <w:rPr>
                <w:u w:val="single"/>
              </w:rPr>
            </w:pPr>
            <w:r w:rsidRPr="0073389C">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7A55D44F"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14:paraId="7A55D450"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14:paraId="7A55D451"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14:paraId="7A55D457"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3" w14:textId="77777777" w:rsidR="009D7F63" w:rsidRPr="0073389C" w:rsidRDefault="009D7F63" w:rsidP="00771817">
            <w:pPr>
              <w:spacing w:after="200" w:line="20" w:lineRule="atLeast"/>
              <w:jc w:val="both"/>
            </w:pPr>
            <w:r w:rsidRPr="0073389C">
              <w:t>Znížilo sa množstvo položiek, ktoré sa majú dodať, bez úmerného zníženia výšky úhrady.</w:t>
            </w:r>
          </w:p>
          <w:p w14:paraId="7A55D454"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55" w14:textId="1B3D4091" w:rsidR="009D7F63" w:rsidRPr="0073389C" w:rsidRDefault="00D97E57"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14:paraId="7A55D456"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bez uzatvorenia príslušného dodatku</w:t>
            </w:r>
          </w:p>
        </w:tc>
      </w:tr>
      <w:tr w:rsidR="009D7F63" w:rsidRPr="0073389C" w14:paraId="7A55D45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8" w14:textId="77777777" w:rsidR="009D7F63" w:rsidRPr="0073389C" w:rsidRDefault="009D7F63" w:rsidP="00771817">
            <w:pPr>
              <w:spacing w:after="200" w:line="20" w:lineRule="atLeast"/>
              <w:jc w:val="both"/>
              <w:rPr>
                <w:u w:val="single"/>
              </w:rPr>
            </w:pPr>
            <w:r w:rsidRPr="0073389C">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7A55D459" w14:textId="77777777"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14:paraId="7A55D45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B" w14:textId="17E2CA7A" w:rsidR="009D7F63" w:rsidRPr="0073389C" w:rsidRDefault="009D7F63" w:rsidP="00771817">
            <w:pPr>
              <w:spacing w:after="200" w:line="20" w:lineRule="atLeast"/>
              <w:jc w:val="both"/>
              <w:rPr>
                <w:u w:val="single"/>
              </w:rPr>
            </w:pPr>
            <w:r w:rsidRPr="0073389C">
              <w:t xml:space="preserve">Zamestnanec </w:t>
            </w:r>
            <w:r w:rsidR="00D97E57">
              <w:t>prijímateľa</w:t>
            </w:r>
            <w:r w:rsidRPr="0073389C">
              <w:t xml:space="preserve">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55D45C" w14:textId="699BFBB0"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zah</w:t>
            </w:r>
            <w:r w:rsidR="00A41DD3">
              <w:t>m</w:t>
            </w:r>
            <w:r w:rsidRPr="0073389C">
              <w:t>lievanie skutočností s cieľom chrániť podvodné konanie</w:t>
            </w:r>
          </w:p>
        </w:tc>
      </w:tr>
      <w:tr w:rsidR="009D7F63" w:rsidRPr="0073389C" w14:paraId="7A55D460"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E" w14:textId="77777777" w:rsidR="009D7F63" w:rsidRPr="0073389C" w:rsidRDefault="009D7F63" w:rsidP="00771817">
            <w:pPr>
              <w:spacing w:after="200" w:line="20" w:lineRule="atLeast"/>
              <w:jc w:val="both"/>
              <w:rPr>
                <w:u w:val="single"/>
              </w:rPr>
            </w:pPr>
            <w:r w:rsidRPr="0073389C">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7A55D45F" w14:textId="227C8716"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14:paraId="7A55D46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7A55D461" w14:textId="77777777" w:rsidR="009D7F63" w:rsidRPr="0073389C" w:rsidRDefault="009D7F63" w:rsidP="00771817">
            <w:pPr>
              <w:spacing w:after="200" w:line="20" w:lineRule="atLeast"/>
              <w:jc w:val="both"/>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7A55D462" w14:textId="77777777"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14:paraId="7A55D463" w14:textId="77777777"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14:paraId="7E71AD36" w14:textId="68F98053" w:rsidR="00F457A3" w:rsidRDefault="00F457A3" w:rsidP="00F457A3">
      <w:pPr>
        <w:rPr>
          <w:rFonts w:ascii="Times New Roman" w:hAnsi="Times New Roman"/>
          <w:b/>
          <w:sz w:val="24"/>
        </w:rPr>
      </w:pPr>
      <w:r>
        <w:rPr>
          <w:rFonts w:ascii="Times New Roman" w:hAnsi="Times New Roman"/>
          <w:b/>
          <w:sz w:val="24"/>
        </w:rPr>
        <w:t xml:space="preserve">Verejné obstarávania </w:t>
      </w:r>
      <w:r w:rsidR="00A2535D">
        <w:rPr>
          <w:rFonts w:ascii="Times New Roman" w:hAnsi="Times New Roman"/>
          <w:b/>
          <w:sz w:val="24"/>
        </w:rPr>
        <w:t>v rámci</w:t>
      </w:r>
      <w:r w:rsidR="00F87338">
        <w:rPr>
          <w:rFonts w:ascii="Times New Roman" w:hAnsi="Times New Roman"/>
          <w:b/>
          <w:sz w:val="24"/>
        </w:rPr>
        <w:t xml:space="preserve"> </w:t>
      </w:r>
      <w:r>
        <w:rPr>
          <w:rFonts w:ascii="Times New Roman" w:hAnsi="Times New Roman"/>
          <w:b/>
          <w:sz w:val="24"/>
        </w:rPr>
        <w:t>zjednoduš</w:t>
      </w:r>
      <w:r w:rsidR="00A2535D">
        <w:rPr>
          <w:rFonts w:ascii="Times New Roman" w:hAnsi="Times New Roman"/>
          <w:b/>
          <w:sz w:val="24"/>
        </w:rPr>
        <w:t>eného</w:t>
      </w:r>
      <w:r>
        <w:rPr>
          <w:rFonts w:ascii="Times New Roman" w:hAnsi="Times New Roman"/>
          <w:b/>
          <w:sz w:val="24"/>
        </w:rPr>
        <w:t xml:space="preserve"> vykazovan</w:t>
      </w:r>
      <w:r w:rsidR="00A2535D">
        <w:rPr>
          <w:rFonts w:ascii="Times New Roman" w:hAnsi="Times New Roman"/>
          <w:b/>
          <w:sz w:val="24"/>
        </w:rPr>
        <w:t>ia</w:t>
      </w:r>
      <w:r w:rsidRPr="00CA3B38">
        <w:rPr>
          <w:rFonts w:ascii="Times New Roman" w:hAnsi="Times New Roman"/>
          <w:b/>
          <w:sz w:val="24"/>
        </w:rPr>
        <w:t xml:space="preserve"> výdavkov</w:t>
      </w:r>
    </w:p>
    <w:p w14:paraId="60B2CC01" w14:textId="77777777" w:rsidR="00F457A3" w:rsidRPr="00CA3B38" w:rsidRDefault="00F457A3" w:rsidP="00F457A3">
      <w:pPr>
        <w:rPr>
          <w:rFonts w:ascii="Times New Roman" w:hAnsi="Times New Roman"/>
          <w:b/>
          <w:sz w:val="24"/>
        </w:rPr>
      </w:pPr>
    </w:p>
    <w:p w14:paraId="1195CEDC" w14:textId="5C6843E5" w:rsidR="0040641A" w:rsidRPr="00E53156" w:rsidRDefault="0040641A" w:rsidP="00E53156">
      <w:pPr>
        <w:tabs>
          <w:tab w:val="left" w:pos="0"/>
        </w:tabs>
        <w:spacing w:after="200" w:line="276" w:lineRule="auto"/>
        <w:jc w:val="both"/>
      </w:pPr>
      <w:r>
        <w:t>Verejné obstarávanie tovarov, služieb, alebo stavebných prác na ktoré sa viažu  výdavky, ktoré spadajú pod  ZVV, sa počas implementácie projektu neoveruje. Ak sa RO dozvie, že došlo alebo mohlo dôjsť k porušeniu postupov týkajúcich sa verejného obstarávania</w:t>
      </w:r>
      <w:r w:rsidR="00F41EF2">
        <w:t xml:space="preserve"> (bez ohľadu na to, či ho vykonal prijímateľ alebo partner)</w:t>
      </w:r>
      <w:r>
        <w:t>, postúpi túto informáciu Úradu pre verejné obstarávanie.</w:t>
      </w:r>
      <w:r w:rsidR="00CC514B">
        <w:t xml:space="preserve"> Uvedené </w:t>
      </w:r>
      <w:r>
        <w:t>nemá vplyv na oprávnenosť, či výšku oprávnených výdavkov spadajúcich pod ZVV</w:t>
      </w:r>
      <w:r w:rsidR="00CC514B">
        <w:t xml:space="preserve"> a</w:t>
      </w:r>
      <w:r w:rsidR="00C33FF5">
        <w:t xml:space="preserve"> preto</w:t>
      </w:r>
      <w:r w:rsidR="00CC514B">
        <w:t xml:space="preserve"> na základe  uvedenej skutočnosti  RO pre OP EVS neuplatňuje voči prijímateľom ani žiadne sankčné mechanizmy.</w:t>
      </w:r>
    </w:p>
    <w:p w14:paraId="7A55D467" w14:textId="7297C0E9" w:rsidR="009D7F63" w:rsidRPr="0073389C" w:rsidRDefault="009D7F63" w:rsidP="009D7F63">
      <w:pPr>
        <w:spacing w:before="120" w:after="120" w:line="288" w:lineRule="auto"/>
        <w:jc w:val="both"/>
      </w:pPr>
    </w:p>
    <w:p w14:paraId="7A55D468" w14:textId="77777777" w:rsidR="009D7F63" w:rsidRPr="0073389C" w:rsidRDefault="009D7F63" w:rsidP="009D7F63">
      <w:pPr>
        <w:pStyle w:val="Nadpis2"/>
        <w:spacing w:line="288" w:lineRule="auto"/>
        <w:rPr>
          <w:lang w:val="sk-SK"/>
        </w:rPr>
      </w:pPr>
      <w:bookmarkStart w:id="183" w:name="_Toc410907878"/>
      <w:bookmarkStart w:id="184" w:name="_Toc440372888"/>
      <w:bookmarkStart w:id="185" w:name="_Toc4576207"/>
      <w:r w:rsidRPr="0073389C">
        <w:rPr>
          <w:lang w:val="sk-SK"/>
        </w:rPr>
        <w:lastRenderedPageBreak/>
        <w:t>Informačný systém (ITMS2014+)</w:t>
      </w:r>
      <w:bookmarkEnd w:id="183"/>
      <w:bookmarkEnd w:id="184"/>
      <w:bookmarkEnd w:id="185"/>
    </w:p>
    <w:p w14:paraId="7A55D469" w14:textId="7DD16733" w:rsidR="009D7F63" w:rsidRPr="0073389C" w:rsidRDefault="009D7F63" w:rsidP="009D7F63">
      <w:pPr>
        <w:spacing w:before="120" w:after="120" w:line="288" w:lineRule="auto"/>
        <w:jc w:val="both"/>
      </w:pPr>
      <w:r w:rsidRPr="0073389C">
        <w:t>ITMS2014+ – IT monitorovací systém pre štrukturálne fondy slúži na komplexné sledovanie priebehu realizácie projektov a stavu čerpania prostriedkov na úrovni jednotlivých EŠIF, operačných programov, prioritných osí, špecifických cieľov a projektov. Zabezpečenie funkčnosti ITMS2014+ je plne v kompetencii C</w:t>
      </w:r>
      <w:r w:rsidR="00A672FF">
        <w:t>KO</w:t>
      </w:r>
      <w:r w:rsidRPr="0073389C">
        <w:t xml:space="preserve"> v spolupráci s Certifikačným orgánom a DataCentrom.</w:t>
      </w:r>
    </w:p>
    <w:p w14:paraId="7A55D46A" w14:textId="77777777" w:rsidR="009D7F63" w:rsidRPr="0073389C" w:rsidRDefault="009D7F63" w:rsidP="009D7F63">
      <w:pPr>
        <w:spacing w:before="120" w:after="120" w:line="288" w:lineRule="auto"/>
        <w:jc w:val="both"/>
      </w:pPr>
      <w:r w:rsidRPr="0073389C">
        <w:t xml:space="preserve">ITMS2014+ je delený na tri hlavné časti: </w:t>
      </w:r>
    </w:p>
    <w:p w14:paraId="7A55D46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14:paraId="7A55D46C" w14:textId="77777777" w:rsidR="009D7F63" w:rsidRPr="0073389C" w:rsidRDefault="009D7F63" w:rsidP="007957E1">
      <w:pPr>
        <w:pStyle w:val="Bulletslevel1"/>
        <w:spacing w:after="120" w:line="288" w:lineRule="auto"/>
        <w:ind w:left="567" w:hanging="283"/>
        <w:jc w:val="both"/>
        <w:rPr>
          <w:rFonts w:cs="Arial"/>
          <w:szCs w:val="19"/>
          <w:lang w:val="sk-SK"/>
        </w:rPr>
      </w:pPr>
      <w:r w:rsidRPr="0073389C">
        <w:rPr>
          <w:rFonts w:cs="Arial"/>
          <w:szCs w:val="19"/>
          <w:lang w:val="sk-SK"/>
        </w:rPr>
        <w:t>reportovacia časť zabezpečuje tvorbu statických a dynamických dátových exportov;</w:t>
      </w:r>
    </w:p>
    <w:p w14:paraId="7A55D46D" w14:textId="6E7EE7B8" w:rsidR="009D7F63" w:rsidRPr="00666AC8" w:rsidRDefault="009D7F63" w:rsidP="00CC5712">
      <w:pPr>
        <w:pStyle w:val="Bulletslevel1"/>
        <w:ind w:left="567" w:hanging="283"/>
        <w:jc w:val="both"/>
        <w:rPr>
          <w:lang w:val="sk-SK"/>
        </w:rPr>
      </w:pPr>
      <w:r w:rsidRPr="00666AC8">
        <w:rPr>
          <w:b/>
          <w:lang w:val="sk-SK"/>
        </w:rPr>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14:paraId="7A55D46E" w14:textId="551D9011"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https://public.itms2014.sk/</w:t>
      </w:r>
      <w:r w:rsidRPr="0073389C">
        <w:t>.</w:t>
      </w:r>
    </w:p>
    <w:p w14:paraId="7A55D46F" w14:textId="77777777" w:rsidR="009D7F63" w:rsidRPr="0073389C" w:rsidRDefault="009D7F63" w:rsidP="009D7F63">
      <w:pPr>
        <w:spacing w:before="120" w:after="120" w:line="288" w:lineRule="auto"/>
        <w:jc w:val="both"/>
      </w:pPr>
      <w:r w:rsidRPr="0073389C">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120"/>
      </w:r>
      <w:r w:rsidRPr="0073389C">
        <w:t>, tento prístup ďalej využíva na predkladanie všetkých relevantných dokumentov, najmä:</w:t>
      </w:r>
    </w:p>
    <w:p w14:paraId="7A55D47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14:paraId="7A55D47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14:paraId="7A55D47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14:paraId="7A55D473" w14:textId="77777777" w:rsidR="009D7F63" w:rsidRPr="0073389C" w:rsidRDefault="009D7F63" w:rsidP="009D7F63">
      <w:pPr>
        <w:spacing w:before="120" w:after="120" w:line="288" w:lineRule="auto"/>
        <w:jc w:val="both"/>
      </w:pPr>
      <w:r w:rsidRPr="0073389C">
        <w: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t>
      </w:r>
    </w:p>
    <w:p w14:paraId="7A55D474" w14:textId="77777777"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14:paraId="7A55D475" w14:textId="6570FA9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DataCentrum,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Odporúčame prijímateľovi priebežne sledovať aktualizácie web stránky ako aj preštudovať všetky relevantné informácie na portáli, aby tak predišiel prípadným komplikáciám.</w:t>
      </w:r>
    </w:p>
    <w:p w14:paraId="7A55D476" w14:textId="77777777" w:rsidR="009D7F63" w:rsidRPr="0073389C" w:rsidRDefault="009D7F63" w:rsidP="009D7F63">
      <w:pPr>
        <w:pStyle w:val="Nadpis2"/>
        <w:spacing w:line="288" w:lineRule="auto"/>
        <w:rPr>
          <w:lang w:val="sk-SK"/>
        </w:rPr>
      </w:pPr>
      <w:bookmarkStart w:id="186" w:name="_Toc440372889"/>
      <w:bookmarkStart w:id="187" w:name="_Toc4576208"/>
      <w:r w:rsidRPr="0073389C">
        <w:rPr>
          <w:lang w:val="sk-SK"/>
        </w:rPr>
        <w:t>Informovanie a komunikácia</w:t>
      </w:r>
      <w:bookmarkEnd w:id="186"/>
      <w:bookmarkEnd w:id="187"/>
    </w:p>
    <w:p w14:paraId="7A55D477" w14:textId="607631E5"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r w:rsidR="005B7659">
        <w:rPr>
          <w:rStyle w:val="Hypertextovprepojenie"/>
        </w:rPr>
        <w:t>www.reformuj.sk</w:t>
      </w:r>
      <w:r w:rsidRPr="0073389C">
        <w:rPr>
          <w:rStyle w:val="Hypertextovprepojenie"/>
        </w:rPr>
        <w:t>.</w:t>
      </w:r>
      <w:r w:rsidRPr="0073389C">
        <w:t xml:space="preserve"> </w:t>
      </w:r>
    </w:p>
    <w:p w14:paraId="69A10570" w14:textId="07F7C444" w:rsidR="00771421" w:rsidRPr="0073389C" w:rsidRDefault="00771421" w:rsidP="0077142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t>Prijímateľ je povinný informovať RO o zverejnení informácii o projekte na svojom webovom sídle a to zaslaním webového odkazu emailom na komunikacia.opevs@minv.sk v lehote do 20 pracovných dní odo dňa účinnosti zmluvy o NFP.</w:t>
      </w:r>
    </w:p>
    <w:p w14:paraId="7A55D478" w14:textId="2E6F09A8" w:rsidR="009D7F63" w:rsidRPr="0073389C" w:rsidRDefault="009D7F63" w:rsidP="00ED14F6">
      <w:pPr>
        <w:spacing w:before="120" w:after="120" w:line="288" w:lineRule="auto"/>
        <w:jc w:val="both"/>
      </w:pPr>
      <w:r w:rsidRPr="0073389C">
        <w:lastRenderedPageBreak/>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7A55D479" w14:textId="77777777" w:rsidR="009D7F63" w:rsidRPr="0073389C" w:rsidRDefault="009D7F63" w:rsidP="009D7F63">
      <w:pPr>
        <w:spacing w:before="120" w:after="120" w:line="288" w:lineRule="auto"/>
        <w:jc w:val="both"/>
      </w:pPr>
      <w:r w:rsidRPr="0073389C">
        <w:t>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a šíreniu osvedčených postupov, pričom neustále zdôrazňujú spoluúčasť EÚ. Informačnou aktivitou sa rozumie napr:</w:t>
      </w:r>
    </w:p>
    <w:p w14:paraId="7A55D47A" w14:textId="6A2CCE24"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14:paraId="7A55D47B"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14:paraId="7A55D47C"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14:paraId="7A55D47D" w14:textId="77777777"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14:paraId="7A55D47E" w14:textId="77777777"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14:paraId="7A55D47F" w14:textId="77777777"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14:paraId="7A55D480" w14:textId="77777777" w:rsidR="009D7F63" w:rsidRPr="0073389C" w:rsidRDefault="009D7F63" w:rsidP="009D7F63">
      <w:pPr>
        <w:spacing w:before="120" w:after="120" w:line="288" w:lineRule="auto"/>
        <w:jc w:val="both"/>
      </w:pPr>
      <w:r w:rsidRPr="0073389C">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žiadateľ v žiadosti o nenávratný finančný príspevok. Prijímateľ musí spĺňať minimálne nasledovné požiadavky: </w:t>
      </w:r>
    </w:p>
    <w:p w14:paraId="7A55D48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14:paraId="7A55D48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14:paraId="7A55D48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14:paraId="7A55D484" w14:textId="53ED1F7B"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14:paraId="7A55D485" w14:textId="77777777"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14:paraId="7A55D486" w14:textId="77777777" w:rsidR="009D7F63" w:rsidRPr="0073389C" w:rsidRDefault="009D7F63" w:rsidP="009D7F63">
      <w:pPr>
        <w:spacing w:before="120" w:after="120" w:line="288" w:lineRule="auto"/>
        <w:jc w:val="both"/>
      </w:pPr>
      <w:r w:rsidRPr="0073389C">
        <w:t>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14:paraId="7A55D487" w14:textId="77777777"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14:paraId="7A55D488" w14:textId="1034336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lastRenderedPageBreak/>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w:t>
      </w:r>
      <w:r w:rsidR="001D4D5C">
        <w:t xml:space="preserve">finančnú </w:t>
      </w:r>
      <w:r w:rsidRPr="0073389C">
        <w:t>kontrolu na mieste či prípadný audit.</w:t>
      </w:r>
    </w:p>
    <w:p w14:paraId="7A55D489" w14:textId="77777777" w:rsidR="009D7F63" w:rsidRPr="0073389C" w:rsidRDefault="009D7F63" w:rsidP="009D7F63">
      <w:pPr>
        <w:pStyle w:val="Nadpis1"/>
        <w:spacing w:before="120" w:after="120" w:line="288" w:lineRule="auto"/>
        <w:ind w:left="0" w:firstLine="0"/>
        <w:rPr>
          <w:rFonts w:ascii="Arial" w:hAnsi="Arial"/>
          <w:lang w:val="sk-SK"/>
        </w:rPr>
      </w:pPr>
      <w:bookmarkStart w:id="188" w:name="_Toc440372890"/>
      <w:bookmarkStart w:id="189" w:name="_Toc410907880"/>
      <w:bookmarkStart w:id="190" w:name="_Toc4576209"/>
      <w:r w:rsidRPr="0073389C">
        <w:rPr>
          <w:rFonts w:ascii="Arial" w:hAnsi="Arial"/>
          <w:lang w:val="sk-SK"/>
        </w:rPr>
        <w:lastRenderedPageBreak/>
        <w:t>Kontrola a overovanie oprávnenosti výdavkov</w:t>
      </w:r>
      <w:bookmarkEnd w:id="188"/>
      <w:bookmarkEnd w:id="190"/>
      <w:r w:rsidRPr="0073389C">
        <w:rPr>
          <w:rFonts w:ascii="Arial" w:hAnsi="Arial"/>
          <w:lang w:val="sk-SK"/>
        </w:rPr>
        <w:t xml:space="preserve"> </w:t>
      </w:r>
      <w:bookmarkEnd w:id="189"/>
    </w:p>
    <w:p w14:paraId="7A55D48A" w14:textId="15BECFE5"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7A55D48B" w14:textId="6F94C553"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7A55D48C" w14:textId="3288CAF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7A55D48D" w14:textId="44DF68C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7A55D48E" w14:textId="0BE952D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7A55D48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7A55D490" w14:textId="1F6CEE29" w:rsidR="009D7F63" w:rsidRPr="0073389C" w:rsidRDefault="009D7F63" w:rsidP="009D7F63">
      <w:pPr>
        <w:pStyle w:val="Nadpis2"/>
        <w:spacing w:line="288" w:lineRule="auto"/>
        <w:rPr>
          <w:lang w:val="sk-SK"/>
        </w:rPr>
      </w:pPr>
      <w:bookmarkStart w:id="191" w:name="_Toc410907881"/>
      <w:bookmarkStart w:id="192" w:name="_Toc440372891"/>
      <w:bookmarkStart w:id="193" w:name="_Toc4576210"/>
      <w:r w:rsidRPr="0073389C">
        <w:rPr>
          <w:lang w:val="sk-SK"/>
        </w:rPr>
        <w:t xml:space="preserve">Administratívna </w:t>
      </w:r>
      <w:r w:rsidR="00F17DE9">
        <w:rPr>
          <w:lang w:val="sk-SK"/>
        </w:rPr>
        <w:t xml:space="preserve">finančná </w:t>
      </w:r>
      <w:r w:rsidRPr="0073389C">
        <w:rPr>
          <w:lang w:val="sk-SK"/>
        </w:rPr>
        <w:t>kontrola</w:t>
      </w:r>
      <w:bookmarkEnd w:id="191"/>
      <w:bookmarkEnd w:id="192"/>
      <w:bookmarkEnd w:id="193"/>
    </w:p>
    <w:p w14:paraId="7A55D491" w14:textId="7477C17C"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7A55D492" w14:textId="6C984E5A"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7A55D493" w14:textId="0EDF5D7D"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7A55D494" w14:textId="1B4F6A9A"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 xml:space="preserve">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w:t>
      </w:r>
      <w:r>
        <w:lastRenderedPageBreak/>
        <w:t>v lehote určenej RO pre OP EVS</w:t>
      </w:r>
      <w:r w:rsidR="009D7F63" w:rsidRPr="0073389C">
        <w:t xml:space="preserve">. </w:t>
      </w:r>
    </w:p>
    <w:p w14:paraId="7A55D495" w14:textId="46B57215"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A55D496" w14:textId="2B0A3B76"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7A55D497" w14:textId="3C48B74E"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7A55D498" w14:textId="2C2009AA"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7A55D499" w14:textId="06D210A5"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02F7EB3" w14:textId="43D54F53"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7A55D49B" w14:textId="31C4AB53"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14:paraId="7A55D49C" w14:textId="1A8F901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7A55D49D" w14:textId="77E9DFE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7A55D49E"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7A55D49F" w14:textId="3E401225"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7A55D4A0" w14:textId="39E87D0A"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7A55D4A1" w14:textId="6E7877F9"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7A55D4A2" w14:textId="492D5C66"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A55D4A3" w14:textId="38A625B9"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t>finančnej</w:t>
      </w:r>
      <w:r w:rsidR="002E278D" w:rsidRPr="0073389C">
        <w:t xml:space="preserve"> </w:t>
      </w:r>
      <w:r w:rsidRPr="0073389C">
        <w:t xml:space="preserve">kontroly VO alebo obstarávania, </w:t>
      </w:r>
    </w:p>
    <w:p w14:paraId="7A55D4A4" w14:textId="3BA0BD04"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A55D4A5" w14:textId="697B5F0F"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w:t>
      </w:r>
      <w:r w:rsidR="009D7F63" w:rsidRPr="0073389C">
        <w:lastRenderedPageBreak/>
        <w:t xml:space="preserve">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7A55D4A6" w14:textId="2C351399"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w:t>
      </w:r>
      <w:r w:rsidR="005E6061">
        <w:t xml:space="preserve"> </w:t>
      </w:r>
      <w:r w:rsidR="009D7F63" w:rsidRPr="0073389C">
        <w:t>-</w:t>
      </w:r>
      <w:r w:rsidR="005E6061">
        <w:t xml:space="preserve"> </w:t>
      </w:r>
      <w:r w:rsidR="001F7F84" w:rsidRPr="0073389C">
        <w:t>odberateľské</w:t>
      </w:r>
      <w:r w:rsidR="009D7F63" w:rsidRPr="0073389C">
        <w:t xml:space="preserve"> zmluvy a pod.), </w:t>
      </w:r>
    </w:p>
    <w:p w14:paraId="7A55D4A7" w14:textId="4B95F6A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A55D4A8" w14:textId="07AF93BA" w:rsidR="009D7F63" w:rsidRPr="0073389C" w:rsidRDefault="00D62B87"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reálneho vyplatenia výdavku </w:t>
      </w:r>
      <w:r w:rsidRPr="0073389C">
        <w:t>prijímateľom</w:t>
      </w:r>
      <w:r w:rsidR="009D7F63" w:rsidRPr="0073389C">
        <w:t xml:space="preserve"> (napr. potvrdenie výdavkovými </w:t>
      </w:r>
      <w:r w:rsidRPr="0073389C">
        <w:t>pokladničnými</w:t>
      </w:r>
      <w:r w:rsidR="009D7F63" w:rsidRPr="0073389C">
        <w:t xml:space="preserve"> blokmi, výpismi z bankového </w:t>
      </w:r>
      <w:r w:rsidRPr="0073389C">
        <w:t>účtu</w:t>
      </w:r>
      <w:r w:rsidR="009D7F63" w:rsidRPr="0073389C">
        <w:t xml:space="preserve">) ak je relevantné, </w:t>
      </w:r>
    </w:p>
    <w:p w14:paraId="7A55D4A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7A55D4AA" w14:textId="4A76D72B"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w:t>
      </w:r>
      <w:r w:rsidR="00D62B87" w:rsidRPr="0073389C">
        <w:t>výpočtu</w:t>
      </w:r>
      <w:r w:rsidRPr="0073389C">
        <w:t xml:space="preserve"> paušálnej sadzby s</w:t>
      </w:r>
      <w:r w:rsidR="00601351">
        <w:t xml:space="preserve"> </w:t>
      </w:r>
      <w:r w:rsidRPr="0073389C">
        <w:t xml:space="preserve">pravidlami </w:t>
      </w:r>
      <w:r w:rsidR="00D62B87" w:rsidRPr="0073389C">
        <w:t>výpočtu</w:t>
      </w:r>
      <w:r w:rsidRPr="0073389C">
        <w:t xml:space="preserve"> stanovenými poskytovateľom v riadiacej dokumentácii v prípade využitia zjednodušeného vykazovania výdavkov formou paušálnej sadzby, </w:t>
      </w:r>
    </w:p>
    <w:p w14:paraId="7A55D4AB" w14:textId="48188485"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nárokovanej paušálnej sumy s dosiahnutými výstupmi/výsledkami/</w:t>
      </w:r>
      <w:r w:rsidR="00D62B87" w:rsidRPr="0073389C">
        <w:t>cieľmi</w:t>
      </w:r>
      <w:r w:rsidRPr="0073389C">
        <w:t xml:space="preserve"> projektu v prípade využitia zjednodušeného vykazovania výdavkov formou paušálnej sumy, </w:t>
      </w:r>
    </w:p>
    <w:p w14:paraId="7A55D4A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7A55D4AD"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7A55D4AE" w14:textId="7168A634"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w:t>
      </w:r>
      <w:r w:rsidR="00D62B87" w:rsidRPr="0073389C">
        <w:t>merateľných</w:t>
      </w:r>
      <w:r w:rsidRPr="0073389C">
        <w:t xml:space="preserve"> </w:t>
      </w:r>
      <w:r w:rsidR="00D62B87" w:rsidRPr="0073389C">
        <w:t>ukazovateľov</w:t>
      </w:r>
      <w:r w:rsidRPr="0073389C">
        <w:t xml:space="preserve"> projektu v zmysle zmluvy o NFP (ak je relevantné), </w:t>
      </w:r>
    </w:p>
    <w:p w14:paraId="7A55D4AF" w14:textId="3F771C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w:t>
      </w:r>
      <w:r w:rsidR="00D62B87" w:rsidRPr="0073389C">
        <w:t>prijímateľa</w:t>
      </w:r>
      <w:r w:rsidRPr="0073389C">
        <w:t xml:space="preserve"> v rámci aj mimo daného OP, iných OP a iných programov EÚ, iných </w:t>
      </w:r>
      <w:r w:rsidR="00D62B87" w:rsidRPr="0073389C">
        <w:t>finančných</w:t>
      </w:r>
      <w:r w:rsidRPr="0073389C">
        <w:t xml:space="preserve"> nástrojov alebo vnútroštátnych programov a v iných programových obdobiach, </w:t>
      </w:r>
    </w:p>
    <w:p w14:paraId="7A55D4B0" w14:textId="337367DE"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w:t>
      </w:r>
      <w:r w:rsidR="00D62B87" w:rsidRPr="0073389C">
        <w:t>prijímateľom</w:t>
      </w:r>
      <w:r w:rsidRPr="0073389C">
        <w:t xml:space="preserve"> na odstránenie nedostatkov zistených pri inej kontrole alebo audite vykonaných do </w:t>
      </w:r>
      <w:r w:rsidR="00D62B87" w:rsidRPr="0073389C">
        <w:t>času</w:t>
      </w:r>
      <w:r w:rsidRPr="0073389C">
        <w:t xml:space="preserve"> </w:t>
      </w:r>
      <w:r w:rsidR="00D62B87" w:rsidRPr="0073389C">
        <w:t>ukončenia</w:t>
      </w:r>
      <w:r w:rsidRPr="0073389C">
        <w:t xml:space="preserve"> kontroly deklarovaných výdavkov (ak je relevantné), </w:t>
      </w:r>
    </w:p>
    <w:p w14:paraId="7A55D4B1" w14:textId="362EA6E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w:t>
      </w:r>
      <w:r w:rsidR="00D62B87" w:rsidRPr="0073389C">
        <w:t>finančnej</w:t>
      </w:r>
      <w:r w:rsidRPr="0073389C">
        <w:t xml:space="preserve"> opravy a pod., </w:t>
      </w:r>
    </w:p>
    <w:p w14:paraId="7A55D4B2" w14:textId="1D0835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w:t>
      </w:r>
      <w:r w:rsidR="00D62B87" w:rsidRPr="0073389C">
        <w:t>skutočností</w:t>
      </w:r>
      <w:r w:rsidRPr="0073389C">
        <w:t xml:space="preserve"> stanovených poskytovateľom. </w:t>
      </w:r>
    </w:p>
    <w:p w14:paraId="7A55D4B3" w14:textId="4069514A"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w:t>
      </w:r>
      <w:r w:rsidR="00D62B87" w:rsidRPr="0073389C">
        <w:t>prijímateľa</w:t>
      </w:r>
      <w:r w:rsidRPr="0073389C">
        <w:t xml:space="preserve"> deklarované v ŽoP musia </w:t>
      </w:r>
      <w:r w:rsidR="00D62B87" w:rsidRPr="0073389C">
        <w:t>spĺňať</w:t>
      </w:r>
      <w:r w:rsidRPr="0073389C">
        <w:t xml:space="preserve">̌ najmä tieto podmienky: </w:t>
      </w:r>
    </w:p>
    <w:p w14:paraId="7A55D4B4" w14:textId="3A9479C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w:t>
      </w:r>
      <w:r w:rsidR="00D62B87" w:rsidRPr="0073389C">
        <w:t>rozpočtových</w:t>
      </w:r>
      <w:r w:rsidRPr="0073389C">
        <w:t xml:space="preserve"> pravidlách, zákon o verejnom obstarávaní, zákon o štátnej pomoci, zákonník práce, zákon o slobodnom prístupe k informáciám); </w:t>
      </w:r>
    </w:p>
    <w:p w14:paraId="7A55D4B5" w14:textId="64203A0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w:t>
      </w:r>
      <w:r w:rsidR="00D62B87" w:rsidRPr="0073389C">
        <w:t>neoddeliteľnú</w:t>
      </w:r>
      <w:r w:rsidRPr="0073389C">
        <w:t xml:space="preserve"> </w:t>
      </w:r>
      <w:r w:rsidR="00D62B87" w:rsidRPr="0073389C">
        <w:t>súčasť</w:t>
      </w:r>
      <w:r w:rsidRPr="0073389C">
        <w:t xml:space="preserve">̌ výzvy, podmienok zmluvy o NFP; </w:t>
      </w:r>
    </w:p>
    <w:p w14:paraId="7A55D4B6" w14:textId="7933EC6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w:t>
      </w:r>
      <w:r w:rsidR="00D62B87" w:rsidRPr="0073389C">
        <w:t>časovej</w:t>
      </w:r>
      <w:r w:rsidRPr="0073389C">
        <w:t xml:space="preserve"> následnosti aktivít projektu, sú plne v súlade s </w:t>
      </w:r>
      <w:r w:rsidR="00D62B87" w:rsidRPr="0073389C">
        <w:t>cieľmi</w:t>
      </w:r>
      <w:r w:rsidRPr="0073389C">
        <w:t xml:space="preserve"> projektu a prispievajú k dosiahnutiu plánovaných </w:t>
      </w:r>
      <w:r w:rsidR="00D62B87" w:rsidRPr="0073389C">
        <w:t>cieľov</w:t>
      </w:r>
      <w:r w:rsidRPr="0073389C">
        <w:t xml:space="preserve"> projektu; </w:t>
      </w:r>
    </w:p>
    <w:p w14:paraId="7A55D4B7" w14:textId="09EB45A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t.j. zodpovedá obvyklým cenám v danom mieste a </w:t>
      </w:r>
      <w:r w:rsidR="00D62B87" w:rsidRPr="0073389C">
        <w:t>čase</w:t>
      </w:r>
      <w:r w:rsidRPr="0073389C">
        <w:t xml:space="preserve"> a zodpovedá potrebám projektu;</w:t>
      </w:r>
    </w:p>
    <w:p w14:paraId="7A55D4B8" w14:textId="6808225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w:t>
      </w:r>
      <w:r w:rsidR="00D62B87" w:rsidRPr="0073389C">
        <w:t>spĺňa</w:t>
      </w:r>
      <w:r w:rsidRPr="0073389C">
        <w:t xml:space="preserve"> podmienky hospodárnosti, efektívnosti, </w:t>
      </w:r>
      <w:r w:rsidR="00D62B87" w:rsidRPr="0073389C">
        <w:t>účelnosti</w:t>
      </w:r>
      <w:r w:rsidRPr="0073389C">
        <w:t xml:space="preserve"> a </w:t>
      </w:r>
      <w:r w:rsidR="00D62B87" w:rsidRPr="0073389C">
        <w:t>účinnosti</w:t>
      </w:r>
      <w:r w:rsidRPr="0073389C">
        <w:t xml:space="preserve">; </w:t>
      </w:r>
      <w:r w:rsidRPr="0073389C">
        <w:rPr>
          <w:color w:val="FFFFFF"/>
        </w:rPr>
        <w:t xml:space="preserve">x. 2014 </w:t>
      </w:r>
    </w:p>
    <w:p w14:paraId="574DC727" w14:textId="36EAA519"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w:t>
      </w:r>
      <w:r w:rsidR="00D62B87" w:rsidRPr="00A11D9F">
        <w:rPr>
          <w:rFonts w:ascii="Arial" w:hAnsi="Arial" w:cs="Arial"/>
          <w:sz w:val="19"/>
          <w:szCs w:val="19"/>
          <w:lang w:val="sk-SK"/>
        </w:rPr>
        <w:t>identifikovateľné</w:t>
      </w:r>
      <w:r w:rsidRPr="00A11D9F">
        <w:rPr>
          <w:rFonts w:ascii="Arial" w:hAnsi="Arial" w:cs="Arial"/>
          <w:sz w:val="19"/>
          <w:szCs w:val="19"/>
          <w:lang w:val="sk-SK"/>
        </w:rPr>
        <w:t xml:space="preserve"> a </w:t>
      </w:r>
      <w:r w:rsidR="00D62B87" w:rsidRPr="00A11D9F">
        <w:rPr>
          <w:rFonts w:ascii="Arial" w:hAnsi="Arial" w:cs="Arial"/>
          <w:sz w:val="19"/>
          <w:szCs w:val="19"/>
          <w:lang w:val="sk-SK"/>
        </w:rPr>
        <w:t>preukázateľné</w:t>
      </w:r>
      <w:r w:rsidRPr="00A11D9F">
        <w:rPr>
          <w:rFonts w:ascii="Arial" w:hAnsi="Arial" w:cs="Arial"/>
          <w:sz w:val="19"/>
          <w:szCs w:val="19"/>
          <w:lang w:val="sk-SK"/>
        </w:rPr>
        <w:t xml:space="preserve"> a musia byť doložené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ktoré sú riadne evidované u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platnou legislatívou; výdavok je preukázaný faktúrami alebo inými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ktoré sú riadne evidované v </w:t>
      </w:r>
      <w:r w:rsidR="00D62B87" w:rsidRPr="00A11D9F">
        <w:rPr>
          <w:rFonts w:ascii="Arial" w:hAnsi="Arial" w:cs="Arial"/>
          <w:sz w:val="19"/>
          <w:szCs w:val="19"/>
          <w:lang w:val="sk-SK"/>
        </w:rPr>
        <w:lastRenderedPageBreak/>
        <w:t>účtovníctve</w:t>
      </w:r>
      <w:r w:rsidRPr="00A11D9F">
        <w:rPr>
          <w:rFonts w:ascii="Arial" w:hAnsi="Arial" w:cs="Arial"/>
          <w:sz w:val="19"/>
          <w:szCs w:val="19"/>
          <w:lang w:val="sk-SK"/>
        </w:rPr>
        <w:t xml:space="preserve">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platnými všeobecne záväznými právnymi predpismi a zmluvou o NFP. Preukázanie výdavkov faktúrami alebo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sa </w:t>
      </w:r>
      <w:r w:rsidR="00D62B87" w:rsidRPr="00A11D9F">
        <w:rPr>
          <w:rFonts w:ascii="Arial" w:hAnsi="Arial" w:cs="Arial"/>
          <w:sz w:val="19"/>
          <w:szCs w:val="19"/>
          <w:lang w:val="sk-SK"/>
        </w:rPr>
        <w:t>nevzťahuje</w:t>
      </w:r>
      <w:r w:rsidRPr="00A11D9F">
        <w:rPr>
          <w:rFonts w:ascii="Arial" w:hAnsi="Arial" w:cs="Arial"/>
          <w:sz w:val="19"/>
          <w:szCs w:val="19"/>
          <w:lang w:val="sk-SK"/>
        </w:rPr>
        <w:t xml:space="preserve"> na výdavky vykazované zjednodušeným spôsobom vykazovania</w:t>
      </w:r>
      <w:r w:rsidR="00A11D9F">
        <w:rPr>
          <w:rFonts w:ascii="Arial" w:hAnsi="Arial" w:cs="Arial"/>
          <w:sz w:val="19"/>
          <w:szCs w:val="19"/>
          <w:lang w:val="sk-SK"/>
        </w:rPr>
        <w:t>.</w:t>
      </w:r>
    </w:p>
    <w:p w14:paraId="7A55D4BA" w14:textId="71A3DC03"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w:t>
      </w:r>
      <w:r w:rsidR="00662488" w:rsidRPr="0073389C">
        <w:rPr>
          <w:rFonts w:ascii="Arial" w:hAnsi="Arial" w:cs="Arial"/>
          <w:sz w:val="19"/>
          <w:szCs w:val="19"/>
          <w:lang w:val="sk-SK"/>
        </w:rPr>
        <w:t>prijímateľovi</w:t>
      </w:r>
      <w:r w:rsidRPr="0073389C">
        <w:rPr>
          <w:rFonts w:ascii="Arial" w:hAnsi="Arial" w:cs="Arial"/>
          <w:sz w:val="19"/>
          <w:szCs w:val="19"/>
          <w:lang w:val="sk-SK"/>
        </w:rPr>
        <w:t xml:space="preserve">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62488" w:rsidRPr="0073389C">
        <w:rPr>
          <w:rFonts w:ascii="Arial" w:hAnsi="Arial" w:cs="Arial"/>
          <w:sz w:val="19"/>
          <w:szCs w:val="19"/>
          <w:lang w:val="sk-SK"/>
        </w:rPr>
        <w:t>pričom</w:t>
      </w:r>
      <w:r w:rsidRPr="0073389C">
        <w:rPr>
          <w:rFonts w:ascii="Arial" w:hAnsi="Arial" w:cs="Arial"/>
          <w:sz w:val="19"/>
          <w:szCs w:val="19"/>
          <w:lang w:val="sk-SK"/>
        </w:rPr>
        <w:t xml:space="preserve">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w:t>
      </w:r>
      <w:r w:rsidR="00662488" w:rsidRPr="0073389C">
        <w:rPr>
          <w:rFonts w:ascii="Arial" w:hAnsi="Arial" w:cs="Arial"/>
          <w:sz w:val="19"/>
          <w:szCs w:val="19"/>
          <w:lang w:val="sk-SK"/>
        </w:rPr>
        <w:t>nahradiť</w:t>
      </w:r>
      <w:r w:rsidRPr="0073389C">
        <w:rPr>
          <w:rFonts w:ascii="Arial" w:hAnsi="Arial" w:cs="Arial"/>
          <w:sz w:val="19"/>
          <w:szCs w:val="19"/>
          <w:lang w:val="sk-SK"/>
        </w:rPr>
        <w:t xml:space="preserve">̌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7A55D4BB" w14:textId="77777777" w:rsidR="009D7F63" w:rsidRPr="0073389C" w:rsidRDefault="009D7F63" w:rsidP="009D7F63">
      <w:pPr>
        <w:pStyle w:val="Zkladntext"/>
        <w:spacing w:before="120" w:after="120" w:line="288" w:lineRule="auto"/>
        <w:rPr>
          <w:rFonts w:ascii="Arial" w:hAnsi="Arial" w:cs="Arial"/>
          <w:sz w:val="19"/>
          <w:szCs w:val="19"/>
          <w:lang w:val="sk-SK"/>
        </w:rPr>
      </w:pPr>
    </w:p>
    <w:p w14:paraId="7A55D4BC" w14:textId="36AAB682" w:rsidR="009D7F63" w:rsidRPr="0073389C" w:rsidRDefault="00614746" w:rsidP="009D7F63">
      <w:pPr>
        <w:pStyle w:val="Nadpis2"/>
        <w:spacing w:line="288" w:lineRule="auto"/>
        <w:ind w:left="0" w:firstLine="0"/>
        <w:rPr>
          <w:lang w:val="sk-SK"/>
        </w:rPr>
      </w:pPr>
      <w:bookmarkStart w:id="194" w:name="_Toc410907882"/>
      <w:bookmarkStart w:id="195" w:name="_Toc440372892"/>
      <w:bookmarkStart w:id="196" w:name="_Toc4576211"/>
      <w:r>
        <w:rPr>
          <w:lang w:val="sk-SK"/>
        </w:rPr>
        <w:t>Finančná k</w:t>
      </w:r>
      <w:r w:rsidR="009D7F63" w:rsidRPr="0073389C">
        <w:rPr>
          <w:lang w:val="sk-SK"/>
        </w:rPr>
        <w:t>ontrola na mieste</w:t>
      </w:r>
      <w:bookmarkEnd w:id="194"/>
      <w:bookmarkEnd w:id="195"/>
      <w:bookmarkEnd w:id="196"/>
      <w:r w:rsidR="009D7F63" w:rsidRPr="0073389C">
        <w:rPr>
          <w:lang w:val="sk-SK"/>
        </w:rPr>
        <w:tab/>
      </w:r>
      <w:r w:rsidR="009D7F63" w:rsidRPr="0073389C">
        <w:rPr>
          <w:lang w:val="sk-SK"/>
        </w:rPr>
        <w:tab/>
      </w:r>
    </w:p>
    <w:p w14:paraId="44A6BB6F" w14:textId="64CE99CC" w:rsidR="003D2CF8" w:rsidRDefault="009D7F63" w:rsidP="003D2CF8">
      <w:pPr>
        <w:pStyle w:val="Default"/>
        <w:spacing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w:t>
      </w:r>
      <w:r w:rsidR="003D2CF8">
        <w:rPr>
          <w:rFonts w:ascii="Arial" w:hAnsi="Arial" w:cs="Arial"/>
          <w:sz w:val="19"/>
          <w:szCs w:val="19"/>
          <w:lang w:val="sk-SK"/>
        </w:rPr>
        <w:t> </w:t>
      </w:r>
      <w:r w:rsidRPr="0073389C">
        <w:rPr>
          <w:rFonts w:ascii="Arial" w:hAnsi="Arial" w:cs="Arial"/>
          <w:sz w:val="19"/>
          <w:szCs w:val="19"/>
          <w:lang w:val="sk-SK"/>
        </w:rPr>
        <w:t>NFP</w:t>
      </w:r>
      <w:r w:rsidR="003D2CF8">
        <w:rPr>
          <w:rFonts w:ascii="Arial" w:hAnsi="Arial" w:cs="Arial"/>
          <w:sz w:val="19"/>
          <w:szCs w:val="19"/>
          <w:lang w:val="sk-SK"/>
        </w:rPr>
        <w:t>:</w:t>
      </w:r>
    </w:p>
    <w:p w14:paraId="5AF7C71B"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výdavky projektu vznikli počas obdobia oprávnenosti a došlo k ich vyplateniu; </w:t>
      </w:r>
    </w:p>
    <w:p w14:paraId="6E9E4B3F"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výdavky projektu sú v súlade so schváleným projektom;</w:t>
      </w:r>
    </w:p>
    <w:p w14:paraId="49B9941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stanovenými v projekte vrátane súladu so schválenou mierou spolufinancovania;</w:t>
      </w:r>
    </w:p>
    <w:p w14:paraId="6F722478"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oprávnenosti výdavkov na národnej úrovni aj na úrovni EÚ;</w:t>
      </w:r>
    </w:p>
    <w:p w14:paraId="08EDF6B3"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adekvátnosť a overiteľnosť podporných dokumentov;</w:t>
      </w:r>
    </w:p>
    <w:p w14:paraId="2C1DE21B"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podmienkami štátnej pomoci/pomoci de minimis a požiadavka na udržateľný rozvoj, rovnosť príležitostí a nediskrimináciu;</w:t>
      </w:r>
    </w:p>
    <w:p w14:paraId="1177FEAD"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VO na národnej úrovni aj na úrovni EÚ;</w:t>
      </w:r>
    </w:p>
    <w:p w14:paraId="4371F6A8"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publicity na národnej úrovni aj na úrovni EÚ;</w:t>
      </w:r>
    </w:p>
    <w:p w14:paraId="061073A3"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 prípade využitia zjednodušených foriem vykazovania výdavkov súlad vykazovania s nastavenými pravidlami;</w:t>
      </w:r>
    </w:p>
    <w:p w14:paraId="4030D735"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fyzický pokrok projektu vo vzťahu k merateľným ukazovateľom projektu a  dátam, ktoré sú povinne poskytované na úrovni projektu;</w:t>
      </w:r>
    </w:p>
    <w:p w14:paraId="2CBCDF6D"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dodržiavanie článku 61 všeobecného nariadenia (operácie vytvárajúce čistý príjem po dokončení). </w:t>
      </w:r>
    </w:p>
    <w:p w14:paraId="7A55D4BD" w14:textId="2D903E8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p>
    <w:p w14:paraId="7A55D4BE" w14:textId="5D44371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7A55D4BF" w14:textId="1D033E29"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7A55D4C0" w14:textId="471B381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7A55D4C1" w14:textId="1E570EF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7A55D4C2"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7A55D4C3"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AD60FA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7A55D4C4" w14:textId="7D5A1629"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t>realizáciu projektu u partnera/ partnerov prijímateľa.</w:t>
      </w:r>
    </w:p>
    <w:p w14:paraId="7A55D4C5" w14:textId="23A70483"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w:t>
      </w:r>
      <w:r w:rsidRPr="0073389C">
        <w:rPr>
          <w:rFonts w:ascii="Arial" w:hAnsi="Arial" w:cs="Arial"/>
          <w:sz w:val="19"/>
          <w:szCs w:val="19"/>
          <w:lang w:val="sk-SK"/>
        </w:rPr>
        <w:lastRenderedPageBreak/>
        <w:t>poskytovateľ požaduje, aby si prijímateľ upravil v dodávateľsko-odberateľských vzťahoch túto podmienku aj zmluvne.</w:t>
      </w:r>
    </w:p>
    <w:p w14:paraId="7A55D4C6"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17F84C05" w14:textId="5572D04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7A55D4C8" w14:textId="71B399BA"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7A55D4C9" w14:textId="00B4B163"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7A55D4CA" w14:textId="12FC6084"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7A55D4CB" w14:textId="24F3C876"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7A55D4CC" w14:textId="407AD62F"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7A55D4CD" w14:textId="5CF746D9"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7A55D4CE" w14:textId="1565C7A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7A55D4CF" w14:textId="746B9FE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A55D4D0" w14:textId="1F13BC7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7A55D4D1" w14:textId="28E255B1"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A55D4D2" w14:textId="6CAE83E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7A55D4D3" w14:textId="322378FD"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w:t>
      </w:r>
      <w:r w:rsidR="009D7F63" w:rsidRPr="0073389C">
        <w:rPr>
          <w:rFonts w:cs="Arial"/>
          <w:szCs w:val="19"/>
          <w:lang w:val="sk-SK"/>
        </w:rPr>
        <w:lastRenderedPageBreak/>
        <w:t>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7A55D4D4" w14:textId="400372B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7A55D4D5" w14:textId="61E76ACD"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A109D9C" w14:textId="40730863"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7A55D4D7" w14:textId="10481720"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7A55D4D8" w14:textId="5004CE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D9" w14:textId="11B23163"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7A55D4DA" w14:textId="0230E98F"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7A55D4DB"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7A55D4DC"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A55D4DD" w14:textId="4FD84423"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5FE2BBC8" w14:textId="5EA4134C"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7A55D4DE" w14:textId="0411146A"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45D8AF69" w14:textId="0CA6449B" w:rsidR="00C305A5" w:rsidRPr="00771817"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2EA72E02" w14:textId="77777777" w:rsidR="006C7FDB"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2EA351CA" w14:textId="6EB0CA32" w:rsidR="00200C61" w:rsidRDefault="00200C61" w:rsidP="005B7173">
      <w:pPr>
        <w:pStyle w:val="Default"/>
        <w:numPr>
          <w:ilvl w:val="1"/>
          <w:numId w:val="97"/>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5B2C6972"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413CAA11" w14:textId="4F62753C"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7A55D4DF" w14:textId="525A3F96"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7A55D4E4" w14:textId="382C29E4"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5" w14:textId="11BB65E9"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r w:rsidR="003D2CF8">
        <w:rPr>
          <w:rFonts w:cs="Arial"/>
          <w:sz w:val="18"/>
          <w:szCs w:val="18"/>
          <w:lang w:val="sk-SK"/>
        </w:rPr>
        <w:t xml:space="preserve"> </w:t>
      </w:r>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14:paraId="7A55D4E6" w14:textId="6C0095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7A55D4E7" w14:textId="66915065"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w:t>
      </w:r>
      <w:r w:rsidR="00C57DC5">
        <w:rPr>
          <w:rFonts w:ascii="Arial" w:hAnsi="Arial" w:cs="Arial"/>
          <w:sz w:val="19"/>
          <w:szCs w:val="19"/>
          <w:lang w:val="sk-SK"/>
        </w:rPr>
        <w:t>spravidla</w:t>
      </w:r>
      <w:r w:rsidR="00C57DC5" w:rsidRPr="0073389C">
        <w:rPr>
          <w:rFonts w:ascii="Arial" w:hAnsi="Arial" w:cs="Arial"/>
          <w:sz w:val="19"/>
          <w:szCs w:val="19"/>
          <w:lang w:val="sk-SK"/>
        </w:rPr>
        <w:t xml:space="preserve"> </w:t>
      </w:r>
      <w:r w:rsidR="009D7F63" w:rsidRPr="0073389C">
        <w:rPr>
          <w:rFonts w:ascii="Arial" w:hAnsi="Arial" w:cs="Arial"/>
          <w:sz w:val="19"/>
          <w:szCs w:val="19"/>
          <w:lang w:val="sk-SK"/>
        </w:rPr>
        <w:t xml:space="preserve">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3D2CF8">
        <w:rPr>
          <w:rFonts w:ascii="Arial" w:hAnsi="Arial" w:cs="Arial"/>
          <w:sz w:val="19"/>
          <w:szCs w:val="19"/>
          <w:lang w:val="sk-SK"/>
        </w:rPr>
        <w:t>cieľ</w:t>
      </w:r>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7A55D4E8" w14:textId="3B2CEF4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E9" w14:textId="1F180A42"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r w:rsidR="00411D87">
        <w:rPr>
          <w:rFonts w:ascii="Arial" w:hAnsi="Arial" w:cs="Arial"/>
          <w:sz w:val="19"/>
          <w:szCs w:val="19"/>
          <w:lang w:val="sk-SK"/>
        </w:rPr>
        <w:t>cieľ</w:t>
      </w:r>
      <w:r w:rsidR="00563241">
        <w:rPr>
          <w:rFonts w:ascii="Arial" w:hAnsi="Arial" w:cs="Arial"/>
          <w:sz w:val="19"/>
          <w:szCs w:val="19"/>
          <w:lang w:val="sk-SK"/>
        </w:rPr>
        <w:t xml:space="preserve">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7A55D4EA" w14:textId="1CA62B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B" w14:textId="373D394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3BB362F7" w14:textId="6173E3AD"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ŽoP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7A55D4EC" w14:textId="5A88C956"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7A55D4E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7A55D4E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7A55D4E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7A55D4F0" w14:textId="1225B329"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7A55D4F1"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A55D4F2" w14:textId="3991320F"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7A55D4F3"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7A55D4F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7A55D4F5" w14:textId="14A324B0"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7A55D4F6" w14:textId="51C3381F"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7A55D4F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A55D4F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7A55D4F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7A55D4FA" w14:textId="2754F474"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7A55D4FB" w14:textId="330FD555"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19C4B00F" w14:textId="219B86AB" w:rsidR="00EE3B9F" w:rsidRPr="00771817" w:rsidRDefault="00EE3B9F" w:rsidP="00EE3B9F">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kontrola projektu ako celku, v prípade existencie partnerov prijímateľa</w:t>
      </w:r>
      <w:r w:rsidR="00C57DC5">
        <w:rPr>
          <w:rFonts w:cs="Arial"/>
          <w:color w:val="auto"/>
          <w:szCs w:val="19"/>
          <w:lang w:val="sk-SK"/>
        </w:rPr>
        <w:t xml:space="preserve"> môže</w:t>
      </w:r>
      <w:r w:rsidRPr="00771817">
        <w:rPr>
          <w:rFonts w:cs="Arial"/>
          <w:color w:val="auto"/>
          <w:szCs w:val="19"/>
          <w:lang w:val="sk-SK"/>
        </w:rPr>
        <w:t xml:space="preserve">  poskytovateľ vykonať kontrolu </w:t>
      </w:r>
      <w:r w:rsidR="00C57DC5">
        <w:rPr>
          <w:rFonts w:cs="Arial"/>
          <w:color w:val="auto"/>
          <w:szCs w:val="19"/>
          <w:lang w:val="sk-SK"/>
        </w:rPr>
        <w:t>aj na vzorke.</w:t>
      </w:r>
      <w:r w:rsidR="00C57DC5" w:rsidRPr="00771817" w:rsidDel="00C57DC5">
        <w:rPr>
          <w:rFonts w:cs="Arial"/>
          <w:color w:val="auto"/>
          <w:szCs w:val="19"/>
          <w:lang w:val="sk-SK"/>
        </w:rPr>
        <w:t xml:space="preserve"> </w:t>
      </w:r>
    </w:p>
    <w:p w14:paraId="7D75AF9A" w14:textId="77777777" w:rsidR="00EE3B9F" w:rsidRPr="003F321D" w:rsidRDefault="00EE3B9F" w:rsidP="00771817">
      <w:pPr>
        <w:pStyle w:val="Bulletslevel1"/>
        <w:numPr>
          <w:ilvl w:val="0"/>
          <w:numId w:val="0"/>
        </w:numPr>
        <w:spacing w:after="120" w:line="288" w:lineRule="auto"/>
        <w:ind w:left="567"/>
        <w:jc w:val="both"/>
        <w:rPr>
          <w:rFonts w:cs="Arial"/>
          <w:szCs w:val="19"/>
          <w:lang w:val="sk-SK"/>
        </w:rPr>
      </w:pPr>
    </w:p>
    <w:p w14:paraId="7A55D4FC" w14:textId="123A42B1"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7A55D4FD" w14:textId="6F18451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r w:rsidR="00BE033C">
        <w:rPr>
          <w:rFonts w:ascii="Arial" w:hAnsi="Arial" w:cs="Arial"/>
          <w:sz w:val="19"/>
          <w:szCs w:val="19"/>
          <w:lang w:val="sk-SK"/>
        </w:rPr>
        <w:t>22</w:t>
      </w:r>
      <w:r w:rsidR="00BE033C" w:rsidRPr="0073389C">
        <w:rPr>
          <w:rFonts w:ascii="Arial" w:hAnsi="Arial" w:cs="Arial"/>
          <w:sz w:val="19"/>
          <w:szCs w:val="19"/>
          <w:lang w:val="sk-SK"/>
        </w:rPr>
        <w:t xml:space="preserve"> </w:t>
      </w:r>
      <w:r w:rsidRPr="0073389C">
        <w:rPr>
          <w:rFonts w:ascii="Arial" w:hAnsi="Arial" w:cs="Arial"/>
          <w:sz w:val="19"/>
          <w:szCs w:val="19"/>
          <w:lang w:val="sk-SK"/>
        </w:rPr>
        <w:t xml:space="preserve">zákona o finančnej kontrole. </w:t>
      </w:r>
    </w:p>
    <w:p w14:paraId="7A55D4FE" w14:textId="5706735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r w:rsidR="00BE033C">
        <w:rPr>
          <w:rFonts w:ascii="Arial" w:hAnsi="Arial" w:cs="Arial"/>
          <w:sz w:val="19"/>
          <w:szCs w:val="19"/>
          <w:lang w:val="sk-SK"/>
        </w:rPr>
        <w:t xml:space="preserve">finančnou </w:t>
      </w:r>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7360DA25" w14:textId="2F3CFB0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Zaslaním čiastkovej správy z kontroly na mieste je skončená tá časť finančnej kontroly, ktorej sa čiastková správa z kontroly na mieste týka.</w:t>
      </w:r>
    </w:p>
    <w:p w14:paraId="7A55D4FF" w14:textId="257F32A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r w:rsidRPr="0073389C">
        <w:rPr>
          <w:rFonts w:ascii="Arial" w:hAnsi="Arial" w:cs="Arial"/>
          <w:sz w:val="19"/>
          <w:szCs w:val="19"/>
          <w:lang w:val="sk-SK"/>
        </w:rPr>
        <w:t>, je povinný prijať opatrenia</w:t>
      </w: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7A55D500" w14:textId="33EF81DF"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r w:rsidR="005F7F64">
        <w:rPr>
          <w:rFonts w:ascii="Arial" w:hAnsi="Arial" w:cs="Arial"/>
          <w:sz w:val="19"/>
          <w:szCs w:val="19"/>
          <w:lang w:val="sk-SK"/>
        </w:rPr>
        <w:t xml:space="preserve"> v </w:t>
      </w:r>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7A55D501" w14:textId="06560E2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r w:rsidR="00C45CE7">
        <w:rPr>
          <w:rFonts w:ascii="Arial" w:hAnsi="Arial" w:cs="Arial"/>
          <w:sz w:val="19"/>
          <w:szCs w:val="19"/>
          <w:lang w:val="sk-SK"/>
        </w:rPr>
        <w:t>dátum</w:t>
      </w:r>
      <w:r w:rsidR="00C45CE7" w:rsidRPr="0073389C">
        <w:rPr>
          <w:rFonts w:ascii="Arial" w:hAnsi="Arial" w:cs="Arial"/>
          <w:sz w:val="19"/>
          <w:szCs w:val="19"/>
          <w:lang w:val="sk-SK"/>
        </w:rPr>
        <w:t xml:space="preserve"> </w:t>
      </w:r>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1D4DEC0C" w14:textId="14956A68"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502" w14:textId="2E697BE2"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 xml:space="preserve">Prijímateľ je povinný prijať opatrenia  na nápravu </w:t>
      </w:r>
      <w:r w:rsidR="00C45CE7">
        <w:rPr>
          <w:rFonts w:ascii="Arial" w:hAnsi="Arial" w:cs="Arial"/>
          <w:color w:val="000000"/>
          <w:sz w:val="19"/>
          <w:szCs w:val="19"/>
          <w:lang w:eastAsia="en-US"/>
        </w:rPr>
        <w:t xml:space="preserve">zistených </w:t>
      </w:r>
      <w:r w:rsidRPr="0073389C">
        <w:rPr>
          <w:rFonts w:ascii="Arial" w:hAnsi="Arial" w:cs="Arial"/>
          <w:color w:val="000000"/>
          <w:sz w:val="19"/>
          <w:szCs w:val="19"/>
          <w:lang w:eastAsia="en-US"/>
        </w:rPr>
        <w:t>nedostatkov</w:t>
      </w:r>
      <w:r w:rsidR="00C45CE7">
        <w:rPr>
          <w:rFonts w:ascii="Arial" w:hAnsi="Arial" w:cs="Arial"/>
          <w:color w:val="000000"/>
          <w:sz w:val="19"/>
          <w:szCs w:val="19"/>
          <w:lang w:eastAsia="en-US"/>
        </w:rPr>
        <w:t xml:space="preserve"> </w:t>
      </w:r>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r w:rsidR="00C45CE7">
        <w:rPr>
          <w:rFonts w:ascii="Arial" w:hAnsi="Arial" w:cs="Arial"/>
          <w:color w:val="000000"/>
          <w:sz w:val="19"/>
          <w:szCs w:val="19"/>
          <w:lang w:eastAsia="en-US"/>
        </w:rPr>
        <w:t xml:space="preserve"> čiastkovej </w:t>
      </w:r>
      <w:r w:rsidRPr="0073389C">
        <w:rPr>
          <w:rFonts w:ascii="Arial" w:hAnsi="Arial" w:cs="Arial"/>
          <w:color w:val="000000"/>
          <w:sz w:val="19"/>
          <w:szCs w:val="19"/>
          <w:lang w:eastAsia="en-US"/>
        </w:rPr>
        <w:t>správe/</w:t>
      </w: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r w:rsidRPr="0073389C">
        <w:rPr>
          <w:rFonts w:ascii="Arial" w:hAnsi="Arial" w:cs="Arial"/>
          <w:color w:val="000000"/>
          <w:sz w:val="19"/>
          <w:szCs w:val="19"/>
          <w:lang w:eastAsia="en-US"/>
        </w:rPr>
        <w:t>inom výstupnom dokumente z kontroly/auditu.</w:t>
      </w:r>
    </w:p>
    <w:p w14:paraId="557838F6" w14:textId="194B0DE6"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109300BF"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7A55D503" w14:textId="49DE501B"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lastRenderedPageBreak/>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7A55D504" w14:textId="78027A8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7A55D50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7A55D5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7A55D50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7A55D508" w14:textId="57AFB73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32CE9534" w14:textId="080E8AD8"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197" w:name="_Toc410907883"/>
    </w:p>
    <w:p w14:paraId="590DF8CC"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2D276930"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04A5BA76" w14:textId="6D6E87B7" w:rsidR="00AF635C" w:rsidRPr="0073389C" w:rsidRDefault="00AF635C" w:rsidP="00AF635C">
      <w:pPr>
        <w:pStyle w:val="Nadpis1"/>
        <w:spacing w:after="120" w:line="288" w:lineRule="auto"/>
        <w:ind w:left="431" w:hanging="431"/>
        <w:rPr>
          <w:rFonts w:ascii="Arial" w:hAnsi="Arial"/>
          <w:lang w:val="sk-SK"/>
        </w:rPr>
      </w:pPr>
      <w:bookmarkStart w:id="198" w:name="_Toc440372893"/>
      <w:bookmarkStart w:id="199" w:name="_Toc4576212"/>
      <w:r w:rsidRPr="0073389C">
        <w:rPr>
          <w:rFonts w:ascii="Arial" w:hAnsi="Arial"/>
          <w:lang w:val="sk-SK"/>
        </w:rPr>
        <w:lastRenderedPageBreak/>
        <w:t>Pr</w:t>
      </w:r>
      <w:r>
        <w:rPr>
          <w:rFonts w:ascii="Arial" w:hAnsi="Arial"/>
          <w:lang w:val="sk-SK"/>
        </w:rPr>
        <w:t>echodné a záverečné ustanovenia</w:t>
      </w:r>
      <w:bookmarkEnd w:id="198"/>
      <w:bookmarkEnd w:id="199"/>
    </w:p>
    <w:p w14:paraId="149CF082" w14:textId="77777777" w:rsidR="00481EA2" w:rsidRDefault="00481EA2" w:rsidP="00481EA2">
      <w:pPr>
        <w:spacing w:before="120" w:after="120" w:line="288" w:lineRule="auto"/>
        <w:jc w:val="both"/>
        <w:rPr>
          <w:rFonts w:cs="Arial"/>
          <w:szCs w:val="19"/>
          <w:lang w:eastAsia="sk-SK"/>
        </w:rPr>
      </w:pPr>
    </w:p>
    <w:p w14:paraId="6EE7535D" w14:textId="63C36EF6"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3B760BC0"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3AAD8D0E"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2F0936CA" w14:textId="0177DBC5"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58CDFDB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7A55D509" w14:textId="77777777" w:rsidR="009D7F63" w:rsidRPr="0073389C" w:rsidRDefault="009D7F63" w:rsidP="009D7F63">
      <w:pPr>
        <w:pStyle w:val="Nadpis1"/>
        <w:spacing w:after="120" w:line="288" w:lineRule="auto"/>
        <w:ind w:left="431" w:hanging="431"/>
        <w:rPr>
          <w:rFonts w:ascii="Arial" w:hAnsi="Arial"/>
          <w:lang w:val="sk-SK"/>
        </w:rPr>
      </w:pPr>
      <w:bookmarkStart w:id="200" w:name="_Toc440372894"/>
      <w:bookmarkStart w:id="201" w:name="_Toc4576213"/>
      <w:r w:rsidRPr="0073389C">
        <w:rPr>
          <w:rFonts w:ascii="Arial" w:hAnsi="Arial"/>
          <w:lang w:val="sk-SK"/>
        </w:rPr>
        <w:lastRenderedPageBreak/>
        <w:t>Prílohy</w:t>
      </w:r>
      <w:bookmarkEnd w:id="197"/>
      <w:bookmarkEnd w:id="200"/>
      <w:bookmarkEnd w:id="201"/>
    </w:p>
    <w:p w14:paraId="7A55D50A"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14:paraId="7A55D50C"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7A55D50D"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7A55D50E"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A55D50F" w14:textId="72A04FA0"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1531AB58" w14:textId="3ECCCD29"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7A55D510" w14:textId="0445C76E" w:rsidR="009D7F63" w:rsidRPr="002255EE" w:rsidRDefault="000A3901" w:rsidP="005B7173">
      <w:pPr>
        <w:pStyle w:val="Default"/>
        <w:numPr>
          <w:ilvl w:val="0"/>
          <w:numId w:val="91"/>
        </w:numPr>
        <w:spacing w:before="120" w:after="120" w:line="288" w:lineRule="auto"/>
        <w:jc w:val="both"/>
        <w:rPr>
          <w:rFonts w:ascii="Arial" w:hAnsi="Arial" w:cs="Arial"/>
          <w:sz w:val="19"/>
          <w:szCs w:val="19"/>
          <w:lang w:val="sk-SK"/>
        </w:rPr>
      </w:pPr>
      <w:r>
        <w:rPr>
          <w:rFonts w:ascii="Arial" w:hAnsi="Arial" w:cs="Arial"/>
          <w:iCs/>
          <w:sz w:val="19"/>
          <w:szCs w:val="19"/>
          <w:lang w:val="sk-SK"/>
        </w:rPr>
        <w:t>P</w:t>
      </w:r>
      <w:r w:rsidR="009D7F63" w:rsidRPr="002255EE">
        <w:rPr>
          <w:rFonts w:ascii="Arial" w:hAnsi="Arial" w:cs="Arial"/>
          <w:iCs/>
          <w:sz w:val="19"/>
          <w:szCs w:val="19"/>
          <w:lang w:val="sk-SK"/>
        </w:rPr>
        <w:t xml:space="preserve">racovný výkaz </w:t>
      </w:r>
    </w:p>
    <w:p w14:paraId="7A55D512" w14:textId="21037857" w:rsidR="009D7F63" w:rsidRPr="002255EE" w:rsidRDefault="009D7F63" w:rsidP="002244BF">
      <w:pPr>
        <w:pStyle w:val="Default"/>
        <w:numPr>
          <w:ilvl w:val="0"/>
          <w:numId w:val="4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14:paraId="7A55D513"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14:paraId="7A55D514"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14:paraId="7A55D515"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14:paraId="7A55D516" w14:textId="46FAC1C6"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14:paraId="7A55D517" w14:textId="3836D57A" w:rsidR="009D7F63" w:rsidRPr="002255EE" w:rsidRDefault="00F2335A"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Plán predkladania ŽoP</w:t>
      </w:r>
    </w:p>
    <w:p w14:paraId="7A55D518" w14:textId="2AA88688" w:rsidR="009D7F63" w:rsidRPr="002255EE" w:rsidRDefault="009763D1"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14:paraId="7A55D51A" w14:textId="77777777" w:rsidR="009D7F63" w:rsidRPr="002255EE" w:rsidRDefault="009D7F63" w:rsidP="005B7173">
      <w:pPr>
        <w:pStyle w:val="Default"/>
        <w:numPr>
          <w:ilvl w:val="0"/>
          <w:numId w:val="9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7A55D51B"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7A55D51C"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A55D51D" w14:textId="0CE5E782"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7A55D51E"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7A55D51F"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7A55D520" w14:textId="6AEF2E88"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7A55D521"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14:paraId="7A55D522"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14:paraId="7A55D523"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14:paraId="7A55D524" w14:textId="434C9CCE"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14:paraId="7A55D525" w14:textId="6D28748F"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7A55D526" w14:textId="41433A9B"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r w:rsidR="00487653">
        <w:rPr>
          <w:rFonts w:ascii="Arial" w:hAnsi="Arial" w:cs="Arial"/>
          <w:sz w:val="19"/>
          <w:szCs w:val="19"/>
          <w:lang w:val="sk-SK"/>
        </w:rPr>
        <w:t xml:space="preserve"> pre VO podľa z. 343/2015</w:t>
      </w:r>
    </w:p>
    <w:p w14:paraId="44AEB15E" w14:textId="4B2C2CD1" w:rsidR="00487653" w:rsidRPr="002255EE" w:rsidRDefault="00487653" w:rsidP="00DB1B99">
      <w:pPr>
        <w:pStyle w:val="Default"/>
        <w:spacing w:before="120" w:after="120" w:line="288" w:lineRule="auto"/>
        <w:ind w:left="357"/>
        <w:jc w:val="both"/>
        <w:rPr>
          <w:rFonts w:ascii="Arial" w:hAnsi="Arial" w:cs="Arial"/>
          <w:sz w:val="19"/>
          <w:szCs w:val="19"/>
          <w:lang w:val="sk-SK"/>
        </w:rPr>
      </w:pPr>
      <w:r>
        <w:rPr>
          <w:rFonts w:ascii="Arial" w:hAnsi="Arial" w:cs="Arial"/>
          <w:sz w:val="19"/>
          <w:szCs w:val="19"/>
          <w:lang w:val="sk-SK"/>
        </w:rPr>
        <w:t xml:space="preserve">28. Čestné vyhlásenie prijímateľa týkajúce sa konfliktu záujmov pre VO podľa z. 25/2006 </w:t>
      </w:r>
    </w:p>
    <w:p w14:paraId="7A55D527" w14:textId="440C771A"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14:paraId="7A55D528" w14:textId="47F06A25"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7A55D529" w14:textId="7CDA03BD" w:rsidR="009D7F63" w:rsidRPr="002255EE"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7A55D52A" w14:textId="7DB50274" w:rsidR="000573B5"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75BBC187" w14:textId="23049A85" w:rsidR="005979B7" w:rsidRDefault="00EF4612" w:rsidP="005B7173">
      <w:pPr>
        <w:pStyle w:val="Default"/>
        <w:numPr>
          <w:ilvl w:val="0"/>
          <w:numId w:val="92"/>
        </w:numPr>
        <w:spacing w:before="120" w:after="120" w:line="288" w:lineRule="auto"/>
        <w:jc w:val="both"/>
        <w:rPr>
          <w:rFonts w:ascii="Arial" w:hAnsi="Arial" w:cs="Arial"/>
          <w:sz w:val="19"/>
          <w:szCs w:val="19"/>
          <w:lang w:val="sk-SK"/>
        </w:rPr>
      </w:pPr>
      <w:r w:rsidRPr="00EF4612">
        <w:rPr>
          <w:rFonts w:ascii="Arial" w:hAnsi="Arial" w:cs="Arial"/>
          <w:sz w:val="19"/>
          <w:szCs w:val="19"/>
          <w:lang w:val="sk-SK"/>
        </w:rPr>
        <w:t>Rizikové indikátory k možným porušeniam zákona o ochrane hospodárskej súťaže</w:t>
      </w:r>
    </w:p>
    <w:p w14:paraId="641C590A" w14:textId="21E47BF6"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55224014" w14:textId="688B57E9"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lastRenderedPageBreak/>
        <w:t>Dohoda o odklade plnenia</w:t>
      </w:r>
    </w:p>
    <w:p w14:paraId="2EFC8C27" w14:textId="7C04B82E"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0C2ED742" w14:textId="6D24EC86"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14:paraId="7A46AB24" w14:textId="3C92BDC7"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22680998" w14:textId="400505AB" w:rsidR="00AE2E88" w:rsidRDefault="00A161AA"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Mimoriadna monitorovacia správa projektu</w:t>
      </w:r>
    </w:p>
    <w:p w14:paraId="68C4C742" w14:textId="268D41BE" w:rsidR="00200264" w:rsidRPr="009B14A0" w:rsidRDefault="00200264"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Prevodník obstaraných položiek k rozpočtu projektu</w:t>
      </w:r>
    </w:p>
    <w:p w14:paraId="72461467" w14:textId="77777777" w:rsidR="009B14A0" w:rsidRPr="009B14A0" w:rsidRDefault="009B14A0"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Súhlas so spracovaním osobných údajov</w:t>
      </w:r>
    </w:p>
    <w:p w14:paraId="0589AC48" w14:textId="77777777" w:rsidR="009B14A0" w:rsidRPr="009B14A0" w:rsidRDefault="009B14A0"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Vyhlásenie o neposkytnutí osobných údajov</w:t>
      </w:r>
    </w:p>
    <w:p w14:paraId="60929409" w14:textId="77777777" w:rsidR="009B14A0" w:rsidRPr="009B14A0" w:rsidRDefault="009B14A0" w:rsidP="009B14A0">
      <w:pPr>
        <w:pStyle w:val="Default"/>
        <w:spacing w:before="120" w:after="120" w:line="288" w:lineRule="auto"/>
        <w:ind w:left="357"/>
        <w:jc w:val="both"/>
        <w:rPr>
          <w:rFonts w:ascii="Arial" w:hAnsi="Arial" w:cs="Arial"/>
          <w:sz w:val="19"/>
          <w:szCs w:val="19"/>
          <w:lang w:val="sk-SK"/>
        </w:rPr>
      </w:pPr>
    </w:p>
    <w:p w14:paraId="4DD6CEA2" w14:textId="64A41A2E" w:rsidR="0022207D" w:rsidRPr="00200264" w:rsidRDefault="0022207D" w:rsidP="002244BF">
      <w:pPr>
        <w:pStyle w:val="Textkomentra"/>
        <w:ind w:left="720"/>
        <w:rPr>
          <w:lang w:val="sk-SK"/>
        </w:rPr>
      </w:pPr>
    </w:p>
    <w:p w14:paraId="55744517" w14:textId="77777777"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headerReference w:type="even" r:id="rId26"/>
      <w:headerReference w:type="default" r:id="rId27"/>
      <w:footerReference w:type="even" r:id="rId28"/>
      <w:footerReference w:type="default" r:id="rId29"/>
      <w:headerReference w:type="first" r:id="rId30"/>
      <w:footerReference w:type="first" r:id="rId31"/>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A4983B" w14:textId="77777777" w:rsidR="0000303D" w:rsidRDefault="0000303D">
      <w:r>
        <w:separator/>
      </w:r>
    </w:p>
    <w:p w14:paraId="2870DA83" w14:textId="77777777" w:rsidR="0000303D" w:rsidRDefault="0000303D"/>
  </w:endnote>
  <w:endnote w:type="continuationSeparator" w:id="0">
    <w:p w14:paraId="7FBEE65F" w14:textId="77777777" w:rsidR="0000303D" w:rsidRDefault="0000303D">
      <w:r>
        <w:continuationSeparator/>
      </w:r>
    </w:p>
    <w:p w14:paraId="5998C205" w14:textId="77777777" w:rsidR="0000303D" w:rsidRDefault="0000303D"/>
  </w:endnote>
  <w:endnote w:type="continuationNotice" w:id="1">
    <w:p w14:paraId="5618B61C" w14:textId="77777777" w:rsidR="0000303D" w:rsidRDefault="000030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EUAlbertina">
    <w:altName w:val="Arial"/>
    <w:panose1 w:val="00000000000000000000"/>
    <w:charset w:val="00"/>
    <w:family w:val="swiss"/>
    <w:notTrueType/>
    <w:pitch w:val="default"/>
    <w:sig w:usb0="00000001"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6DC69" w14:textId="77777777" w:rsidR="00192867" w:rsidRDefault="00192867">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3B0E9" w14:textId="77777777" w:rsidR="00192867" w:rsidRDefault="00192867">
    <w:pPr>
      <w:pStyle w:val="Pta"/>
      <w:jc w:val="right"/>
    </w:pPr>
    <w:r>
      <w:fldChar w:fldCharType="begin"/>
    </w:r>
    <w:r>
      <w:instrText xml:space="preserve"> PAGE   \* MERGEFORMAT </w:instrText>
    </w:r>
    <w:r>
      <w:fldChar w:fldCharType="separate"/>
    </w:r>
    <w:r w:rsidR="00EB4F10">
      <w:rPr>
        <w:noProof/>
      </w:rPr>
      <w:t>99</w:t>
    </w:r>
    <w:r>
      <w:rPr>
        <w:noProof/>
      </w:rPr>
      <w:fldChar w:fldCharType="end"/>
    </w:r>
  </w:p>
  <w:p w14:paraId="5596B515" w14:textId="77777777" w:rsidR="00192867" w:rsidRPr="003530AF" w:rsidRDefault="00192867" w:rsidP="003530AF">
    <w:pPr>
      <w:pStyle w:val="Pta"/>
      <w:jc w:val="righ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EndPr/>
    <w:sdtContent>
      <w:p w14:paraId="2419EF90" w14:textId="60457785" w:rsidR="00192867" w:rsidRDefault="00192867">
        <w:pPr>
          <w:pStyle w:val="Pta"/>
          <w:jc w:val="right"/>
        </w:pPr>
        <w:r>
          <w:fldChar w:fldCharType="begin"/>
        </w:r>
        <w:r>
          <w:instrText>PAGE   \* MERGEFORMAT</w:instrText>
        </w:r>
        <w:r>
          <w:fldChar w:fldCharType="separate"/>
        </w:r>
        <w:r w:rsidR="00EB4F10" w:rsidRPr="00EB4F10">
          <w:rPr>
            <w:noProof/>
            <w:lang w:val="sk-SK"/>
          </w:rPr>
          <w:t>1</w:t>
        </w:r>
        <w:r>
          <w:fldChar w:fldCharType="end"/>
        </w:r>
      </w:p>
    </w:sdtContent>
  </w:sdt>
  <w:p w14:paraId="3B48FDCA" w14:textId="77777777" w:rsidR="00192867" w:rsidRDefault="00192867">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3E27F7" w14:textId="77777777" w:rsidR="0000303D" w:rsidRDefault="0000303D">
      <w:r>
        <w:separator/>
      </w:r>
    </w:p>
    <w:p w14:paraId="36900533" w14:textId="77777777" w:rsidR="0000303D" w:rsidRDefault="0000303D"/>
  </w:footnote>
  <w:footnote w:type="continuationSeparator" w:id="0">
    <w:p w14:paraId="5FCC746D" w14:textId="77777777" w:rsidR="0000303D" w:rsidRDefault="0000303D">
      <w:r>
        <w:continuationSeparator/>
      </w:r>
    </w:p>
    <w:p w14:paraId="419B5D54" w14:textId="77777777" w:rsidR="0000303D" w:rsidRDefault="0000303D"/>
  </w:footnote>
  <w:footnote w:type="continuationNotice" w:id="1">
    <w:p w14:paraId="52415961" w14:textId="77777777" w:rsidR="0000303D" w:rsidRDefault="0000303D"/>
  </w:footnote>
  <w:footnote w:id="2">
    <w:p w14:paraId="7A55D546" w14:textId="77777777" w:rsidR="00192867" w:rsidRPr="009D7F63" w:rsidRDefault="00192867"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14:paraId="7A55D547" w14:textId="77777777" w:rsidR="00192867" w:rsidRPr="009D7F63" w:rsidRDefault="00192867"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4">
    <w:p w14:paraId="7A55D548" w14:textId="77777777" w:rsidR="00192867" w:rsidRPr="009D7F63" w:rsidRDefault="00192867"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5">
    <w:p w14:paraId="335D2BCE" w14:textId="1B8ED7A4" w:rsidR="00192867" w:rsidRPr="00EA00BD" w:rsidRDefault="00192867" w:rsidP="00702314">
      <w:pPr>
        <w:pStyle w:val="Textpoznmkypodiarou"/>
        <w:jc w:val="both"/>
        <w:rPr>
          <w:rFonts w:cs="Arial"/>
          <w:szCs w:val="16"/>
        </w:rPr>
      </w:pPr>
      <w:r w:rsidRPr="00EA00BD">
        <w:rPr>
          <w:rFonts w:cs="Arial"/>
          <w:szCs w:val="16"/>
        </w:rPr>
        <w:footnoteRef/>
      </w:r>
      <w:r w:rsidRPr="000814A8">
        <w:rPr>
          <w:rFonts w:cs="Arial"/>
          <w:szCs w:val="16"/>
        </w:rPr>
        <w:t xml:space="preserve"> </w:t>
      </w:r>
      <w:r>
        <w:rPr>
          <w:rFonts w:cs="Arial"/>
          <w:szCs w:val="16"/>
        </w:rPr>
        <w:t>A</w:t>
      </w:r>
      <w:r w:rsidRPr="000814A8">
        <w:rPr>
          <w:rFonts w:cs="Arial"/>
          <w:szCs w:val="16"/>
        </w:rPr>
        <w:t xml:space="preserve">k sú projektové činnosti orgánu verejnej moci orientované procesne a predmetom oprávnenosti výdavkov je výkon samotnej pracovnej činnosti zamestnanca v prospech zamestnávateľa a ak takto určí poskytovateľ vo výzve/vyzvaní, </w:t>
      </w:r>
      <w:r>
        <w:rPr>
          <w:rFonts w:cs="Arial"/>
          <w:szCs w:val="16"/>
        </w:rPr>
        <w:t xml:space="preserve">potom </w:t>
      </w:r>
      <w:r w:rsidRPr="00EA00BD">
        <w:rPr>
          <w:rFonts w:cs="Arial"/>
          <w:szCs w:val="16"/>
        </w:rPr>
        <w:t>nahrádza personálnu maticu projektu sumarizačný hárok deklarovaných a nárokovaných výdavkov, v ktorom musí byť v rámci jednotlivých výdavkov pre účely finančnej kontroly uvedený ako minimálny údaj jedinečný identifikátor oprávnených osôb / zamestnancov, na základe ktorého je možné konkrétne osoby / zamestnancov identifikovať a preukázať u zamestnávateľa, t.j. najmä priradiť osobný spis zamestnanca, jeho mzdové náležitosti a preukázanie účtovných dokladov k uhradeným mzdám za zamestnanca.</w:t>
      </w:r>
    </w:p>
    <w:p w14:paraId="18665116" w14:textId="77777777" w:rsidR="00192867" w:rsidRPr="00EA00BD" w:rsidRDefault="00192867" w:rsidP="00702314">
      <w:pPr>
        <w:pStyle w:val="Textpoznmkypodiarou"/>
        <w:jc w:val="both"/>
        <w:rPr>
          <w:szCs w:val="16"/>
          <w:lang w:val="sk-SK"/>
        </w:rPr>
      </w:pPr>
    </w:p>
    <w:p w14:paraId="0B34EF74" w14:textId="1C895A37" w:rsidR="00192867" w:rsidRPr="00EA00BD" w:rsidRDefault="00192867">
      <w:pPr>
        <w:pStyle w:val="Textpoznmkypodiarou"/>
        <w:rPr>
          <w:lang w:val="sk-SK"/>
        </w:rPr>
      </w:pPr>
    </w:p>
  </w:footnote>
  <w:footnote w:id="6">
    <w:p w14:paraId="7A55D549" w14:textId="77777777" w:rsidR="00192867" w:rsidRPr="009D7F63" w:rsidRDefault="00192867"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7">
    <w:p w14:paraId="440A1364" w14:textId="5D093E76" w:rsidR="00192867" w:rsidRPr="003911A6" w:rsidRDefault="00192867">
      <w:pPr>
        <w:pStyle w:val="Textpoznmkypodiarou"/>
        <w:rPr>
          <w:del w:id="33" w:author="Autor"/>
          <w:lang w:val="sk-SK"/>
        </w:rPr>
      </w:pPr>
      <w:r>
        <w:rPr>
          <w:rStyle w:val="Odkaznapoznmkupodiarou"/>
        </w:rPr>
        <w:footnoteRef/>
      </w:r>
      <w:r>
        <w:t xml:space="preserve"> </w:t>
      </w:r>
      <w:r>
        <w:rPr>
          <w:lang w:val="sk-SK"/>
        </w:rPr>
        <w:t xml:space="preserve">Osoby v zmysle  definície pojmu účastníka v časti 1.3 Definícia pojmov  tejto príručke pre prijímateľa </w:t>
      </w:r>
    </w:p>
  </w:footnote>
  <w:footnote w:id="8">
    <w:p w14:paraId="28C505C7" w14:textId="115896DC" w:rsidR="00192867" w:rsidRPr="00F20EE9" w:rsidRDefault="00192867">
      <w:pPr>
        <w:pStyle w:val="Textpoznmkypodiarou"/>
        <w:rPr>
          <w:lang w:val="sk-SK"/>
        </w:rPr>
      </w:pP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p>
  </w:footnote>
  <w:footnote w:id="9">
    <w:p w14:paraId="08D19436" w14:textId="667CCAA7" w:rsidR="00192867" w:rsidRPr="005D70A1" w:rsidRDefault="00192867">
      <w:pPr>
        <w:pStyle w:val="Textpoznmkypodiarou"/>
        <w:rPr>
          <w:lang w:val="sk-SK"/>
        </w:rPr>
      </w:pP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p>
  </w:footnote>
  <w:footnote w:id="10">
    <w:p w14:paraId="0DDD8E63" w14:textId="622450AC" w:rsidR="00192867" w:rsidRPr="00EA330D" w:rsidRDefault="00192867" w:rsidP="00200770">
      <w:pPr>
        <w:pStyle w:val="Textpoznmkypodiarou"/>
        <w:jc w:val="both"/>
        <w:rPr>
          <w:lang w:val="sk-SK"/>
        </w:rPr>
      </w:pPr>
      <w:r>
        <w:rPr>
          <w:rStyle w:val="Odkaznapoznmkupodiarou"/>
        </w:rPr>
        <w:footnoteRef/>
      </w:r>
      <w:r>
        <w:t xml:space="preserve">  </w:t>
      </w:r>
      <w:r>
        <w:rPr>
          <w:lang w:val="sk-SK"/>
        </w:rPr>
        <w:t xml:space="preserve">V prípade projektov so stanovenou paušálnou sadzbou </w:t>
      </w:r>
      <w:r w:rsidRPr="00EA330D">
        <w:rPr>
          <w:lang w:val="sk-SK"/>
        </w:rPr>
        <w:t xml:space="preserve"> </w:t>
      </w:r>
      <w:r>
        <w:rPr>
          <w:lang w:val="sk-SK"/>
        </w:rPr>
        <w:t>sa pojmy podľa Zmluvy o poskytnutí NFP - Realizácia projektu (Realizácia</w:t>
      </w:r>
      <w:r w:rsidRPr="00EA330D">
        <w:rPr>
          <w:lang w:val="sk-SK"/>
        </w:rPr>
        <w:t xml:space="preserve"> aktivít projektu</w:t>
      </w:r>
      <w:r>
        <w:rPr>
          <w:lang w:val="sk-SK"/>
        </w:rPr>
        <w:t>) a R</w:t>
      </w:r>
      <w:r w:rsidRPr="00EA330D">
        <w:rPr>
          <w:lang w:val="sk-SK"/>
        </w:rPr>
        <w:t>ealizácii hlavných aktivít projektu</w:t>
      </w:r>
      <w:r>
        <w:rPr>
          <w:lang w:val="sk-SK"/>
        </w:rPr>
        <w:t xml:space="preserve"> vecne rovnajú, čo znamená, že dátum ukončenia Realizácie hlavných aktivít projektu sa rovná ukončeniu Realizácia projektu (Realizácia</w:t>
      </w:r>
      <w:r w:rsidRPr="00EA330D">
        <w:rPr>
          <w:lang w:val="sk-SK"/>
        </w:rPr>
        <w:t xml:space="preserve"> aktivít projektu</w:t>
      </w:r>
      <w:r>
        <w:rPr>
          <w:lang w:val="sk-SK"/>
        </w:rPr>
        <w:t xml:space="preserve">). </w:t>
      </w:r>
    </w:p>
  </w:footnote>
  <w:footnote w:id="11">
    <w:p w14:paraId="24E471AF" w14:textId="4B30A851" w:rsidR="00192867" w:rsidRPr="00852446" w:rsidRDefault="00192867" w:rsidP="00852446">
      <w:pPr>
        <w:pStyle w:val="Textpoznmkypodiarou"/>
        <w:jc w:val="both"/>
        <w:rPr>
          <w:lang w:val="sk-SK"/>
        </w:rPr>
      </w:pPr>
      <w:r>
        <w:rPr>
          <w:rStyle w:val="Odkaznapoznmkupodiarou"/>
        </w:rPr>
        <w:footnoteRef/>
      </w:r>
      <w:r>
        <w:t xml:space="preserve"> </w:t>
      </w:r>
      <w:r w:rsidRPr="003C16A5">
        <w:t>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w:t>
      </w:r>
      <w:r>
        <w:rPr>
          <w:lang w:val="sk-SK"/>
        </w:rPr>
        <w:t xml:space="preserve"> </w:t>
      </w:r>
      <w:r w:rsidRPr="003C16A5">
        <w:t xml:space="preserve"> je </w:t>
      </w:r>
      <w:r>
        <w:rPr>
          <w:lang w:val="sk-SK"/>
        </w:rPr>
        <w:t xml:space="preserve"> Prijímateľ povinný  na vyzvanie  RO pre O PEVS zabezpečiť  preklad do slovenského jazyka</w:t>
      </w:r>
      <w:r w:rsidRPr="003C16A5">
        <w:t xml:space="preserve"> </w:t>
      </w:r>
      <w:r>
        <w:rPr>
          <w:lang w:val="sk-SK"/>
        </w:rPr>
        <w:t xml:space="preserve">alebo </w:t>
      </w:r>
      <w:r w:rsidRPr="003C16A5">
        <w:t>úradný preklad do slovenského jazyka.</w:t>
      </w:r>
    </w:p>
  </w:footnote>
  <w:footnote w:id="12">
    <w:p w14:paraId="6CC7BD3B" w14:textId="5832019B" w:rsidR="00192867" w:rsidRPr="00E25071" w:rsidRDefault="00192867" w:rsidP="00F651CD">
      <w:pPr>
        <w:pStyle w:val="Default"/>
        <w:jc w:val="both"/>
        <w:rPr>
          <w:sz w:val="16"/>
          <w:szCs w:val="16"/>
          <w:lang w:val="sk-SK"/>
        </w:rPr>
      </w:pPr>
      <w:r w:rsidRPr="0017330F">
        <w:rPr>
          <w:rStyle w:val="Odkaznapoznmkupodiarou"/>
          <w:szCs w:val="16"/>
        </w:rPr>
        <w:footnoteRef/>
      </w:r>
      <w:r w:rsidRPr="008F3E68">
        <w:rPr>
          <w:sz w:val="16"/>
          <w:szCs w:val="16"/>
          <w:lang w:val="sk-SK"/>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13">
    <w:p w14:paraId="34E3F994" w14:textId="05E366E0" w:rsidR="00192867" w:rsidRPr="00EA00BD" w:rsidRDefault="00192867">
      <w:pPr>
        <w:pStyle w:val="Textpoznmkypodiarou"/>
        <w:rPr>
          <w:lang w:val="sk-SK"/>
        </w:rPr>
      </w:pPr>
      <w:r>
        <w:rPr>
          <w:rStyle w:val="Odkaznapoznmkupodiarou"/>
        </w:rPr>
        <w:footnoteRef/>
      </w:r>
      <w:r>
        <w:t xml:space="preserve"> </w:t>
      </w:r>
      <w:r>
        <w:rPr>
          <w:lang w:val="sk-SK"/>
        </w:rPr>
        <w:t>Tu uvedené osobitné druhy zmien na ktoré je možné uplatniť zmenové konanie ex post môžu byť  ešte bližšie špecifikované  v rámci tých častí príručky,  do ktorej zmena  vecne náleží, napr. 2.4.3 oprávnenosť výdavkov</w:t>
      </w:r>
    </w:p>
  </w:footnote>
  <w:footnote w:id="14">
    <w:p w14:paraId="7A55D54A" w14:textId="77777777" w:rsidR="00192867" w:rsidRPr="009D7F63" w:rsidRDefault="00192867"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15">
    <w:p w14:paraId="7A55D54B" w14:textId="77777777" w:rsidR="00192867" w:rsidRPr="009D7F63" w:rsidRDefault="00192867">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16">
    <w:p w14:paraId="356452D0" w14:textId="6C4EE198" w:rsidR="00192867" w:rsidRPr="007D7535" w:rsidRDefault="00192867"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17">
    <w:p w14:paraId="7A55D54C" w14:textId="77777777" w:rsidR="00192867" w:rsidRPr="009D7F63" w:rsidRDefault="00192867"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7A55D54D" w14:textId="09B519D7" w:rsidR="00192867" w:rsidRPr="009D7F63" w:rsidRDefault="00192867"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7A55D54E" w14:textId="77777777" w:rsidR="00192867" w:rsidRPr="009D7F63" w:rsidRDefault="00192867"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7A55D54F" w14:textId="77777777" w:rsidR="00192867" w:rsidRPr="009D7F63" w:rsidRDefault="00192867"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7A55D550" w14:textId="77777777" w:rsidR="00192867" w:rsidRPr="009D7F63" w:rsidRDefault="00192867" w:rsidP="00C8683A">
      <w:pPr>
        <w:pStyle w:val="Textpoznmkypodiarou"/>
        <w:rPr>
          <w:rFonts w:cs="Arial"/>
          <w:szCs w:val="16"/>
          <w:lang w:val="sk-SK"/>
        </w:rPr>
      </w:pPr>
      <w:r w:rsidRPr="009D7F63">
        <w:rPr>
          <w:rFonts w:cs="Arial"/>
          <w:szCs w:val="16"/>
          <w:lang w:val="sk-SK" w:eastAsia="cs-CZ"/>
        </w:rPr>
        <w:t>4. pohonné hmoty.</w:t>
      </w:r>
    </w:p>
  </w:footnote>
  <w:footnote w:id="18">
    <w:p w14:paraId="0C902E3E" w14:textId="77777777" w:rsidR="00192867" w:rsidRPr="009D7F63" w:rsidRDefault="00192867"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124AC037" w14:textId="03AD12DE" w:rsidR="00192867" w:rsidRPr="009D7F63" w:rsidRDefault="00192867"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8BCC097" w14:textId="77777777" w:rsidR="00192867" w:rsidRPr="009D7F63" w:rsidRDefault="00192867"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5C354D0D" w14:textId="77777777" w:rsidR="00192867" w:rsidRPr="009D7F63" w:rsidRDefault="00192867"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4175DDD5" w14:textId="03D9D0A8" w:rsidR="00192867" w:rsidRPr="00041D2E" w:rsidRDefault="00192867" w:rsidP="00041D2E">
      <w:pPr>
        <w:pStyle w:val="Textpoznmkypodiarou"/>
        <w:rPr>
          <w:lang w:val="sk-SK"/>
        </w:rPr>
      </w:pPr>
      <w:r w:rsidRPr="009D7F63">
        <w:rPr>
          <w:rFonts w:cs="Arial"/>
          <w:szCs w:val="16"/>
          <w:lang w:val="sk-SK" w:eastAsia="cs-CZ"/>
        </w:rPr>
        <w:t>4. pohonné hmoty.</w:t>
      </w:r>
    </w:p>
  </w:footnote>
  <w:footnote w:id="19">
    <w:p w14:paraId="7A55D551" w14:textId="77777777" w:rsidR="00192867" w:rsidRPr="009D7F63" w:rsidRDefault="00192867"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20">
    <w:p w14:paraId="7A55D552" w14:textId="77777777" w:rsidR="00192867" w:rsidRPr="009D7F63" w:rsidRDefault="00192867"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21">
    <w:p w14:paraId="7A55D553" w14:textId="77777777" w:rsidR="00192867" w:rsidRPr="009D7F63" w:rsidRDefault="00192867"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22">
    <w:p w14:paraId="2415F5CC" w14:textId="68E1CA8B" w:rsidR="00192867" w:rsidRDefault="00192867"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7A55D554" w14:textId="06D1DE05" w:rsidR="00192867" w:rsidRPr="009D7F63" w:rsidRDefault="00192867">
      <w:pPr>
        <w:pStyle w:val="Textpoznmkypodiarou"/>
        <w:rPr>
          <w:rFonts w:cs="Arial"/>
          <w:szCs w:val="16"/>
          <w:lang w:val="sk-SK"/>
        </w:rPr>
      </w:pPr>
    </w:p>
  </w:footnote>
  <w:footnote w:id="23">
    <w:p w14:paraId="7A55D555" w14:textId="77777777" w:rsidR="00192867" w:rsidRPr="009D7F63" w:rsidRDefault="00192867" w:rsidP="0032008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24">
    <w:p w14:paraId="0274D41C" w14:textId="77777777" w:rsidR="00192867" w:rsidRPr="006E4CC8" w:rsidRDefault="00192867"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56F9EC45" w14:textId="77777777" w:rsidR="00192867" w:rsidRPr="007F7349" w:rsidRDefault="00192867" w:rsidP="005B7173">
      <w:pPr>
        <w:pStyle w:val="Odsekzoznamu"/>
        <w:numPr>
          <w:ilvl w:val="0"/>
          <w:numId w:val="86"/>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4CEA0973" w14:textId="77777777" w:rsidR="00192867" w:rsidRPr="007F7349" w:rsidRDefault="00192867" w:rsidP="005B7173">
      <w:pPr>
        <w:pStyle w:val="Odsekzoznamu"/>
        <w:numPr>
          <w:ilvl w:val="0"/>
          <w:numId w:val="86"/>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497952AC" w14:textId="77777777" w:rsidR="00192867" w:rsidRPr="007F7349" w:rsidRDefault="00192867" w:rsidP="005B7173">
      <w:pPr>
        <w:pStyle w:val="Odsekzoznamu"/>
        <w:numPr>
          <w:ilvl w:val="0"/>
          <w:numId w:val="86"/>
        </w:numPr>
        <w:tabs>
          <w:tab w:val="left" w:pos="426"/>
        </w:tabs>
        <w:ind w:left="426" w:hanging="284"/>
        <w:jc w:val="both"/>
        <w:rPr>
          <w:sz w:val="16"/>
          <w:szCs w:val="20"/>
        </w:rPr>
      </w:pPr>
      <w:r w:rsidRPr="007F7349">
        <w:rPr>
          <w:sz w:val="16"/>
          <w:szCs w:val="20"/>
        </w:rPr>
        <w:t>aj napriek používaniu si uchováva pôvodný tvar a vzhľad</w:t>
      </w:r>
    </w:p>
    <w:p w14:paraId="746747A1" w14:textId="4E657EC7" w:rsidR="00192867" w:rsidRPr="00F41F62" w:rsidRDefault="00192867"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25">
    <w:p w14:paraId="7A55D556" w14:textId="77777777" w:rsidR="00192867" w:rsidRPr="009D7F63" w:rsidRDefault="00192867"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26">
    <w:p w14:paraId="2C0A5128" w14:textId="77777777" w:rsidR="00192867" w:rsidRDefault="00192867" w:rsidP="00987382">
      <w:pPr>
        <w:pStyle w:val="Textpoznmkypodiarou"/>
        <w:jc w:val="both"/>
        <w:rPr>
          <w:lang w:val="sk-SK"/>
        </w:rPr>
      </w:pPr>
      <w:r>
        <w:rPr>
          <w:rStyle w:val="Odkaznapoznmkupodiarou"/>
        </w:rPr>
        <w:footnoteRef/>
      </w:r>
      <w:r>
        <w:t xml:space="preserve"> </w:t>
      </w:r>
      <w:r>
        <w:rPr>
          <w:lang w:val="sk-SK"/>
        </w:rPr>
        <w:t>Individuálne písomné (e-mailové) stanovisko RO pre OP EVS alebo podmienka poskytnutia príspevku pre oprávnenú aplikáciu zálohových/preddavkových platieb v rámci výzvy/vyzvania nie je potrebná pri realizácii preddavkov za úhradu nájmu priestorov ako aj úhrad preddavkov režijných nákladov súvisiacich s prevádzkou nehnuteľností (najmä úhrada preddavkov za energie, vodné a stočné, odvoz a likvidáciu odpadov a pod.) s tým, že prijímateľ/partner sú povinný dodržiavať všetky pravidlá vyplývajúce z osobitných predpisov a primeraného naplnenia rámcových  podmienok uvedených nižšie pri zabezpečovaní uvedených režijných nákladov. Obdobne ako pri režijných nákladoch platí postup aj pri realizácii preddavkov za poštové a telekomunikačné služby alebo zákazky s nízkou hodnotou pri zabezpečení hotelových a konferenčných priestorov a keteringových služieb.</w:t>
      </w:r>
    </w:p>
  </w:footnote>
  <w:footnote w:id="27">
    <w:p w14:paraId="7E1B0128" w14:textId="77777777" w:rsidR="00192867" w:rsidRDefault="00192867"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28">
    <w:p w14:paraId="6D0863AC" w14:textId="77777777" w:rsidR="00192867" w:rsidRDefault="00192867"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29">
    <w:p w14:paraId="4FEE481D" w14:textId="479E076B" w:rsidR="00192867" w:rsidRPr="004F28ED" w:rsidRDefault="00192867">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30">
    <w:p w14:paraId="638316DD" w14:textId="4B49CE8C" w:rsidR="00192867" w:rsidRPr="0029658C" w:rsidRDefault="00192867" w:rsidP="006A2DA0">
      <w:pPr>
        <w:pStyle w:val="Textpoznmkypodiarou"/>
        <w:jc w:val="both"/>
        <w:rPr>
          <w:lang w:val="sk-SK"/>
        </w:rPr>
      </w:pPr>
      <w:r>
        <w:rPr>
          <w:rStyle w:val="Odkaznapoznmkupodiarou"/>
        </w:rPr>
        <w:footnoteRef/>
      </w:r>
      <w:r>
        <w:rPr>
          <w:szCs w:val="16"/>
        </w:rPr>
        <w:t xml:space="preserve">Ide o zohľadnenie </w:t>
      </w:r>
      <w:r>
        <w:rPr>
          <w:szCs w:val="16"/>
          <w:lang w:val="sk-SK"/>
        </w:rPr>
        <w:t xml:space="preserve">celkovej </w:t>
      </w:r>
      <w:r>
        <w:rPr>
          <w:szCs w:val="16"/>
        </w:rPr>
        <w:t xml:space="preserve">dĺžky realizácie národného projektu (minimálne </w:t>
      </w:r>
      <w:r>
        <w:rPr>
          <w:szCs w:val="16"/>
          <w:lang w:val="sk-SK"/>
        </w:rPr>
        <w:t>2</w:t>
      </w:r>
      <w:r>
        <w:rPr>
          <w:szCs w:val="16"/>
        </w:rPr>
        <w:t xml:space="preserve"> a viac rokov) a ak priame mzdové výdavky (vykazované na reálnej báze, resp. ide o štandardnú stupnicu jednotkových nákladov) tvoria minimálne </w:t>
      </w:r>
      <w:r>
        <w:rPr>
          <w:szCs w:val="16"/>
          <w:lang w:val="sk-SK"/>
        </w:rPr>
        <w:t>25</w:t>
      </w:r>
      <w:r>
        <w:rPr>
          <w:szCs w:val="16"/>
        </w:rPr>
        <w:t xml:space="preserve"> % celkových priamych výdavkov národného projektu, vrátane posúdenia štruktúry mzdových výdavkov vo vzťahu k posilneniu odborného výkonu </w:t>
      </w:r>
      <w:r>
        <w:rPr>
          <w:szCs w:val="16"/>
          <w:lang w:val="sk-SK"/>
        </w:rPr>
        <w:t>prijímateľa</w:t>
      </w:r>
      <w:r>
        <w:rPr>
          <w:szCs w:val="16"/>
        </w:rPr>
        <w:t>. Vzhľadom na to, že ide o národný projekt, RO</w:t>
      </w:r>
      <w:r>
        <w:rPr>
          <w:szCs w:val="16"/>
          <w:lang w:val="sk-SK"/>
        </w:rPr>
        <w:t xml:space="preserve"> pre OP EVS</w:t>
      </w:r>
      <w:r>
        <w:rPr>
          <w:szCs w:val="16"/>
        </w:rPr>
        <w:t xml:space="preserve"> o možnosti zohľadnenia rastu mzdových výdavkov usmerní </w:t>
      </w:r>
      <w:r>
        <w:rPr>
          <w:szCs w:val="16"/>
          <w:lang w:val="sk-SK"/>
        </w:rPr>
        <w:t>prijímateľa v rámci zmenového konania projektu/zmluvy o poskytnutí NFP</w:t>
      </w:r>
      <w:r>
        <w:rPr>
          <w:szCs w:val="16"/>
        </w:rPr>
        <w:t xml:space="preserve">. </w:t>
      </w:r>
      <w:r>
        <w:t xml:space="preserve"> </w:t>
      </w:r>
    </w:p>
  </w:footnote>
  <w:footnote w:id="31">
    <w:p w14:paraId="3710FBBF" w14:textId="77777777" w:rsidR="00192867" w:rsidRPr="00033E1E" w:rsidRDefault="00192867" w:rsidP="006A2DA0">
      <w:pPr>
        <w:pStyle w:val="Default"/>
        <w:jc w:val="both"/>
        <w:rPr>
          <w:szCs w:val="16"/>
          <w:lang w:val="x-none"/>
        </w:rPr>
      </w:pPr>
      <w:r>
        <w:rPr>
          <w:rStyle w:val="Odkaznapoznmkupodiarou"/>
        </w:rPr>
        <w:footnoteRef/>
      </w:r>
      <w:r w:rsidRPr="00033E1E">
        <w:rPr>
          <w:rFonts w:ascii="Arial" w:hAnsi="Arial"/>
          <w:color w:val="auto"/>
          <w:sz w:val="16"/>
          <w:szCs w:val="16"/>
          <w:lang w:val="x-none" w:eastAsia="x-none"/>
        </w:rPr>
        <w:t>Index sa vypočíta ako priemerná hodnota ročných indexov za tri ostatné kalendárne roky. Aplikuje sa oblasť „Demografia a sociálne štatistiky - Náklady práce - Priemerná mesačná mzda podľa odvetví“, obdobie 1. - 4. Q.</w:t>
      </w:r>
      <w:r w:rsidRPr="00033E1E">
        <w:rPr>
          <w:color w:val="auto"/>
          <w:szCs w:val="16"/>
          <w:lang w:val="x-none" w:eastAsia="x-none"/>
        </w:rPr>
        <w:t xml:space="preserve"> </w:t>
      </w:r>
      <w:r w:rsidRPr="00033E1E">
        <w:rPr>
          <w:color w:val="auto"/>
          <w:sz w:val="16"/>
          <w:szCs w:val="16"/>
          <w:lang w:val="x-none" w:eastAsia="x-none"/>
        </w:rPr>
        <w:t xml:space="preserve"> </w:t>
      </w:r>
      <w:r w:rsidRPr="002157B3">
        <w:rPr>
          <w:szCs w:val="16"/>
        </w:rPr>
        <w:t xml:space="preserve"> </w:t>
      </w:r>
    </w:p>
  </w:footnote>
  <w:footnote w:id="32">
    <w:p w14:paraId="21969199" w14:textId="66F050B1" w:rsidR="00192867" w:rsidRPr="00EA00BD" w:rsidRDefault="00192867" w:rsidP="006A2DA0">
      <w:pPr>
        <w:pStyle w:val="Default"/>
        <w:jc w:val="both"/>
        <w:rPr>
          <w:rFonts w:ascii="Arial" w:hAnsi="Arial"/>
          <w:color w:val="auto"/>
          <w:sz w:val="16"/>
          <w:szCs w:val="16"/>
          <w:lang w:val="sk-SK" w:eastAsia="x-none"/>
        </w:rPr>
      </w:pPr>
      <w:r>
        <w:rPr>
          <w:rStyle w:val="Odkaznapoznmkupodiarou"/>
        </w:rPr>
        <w:footnoteRef/>
      </w:r>
      <w:r>
        <w:rPr>
          <w:rFonts w:ascii="Arial" w:hAnsi="Arial"/>
          <w:color w:val="auto"/>
          <w:sz w:val="16"/>
          <w:szCs w:val="16"/>
          <w:lang w:val="sk-SK" w:eastAsia="x-none"/>
        </w:rPr>
        <w:t>T.j. funkčný plat</w:t>
      </w:r>
      <w:r w:rsidRPr="00F54F85">
        <w:rPr>
          <w:rFonts w:ascii="Arial" w:hAnsi="Arial"/>
          <w:color w:val="auto"/>
          <w:sz w:val="16"/>
          <w:szCs w:val="16"/>
          <w:lang w:val="sk-SK" w:eastAsia="x-none"/>
        </w:rPr>
        <w:t xml:space="preserve"> </w:t>
      </w:r>
      <w:r>
        <w:rPr>
          <w:rFonts w:ascii="Arial" w:hAnsi="Arial"/>
          <w:color w:val="auto"/>
          <w:sz w:val="16"/>
          <w:szCs w:val="16"/>
          <w:lang w:val="sk-SK" w:eastAsia="x-none"/>
        </w:rPr>
        <w:t>zamestnanca,</w:t>
      </w:r>
      <w:r w:rsidRPr="00F54F85">
        <w:t xml:space="preserve"> </w:t>
      </w:r>
      <w:r w:rsidRPr="00F54F85">
        <w:rPr>
          <w:rFonts w:ascii="Arial" w:hAnsi="Arial"/>
          <w:color w:val="auto"/>
          <w:sz w:val="16"/>
          <w:szCs w:val="16"/>
          <w:lang w:val="sk-SK" w:eastAsia="x-none"/>
        </w:rPr>
        <w:t>resp. jeho ekvivalent</w:t>
      </w:r>
      <w:r>
        <w:rPr>
          <w:rFonts w:ascii="Arial" w:hAnsi="Arial"/>
          <w:color w:val="auto"/>
          <w:sz w:val="16"/>
          <w:szCs w:val="16"/>
          <w:lang w:val="sk-SK" w:eastAsia="x-none"/>
        </w:rPr>
        <w:t xml:space="preserve"> je v každom mesiaci rovnaký a vo vzťahu k počtu pracovných dní/hodín v jednotlivých mesiacoch roka sa mení výška priemernej hodinovej ceny práce v príslušnom kalendárnom mesiaci</w:t>
      </w:r>
      <w:r w:rsidRPr="00EA00BD">
        <w:rPr>
          <w:rFonts w:ascii="Arial" w:hAnsi="Arial"/>
          <w:color w:val="auto"/>
          <w:sz w:val="16"/>
          <w:szCs w:val="16"/>
          <w:lang w:val="sk-SK" w:eastAsia="x-none"/>
        </w:rPr>
        <w:t>. V</w:t>
      </w:r>
      <w:r>
        <w:rPr>
          <w:rFonts w:ascii="Arial" w:hAnsi="Arial"/>
          <w:color w:val="auto"/>
          <w:sz w:val="16"/>
          <w:szCs w:val="16"/>
          <w:lang w:val="sk-SK" w:eastAsia="x-none"/>
        </w:rPr>
        <w:t> </w:t>
      </w:r>
      <w:r w:rsidRPr="00EA00BD">
        <w:rPr>
          <w:rFonts w:ascii="Arial" w:hAnsi="Arial"/>
          <w:color w:val="auto"/>
          <w:sz w:val="16"/>
          <w:szCs w:val="16"/>
          <w:lang w:val="sk-SK" w:eastAsia="x-none"/>
        </w:rPr>
        <w:t>uvedeno</w:t>
      </w:r>
      <w:r>
        <w:rPr>
          <w:rFonts w:ascii="Arial" w:hAnsi="Arial"/>
          <w:color w:val="auto"/>
          <w:sz w:val="16"/>
          <w:szCs w:val="16"/>
          <w:lang w:val="sk-SK" w:eastAsia="x-none"/>
        </w:rPr>
        <w:t xml:space="preserve">m prípade vychádza prijímateľ z maximálnej schválenej jednotkovej ceny v rozpočte, ktorá zodpovedá úrovni tarifného platu v čase schválenia ŽoNFP (buď ako priemerná/mediánová alebo ako maximálna v závislosti od mzdovej politiky predloženej v ŽoNFP). </w:t>
      </w:r>
    </w:p>
  </w:footnote>
  <w:footnote w:id="33">
    <w:p w14:paraId="7F6D43B9" w14:textId="3D9C462D" w:rsidR="00192867" w:rsidRPr="00EA00BD" w:rsidRDefault="00192867" w:rsidP="00EA00BD">
      <w:pPr>
        <w:pStyle w:val="Textpoznmkypodiarou"/>
        <w:jc w:val="both"/>
        <w:rPr>
          <w:lang w:val="sk-SK"/>
        </w:rPr>
      </w:pPr>
      <w:r>
        <w:rPr>
          <w:rStyle w:val="Odkaznapoznmkupodiarou"/>
        </w:rPr>
        <w:footnoteRef/>
      </w:r>
      <w:r>
        <w:t xml:space="preserve"> </w:t>
      </w:r>
      <w:r>
        <w:rPr>
          <w:lang w:val="sk-SK"/>
        </w:rPr>
        <w:t xml:space="preserve">Prijímateľ musí akceptovať pri určení oprávnenej výšky výdavkov v každom mesiaci kedy je uhradená  mzda zamestnancovi, že zodpovedajúca hodinová mzda na každej projektovej pozícii v mesiaci neprekročí určený maximálny limit projektovej pozície podľa </w:t>
      </w:r>
      <w:r>
        <w:t>Usmernenia RO pre OP EVS č. 5</w:t>
      </w:r>
      <w:r>
        <w:rPr>
          <w:lang w:val="sk-SK"/>
        </w:rPr>
        <w:t xml:space="preserve">. </w:t>
      </w:r>
    </w:p>
  </w:footnote>
  <w:footnote w:id="34">
    <w:p w14:paraId="6D897E76" w14:textId="77777777" w:rsidR="00192867" w:rsidRDefault="00192867" w:rsidP="006A2DA0">
      <w:pPr>
        <w:pStyle w:val="Textpoznmkypodiarou"/>
        <w:jc w:val="both"/>
        <w:rPr>
          <w:lang w:val="sk-SK"/>
        </w:rPr>
      </w:pPr>
      <w:r>
        <w:rPr>
          <w:rStyle w:val="Odkaznapoznmkupodiarou"/>
        </w:rPr>
        <w:footnoteRef/>
      </w:r>
      <w:r>
        <w:rPr>
          <w:lang w:val="sk-SK"/>
        </w:rPr>
        <w:t>Výstupmi sa rozumejú predovšetkým výstupy projektu definované v popise, resp. opise projektu, najmä v prípade ak sa takýmito výstupmi preukazuje plnenie merateľných ukazovateľov projektu. Zároveň prijímateľ vo vzťahu k vykonanej pracovnej činnosti zamestnancov pre potreby preukazovania oprávnenosti výdavkov môže v rámci vykonávanej pracovnej agendy dokladovať činnosť zamestnancov aj inými výstupmi (ktoré nie sú priamo výstupmi projektu definovanými v rámci opisu projektu), napr. pracovnými podkladmi alebo záznamami o výsledku pracovnej činnosti, ktoré najmä podporujú vypracovanie regulérneho výstupu projektu. Všetky podstatné pracovné podklady a záznamy k projektovým výstupom ako aj samotné výstupy projektu, v prípade ak je to relevantné, je prijímateľ povinný udržiavať v rámci projektového spisu (registratúry alebo archívu) výhradne vo finálnej verzii (prijímateľ nie je povinný evidovať čiastkové, pracovné výstupy, resp. pracovné verzie dokumentov) a ak je to účelné aj so schválením štatutárnym orgánom alebo ním splnomocnenou osobou, prípadne aj s označením osôb, ktoré na príslušnom výstupe pracovali.</w:t>
      </w:r>
    </w:p>
    <w:p w14:paraId="4EC559A5" w14:textId="77777777" w:rsidR="00192867" w:rsidRDefault="00192867" w:rsidP="006A2DA0">
      <w:pPr>
        <w:pStyle w:val="Textpoznmkypodiarou"/>
        <w:jc w:val="both"/>
        <w:rPr>
          <w:lang w:val="sk-SK"/>
        </w:rPr>
      </w:pPr>
      <w:r>
        <w:rPr>
          <w:lang w:val="sk-SK"/>
        </w:rPr>
        <w:t xml:space="preserve">V prípade ak sú projektové činnosti orgánu verejnej moci orientované procesne a predmetom oprávnenosti výdavkov je výkon samotnej pracovnej činnosti zamestnanca v prospech zamestnávateľa a ak takto určí poskytovateľ vo výzve/vyzvaní,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w:t>
      </w:r>
    </w:p>
    <w:p w14:paraId="040CF4A0" w14:textId="77777777" w:rsidR="00192867" w:rsidRPr="00033E1E" w:rsidRDefault="00192867"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35">
    <w:p w14:paraId="5DB7D518" w14:textId="2C548220" w:rsidR="00192867" w:rsidRPr="00867B4C" w:rsidRDefault="00192867" w:rsidP="0099542E">
      <w:pPr>
        <w:autoSpaceDE w:val="0"/>
        <w:autoSpaceDN w:val="0"/>
        <w:adjustRightInd w:val="0"/>
        <w:jc w:val="both"/>
      </w:pPr>
      <w:r>
        <w:rPr>
          <w:rStyle w:val="Odkaznapoznmkupodiarou"/>
        </w:rPr>
        <w:footnoteRef/>
      </w:r>
      <w:r w:rsidRPr="0099542E">
        <w:rPr>
          <w:sz w:val="16"/>
          <w:szCs w:val="20"/>
          <w:lang w:eastAsia="x-none"/>
        </w:rPr>
        <w:t xml:space="preserve">T.j. v prípade pracovného výkazu štatutárneho orgánu prijímateľa podpisuje pracovný výkaz orgán v zmysle osobitného predpisu alebo iná </w:t>
      </w:r>
      <w:r>
        <w:rPr>
          <w:sz w:val="16"/>
          <w:szCs w:val="20"/>
          <w:lang w:eastAsia="x-none"/>
        </w:rPr>
        <w:t xml:space="preserve">(splnomocnená) </w:t>
      </w:r>
      <w:r w:rsidRPr="0099542E">
        <w:rPr>
          <w:sz w:val="16"/>
          <w:szCs w:val="20"/>
          <w:lang w:eastAsia="x-none"/>
        </w:rPr>
        <w:t xml:space="preserve">osoba/osoby tak, aby nedošlo k strate kontrolného prostredia a aby vykonanie práce bolo nespochybniteľné (napr. prácu preberú </w:t>
      </w:r>
      <w:r>
        <w:rPr>
          <w:sz w:val="16"/>
          <w:szCs w:val="20"/>
          <w:lang w:eastAsia="x-none"/>
        </w:rPr>
        <w:t>minimálne dvaja</w:t>
      </w:r>
      <w:r w:rsidRPr="0099542E">
        <w:rPr>
          <w:sz w:val="16"/>
          <w:szCs w:val="20"/>
          <w:lang w:eastAsia="x-none"/>
        </w:rPr>
        <w:t xml:space="preserve"> riadiaci zamestnanci projektového tímu, napr. projektový manažér a finančný manažér).</w:t>
      </w:r>
      <w:r w:rsidRPr="0073389C">
        <w:t xml:space="preserve"> </w:t>
      </w:r>
    </w:p>
  </w:footnote>
  <w:footnote w:id="36">
    <w:p w14:paraId="5E4D76D1" w14:textId="69503A48" w:rsidR="00192867" w:rsidRPr="00EA00BD" w:rsidRDefault="00192867" w:rsidP="00EA00BD">
      <w:pPr>
        <w:pStyle w:val="Textpoznmkypodiarou"/>
        <w:jc w:val="both"/>
        <w:rPr>
          <w:lang w:val="sk-SK"/>
        </w:rPr>
      </w:pPr>
      <w:r>
        <w:rPr>
          <w:rStyle w:val="Odkaznapoznmkupodiarou"/>
        </w:rPr>
        <w:footnoteRef/>
      </w:r>
      <w:r>
        <w:rPr>
          <w:lang w:val="sk-SK"/>
        </w:rPr>
        <w:t xml:space="preserve">Štatutárny orgán, resp. splnomocnená osoba na výkon činností štatutárneho orgánu je povinná činnosti súvisiace s riadením organizácie preukázať v pracovnom výkaze ako inú činnosť nesúvisiacu s činnosťami v prospech EŠIF projektov. V prípade, že štatutárny orgán, resp. splnomocnená osoba nepreukáže v pracovnom výkaze činnosti súvisiace s riadením organizácie v požadovanej minimálnej miere (zodpovedajúcej aspoň 50%-nému pracovnému úväzku) je poskytovateľ oprávnený považovať v režime pracovného dňa a vo vzťahu k maximálnemu 12-hodinovému dennému pracovnému času zamestnanca za oprávnenú pre EŠIF projekty dennú alokáciu pracovného času maximálne do výšky 8,00 odpracovaných hodín. </w:t>
      </w:r>
    </w:p>
  </w:footnote>
  <w:footnote w:id="37">
    <w:p w14:paraId="5543C8B0" w14:textId="54874846" w:rsidR="00192867" w:rsidRPr="00EA00BD" w:rsidRDefault="00192867" w:rsidP="00EA00BD">
      <w:pPr>
        <w:pStyle w:val="Textpoznmkypodiarou"/>
        <w:jc w:val="both"/>
        <w:rPr>
          <w:lang w:val="sk-SK"/>
        </w:rPr>
      </w:pPr>
      <w:r>
        <w:rPr>
          <w:rStyle w:val="Odkaznapoznmkupodiarou"/>
        </w:rPr>
        <w:footnoteRef/>
      </w:r>
      <w:r>
        <w:rPr>
          <w:lang w:val="sk-SK"/>
        </w:rPr>
        <w:t>V odôvodnených prípadoch, ak ide o vedúceho riadiaceho pracovníka alebo vedúceho zamestnanca, ktorý riadi kolektív na nižšej úrovni hierarchie organizácie, kde sú všetci zamestnanci zapojení v plnej miere do projektu a ktorý vykonáva výhradne činnosti súvisiace s projektom, môže byť takýto zamestnanec financovaný až do výšky 100% svojho riadneho pracovného úväzku.</w:t>
      </w:r>
    </w:p>
  </w:footnote>
  <w:footnote w:id="38">
    <w:p w14:paraId="3B927676" w14:textId="0B338479" w:rsidR="00192867" w:rsidRPr="00965E93" w:rsidRDefault="00192867"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9">
    <w:p w14:paraId="7A55D557" w14:textId="52DFEF6A" w:rsidR="00192867" w:rsidRPr="009D7F63" w:rsidRDefault="00192867"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40">
    <w:p w14:paraId="7A55D558" w14:textId="77777777" w:rsidR="00192867" w:rsidRPr="009D7F63" w:rsidRDefault="00192867"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41">
    <w:p w14:paraId="17C29017" w14:textId="77777777" w:rsidR="00192867" w:rsidRPr="009D7F63" w:rsidRDefault="00192867"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42">
    <w:p w14:paraId="7A55D559" w14:textId="77777777" w:rsidR="00192867" w:rsidRPr="009D7F63" w:rsidRDefault="00192867"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A" w14:textId="26A96FEA" w:rsidR="00192867" w:rsidRPr="009D7F63" w:rsidRDefault="00192867"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43">
    <w:p w14:paraId="7A55D55B" w14:textId="77777777" w:rsidR="00192867" w:rsidRPr="009D7F63" w:rsidRDefault="00192867"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44">
    <w:p w14:paraId="7A55D55C" w14:textId="77777777" w:rsidR="00192867" w:rsidRPr="009D7F63" w:rsidRDefault="00192867"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45">
    <w:p w14:paraId="7A55D55D" w14:textId="77777777" w:rsidR="00192867" w:rsidRPr="009D7F63" w:rsidRDefault="00192867"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E" w14:textId="79BAEC8E" w:rsidR="00192867" w:rsidRPr="009D7F63" w:rsidRDefault="00192867"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46">
    <w:p w14:paraId="7A55D55F" w14:textId="333E477A" w:rsidR="00192867" w:rsidRPr="00062F88" w:rsidRDefault="00192867"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47">
    <w:p w14:paraId="02F4C726" w14:textId="77777777" w:rsidR="00192867" w:rsidRDefault="00192867" w:rsidP="009B4AEF">
      <w:pPr>
        <w:pStyle w:val="Textpoznmkypodiarou"/>
        <w:jc w:val="both"/>
      </w:pPr>
      <w:r>
        <w:rPr>
          <w:rStyle w:val="Odkaznapoznmkupodiarou"/>
        </w:rPr>
        <w:footnoteRef/>
      </w:r>
      <w:r>
        <w:t xml:space="preserve"> Priznanie odmeny príslušnému zamestnancovi musí byť náležite zdôvodnené.</w:t>
      </w:r>
    </w:p>
  </w:footnote>
  <w:footnote w:id="48">
    <w:p w14:paraId="04763B2B" w14:textId="5A5D2FAF" w:rsidR="00192867" w:rsidRPr="00F72B7B" w:rsidRDefault="00192867" w:rsidP="00F72B7B">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49">
    <w:p w14:paraId="0388B3E2" w14:textId="4D28868F" w:rsidR="00192867" w:rsidRDefault="00192867"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kalendárny rok, oprávnená výška mesačnej odmeny vychádza z počtu odpracovaných mesiacov v kalendárnom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50">
    <w:p w14:paraId="2E6985A0" w14:textId="77777777" w:rsidR="00192867" w:rsidRDefault="00192867" w:rsidP="009B4AEF">
      <w:pPr>
        <w:pStyle w:val="Textpoznmkypodiarou"/>
        <w:jc w:val="both"/>
      </w:pPr>
      <w:r>
        <w:rPr>
          <w:rStyle w:val="Odkaznapoznmkupodiarou"/>
        </w:rPr>
        <w:footnoteRef/>
      </w:r>
      <w:r>
        <w:t xml:space="preserve"> 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51">
    <w:p w14:paraId="7A55D560" w14:textId="5738DA04" w:rsidR="00192867" w:rsidRPr="00027286" w:rsidRDefault="00192867"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52">
    <w:p w14:paraId="15B0D0EB" w14:textId="3E15725B" w:rsidR="00192867" w:rsidRPr="00AF0A84" w:rsidRDefault="00192867">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53">
    <w:p w14:paraId="7A55D564" w14:textId="77777777" w:rsidR="00192867" w:rsidRPr="009D7F63" w:rsidRDefault="00192867"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54">
    <w:p w14:paraId="73803B02" w14:textId="0362DBBB" w:rsidR="00192867" w:rsidRDefault="00192867" w:rsidP="00AB15E6">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w:t>
      </w:r>
      <w:r>
        <w:rPr>
          <w:lang w:val="sk-SK"/>
        </w:rPr>
        <w:t>y: 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 Poľsko – 145 EUR, Rumunsko – 170 EUR, Slovinsko 110 EUR, Španielsko – 125 EUR, Švédsko – 160 EUR, Anglicko – 175 EUR, Chorvátsko – 120 EUR, Nórsko – 140 EUR.</w:t>
      </w:r>
    </w:p>
    <w:p w14:paraId="6A48E5FC" w14:textId="715760FA" w:rsidR="00192867" w:rsidRPr="00B275B2" w:rsidRDefault="00192867" w:rsidP="00AB15E6">
      <w:pPr>
        <w:pStyle w:val="Textpoznmkypodiarou"/>
        <w:jc w:val="both"/>
        <w:rPr>
          <w:lang w:val="sk-SK"/>
        </w:rPr>
      </w:pPr>
      <w:r>
        <w:rPr>
          <w:lang w:val="sk-SK"/>
        </w:rPr>
        <w:t xml:space="preserve"> </w:t>
      </w:r>
    </w:p>
  </w:footnote>
  <w:footnote w:id="55">
    <w:p w14:paraId="75442DCC" w14:textId="77777777" w:rsidR="00192867" w:rsidRPr="001277DD" w:rsidRDefault="00192867"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56">
    <w:p w14:paraId="539DE3AB" w14:textId="19EBEE7A" w:rsidR="00192867" w:rsidRPr="00EA00BD" w:rsidRDefault="00192867" w:rsidP="007E7D6C">
      <w:pPr>
        <w:pStyle w:val="Textpoznmkypodiarou"/>
        <w:jc w:val="both"/>
        <w:rPr>
          <w:rFonts w:asciiTheme="minorHAnsi" w:hAnsiTheme="minorHAnsi"/>
          <w:color w:val="00A1DE"/>
          <w:szCs w:val="16"/>
          <w:u w:val="single"/>
          <w:lang w:val="sk-SK"/>
        </w:rPr>
      </w:pPr>
      <w:r w:rsidRPr="001277DD">
        <w:rPr>
          <w:rStyle w:val="Odkaznapoznmkupodiarou"/>
          <w:lang w:val="sk-SK"/>
        </w:rPr>
        <w:footnoteRef/>
      </w:r>
      <w:r w:rsidRPr="001277DD">
        <w:rPr>
          <w:lang w:val="sk-SK"/>
        </w:rPr>
        <w:t xml:space="preserve"> </w:t>
      </w:r>
      <w:r w:rsidRPr="001277DD">
        <w:rPr>
          <w:szCs w:val="16"/>
          <w:lang w:val="sk-SK"/>
        </w:rPr>
        <w:t>Aktuálne sadzby „per diems“ sú zverejnené na webovom sídle</w:t>
      </w:r>
      <w:r>
        <w:rPr>
          <w:rStyle w:val="Hypertextovprepojenie"/>
          <w:rFonts w:asciiTheme="minorHAnsi" w:hAnsiTheme="minorHAnsi"/>
          <w:sz w:val="16"/>
          <w:szCs w:val="16"/>
          <w:lang w:val="sk-SK"/>
        </w:rPr>
        <w:t xml:space="preserve">  </w:t>
      </w:r>
      <w:hyperlink r:id="rId1" w:history="1">
        <w:r w:rsidRPr="00EA00BD">
          <w:rPr>
            <w:rStyle w:val="Hypertextovprepojenie"/>
            <w:sz w:val="16"/>
            <w:szCs w:val="16"/>
          </w:rPr>
          <w:t>https://ec.europa.eu/europeaid/sites/devco/files/perdiems-2017-03-17_en.pdf</w:t>
        </w:r>
      </w:hyperlink>
      <w:r w:rsidRPr="00AB15E6">
        <w:rPr>
          <w:szCs w:val="16"/>
          <w:lang w:val="sk-SK"/>
        </w:rPr>
        <w:t xml:space="preserve">.  </w:t>
      </w:r>
    </w:p>
  </w:footnote>
  <w:footnote w:id="57">
    <w:p w14:paraId="6B33FB00" w14:textId="77777777" w:rsidR="00192867" w:rsidRPr="001277DD" w:rsidRDefault="00192867" w:rsidP="007E7D6C">
      <w:pPr>
        <w:pStyle w:val="Textpoznmkypodiarou"/>
        <w:jc w:val="both"/>
        <w:rPr>
          <w:lang w:val="sk-SK"/>
        </w:rPr>
      </w:pPr>
      <w:r w:rsidRPr="00AB15E6">
        <w:rPr>
          <w:rStyle w:val="Odkaznapoznmkupodiarou"/>
          <w:szCs w:val="16"/>
          <w:lang w:val="sk-SK"/>
        </w:rPr>
        <w:footnoteRef/>
      </w:r>
      <w:r w:rsidRPr="00AB15E6">
        <w:rPr>
          <w:szCs w:val="16"/>
          <w:lang w:val="sk-SK"/>
        </w:rPr>
        <w:t xml:space="preserve"> Ak nie je možné stanoviť dobu pobytu experta na celé dni, zohľadňuje sa doba</w:t>
      </w:r>
      <w:r w:rsidRPr="001277DD">
        <w:rPr>
          <w:szCs w:val="16"/>
          <w:lang w:val="sk-SK"/>
        </w:rPr>
        <w:t xml:space="preserve">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58">
    <w:p w14:paraId="44310DB6" w14:textId="77777777" w:rsidR="00192867" w:rsidRPr="001277DD" w:rsidRDefault="00192867"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9">
    <w:p w14:paraId="28E7C95F" w14:textId="0B437969" w:rsidR="00192867" w:rsidRPr="001277DD" w:rsidRDefault="00192867"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60">
    <w:p w14:paraId="250CEFBD" w14:textId="33B32087" w:rsidR="00192867" w:rsidRPr="00923BC1" w:rsidRDefault="00192867"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61">
    <w:p w14:paraId="414F1A43" w14:textId="265724BA" w:rsidR="00192867" w:rsidRPr="00772F95" w:rsidRDefault="00192867"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62">
    <w:p w14:paraId="0C4735BA" w14:textId="1928CC24" w:rsidR="00192867" w:rsidRPr="008A522F" w:rsidRDefault="00192867"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63">
    <w:p w14:paraId="038A96C2" w14:textId="13120178" w:rsidR="00192867" w:rsidRPr="00CE0C11" w:rsidRDefault="00192867"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64">
    <w:p w14:paraId="59C496F8" w14:textId="77777777" w:rsidR="00192867" w:rsidRPr="00621D47" w:rsidRDefault="00192867"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65">
    <w:p w14:paraId="70BE8EFD" w14:textId="4D3737B4" w:rsidR="00192867" w:rsidRPr="00391F1C" w:rsidRDefault="00192867"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66">
    <w:p w14:paraId="7A55D567" w14:textId="77777777" w:rsidR="00192867" w:rsidRPr="009D7F63" w:rsidRDefault="00192867"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67">
    <w:p w14:paraId="7A55D568" w14:textId="77777777" w:rsidR="00192867" w:rsidRPr="009D7F63" w:rsidRDefault="00192867"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68">
    <w:p w14:paraId="7A55D569" w14:textId="77777777" w:rsidR="00192867" w:rsidRPr="009D7F63" w:rsidRDefault="00192867"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69">
    <w:p w14:paraId="7A55D56A" w14:textId="77777777" w:rsidR="00192867" w:rsidRPr="009D7F63" w:rsidRDefault="00192867"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70">
    <w:p w14:paraId="7A55D56B" w14:textId="77777777" w:rsidR="00192867" w:rsidRPr="009D7F63" w:rsidRDefault="00192867"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71">
    <w:p w14:paraId="7A55D56E" w14:textId="416A13B1" w:rsidR="00192867" w:rsidRPr="009D7F63" w:rsidRDefault="00192867"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72">
    <w:p w14:paraId="7DAB27E8" w14:textId="77777777" w:rsidR="00192867" w:rsidRPr="00405EED" w:rsidRDefault="00192867"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73">
    <w:p w14:paraId="7A55D570" w14:textId="36F68E99" w:rsidR="00192867" w:rsidRPr="009D7F63" w:rsidRDefault="00192867"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74">
    <w:p w14:paraId="7A55D571" w14:textId="77777777" w:rsidR="00192867" w:rsidRPr="009D7F63" w:rsidRDefault="00192867"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75">
    <w:p w14:paraId="7A55D575" w14:textId="2BC95C86" w:rsidR="00192867" w:rsidRPr="009D7F63" w:rsidRDefault="00192867"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76">
    <w:p w14:paraId="7A55D578" w14:textId="77777777" w:rsidR="00192867" w:rsidRPr="009D7F63" w:rsidRDefault="00192867"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77">
    <w:p w14:paraId="4F8F3C8B" w14:textId="77777777" w:rsidR="00192867" w:rsidRPr="009D7F63" w:rsidRDefault="00192867"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78">
    <w:p w14:paraId="451277DD" w14:textId="77777777" w:rsidR="00192867" w:rsidRPr="009D7F63" w:rsidRDefault="00192867"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79">
    <w:p w14:paraId="7A55D579" w14:textId="67088258" w:rsidR="00192867" w:rsidRPr="009D7F63" w:rsidRDefault="00192867"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80">
    <w:p w14:paraId="45573155" w14:textId="14B40576" w:rsidR="00192867" w:rsidRPr="001A7C8D" w:rsidRDefault="00192867">
      <w:pPr>
        <w:pStyle w:val="Textpoznmkypodiarou"/>
        <w:rPr>
          <w:lang w:val="sk-SK"/>
        </w:rPr>
      </w:pPr>
      <w:r>
        <w:rPr>
          <w:rStyle w:val="Odkaznapoznmkupodiarou"/>
        </w:rPr>
        <w:footnoteRef/>
      </w:r>
      <w:r>
        <w:t xml:space="preserve"> V zmysle ustanovenia § 22 ods. 2 zákona o finančnej kontrole</w:t>
      </w:r>
    </w:p>
  </w:footnote>
  <w:footnote w:id="81">
    <w:p w14:paraId="7A55D57A" w14:textId="77777777" w:rsidR="00192867" w:rsidRPr="009D7F63" w:rsidRDefault="00192867"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14:paraId="7A55D57B" w14:textId="77777777" w:rsidR="00192867" w:rsidRPr="009D7F63" w:rsidRDefault="00192867">
      <w:pPr>
        <w:pStyle w:val="Textpoznmkypodiarou"/>
        <w:rPr>
          <w:rFonts w:cs="Arial"/>
          <w:szCs w:val="16"/>
          <w:lang w:val="sk-SK"/>
        </w:rPr>
      </w:pPr>
    </w:p>
  </w:footnote>
  <w:footnote w:id="82">
    <w:p w14:paraId="7A55D57D" w14:textId="46D54323" w:rsidR="00192867" w:rsidRPr="009D7F63" w:rsidRDefault="00192867"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83">
    <w:p w14:paraId="7A55D57E" w14:textId="77777777" w:rsidR="00192867" w:rsidRPr="009D7F63" w:rsidRDefault="00192867"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ŽoP: zúčtovanie predfinancovania, poskytnutie zálohovej platby, </w:t>
      </w:r>
    </w:p>
  </w:footnote>
  <w:footnote w:id="84">
    <w:p w14:paraId="7A55D57F" w14:textId="77777777" w:rsidR="00192867" w:rsidRPr="009D7F63" w:rsidRDefault="00192867"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prípade týchto typov ŽoP: poskytnutie predfinancovania, zúčtovanie zálohovej platby a refundácia.</w:t>
      </w:r>
    </w:p>
  </w:footnote>
  <w:footnote w:id="85">
    <w:p w14:paraId="7A55D580" w14:textId="77777777" w:rsidR="00192867" w:rsidRPr="009D7F63" w:rsidRDefault="00192867"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86">
    <w:p w14:paraId="7A55D581" w14:textId="77777777" w:rsidR="00192867" w:rsidRPr="009D7F63" w:rsidRDefault="00192867"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87">
    <w:p w14:paraId="7A55D582" w14:textId="77777777" w:rsidR="00192867" w:rsidRPr="009D7F63" w:rsidRDefault="00192867"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88">
    <w:p w14:paraId="112A0AD7" w14:textId="77777777" w:rsidR="00192867" w:rsidRDefault="00192867" w:rsidP="006A2DA0">
      <w:pPr>
        <w:pStyle w:val="Textpoznmkypodiarou"/>
        <w:jc w:val="both"/>
        <w:rPr>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 xml:space="preserve">Pokiaľ </w:t>
      </w:r>
      <w:r>
        <w:rPr>
          <w:rFonts w:cs="Arial"/>
          <w:szCs w:val="16"/>
        </w:rPr>
        <w:t>poskytovate</w:t>
      </w:r>
      <w:r>
        <w:rPr>
          <w:rFonts w:cs="Arial"/>
          <w:szCs w:val="16"/>
          <w:lang w:val="sk-SK"/>
        </w:rPr>
        <w:t>ľ vo výzve/vyzvaní určil pravidlá pre preukazovanie oprávnenosti personálnych výdavkov inak, potom postupuje prijímateľ v súlade s určeným postupom vo výzve/vyzvaní a v časti 2.4.3 „Oprávnenosť výdavkov“ bod. 2 „Personálne výdavky“ tejto Príručky pre prijímateľa, tzn. v</w:t>
      </w:r>
      <w:r>
        <w:rPr>
          <w:lang w:val="sk-SK"/>
        </w:rPr>
        <w:t xml:space="preserve"> prípade ak sú projektové činnosti orgánu verejnej moci orientované procesne a predmetom oprávnenosti výdavkov je výkon samotnej pracovnej činnosti zamestnanca v prospech zamestnávateľa a ak takto určí poskytovateľ vo 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ktorý je interným účtovným dokladom. </w:t>
      </w:r>
    </w:p>
    <w:p w14:paraId="14EEA303" w14:textId="77777777" w:rsidR="00192867" w:rsidRPr="0029658C" w:rsidRDefault="00192867"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89">
    <w:p w14:paraId="7A55D583" w14:textId="052EABFD" w:rsidR="00192867" w:rsidRPr="009D7F63" w:rsidRDefault="00192867"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14:paraId="7A55D584" w14:textId="207C5F87" w:rsidR="00192867" w:rsidRPr="009D7F63" w:rsidRDefault="00192867"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r w:rsidRPr="006A2DA0">
        <w:rPr>
          <w:rFonts w:ascii="Arial" w:hAnsi="Arial" w:cs="Arial"/>
          <w:sz w:val="16"/>
          <w:szCs w:val="16"/>
        </w:rPr>
        <w:t xml:space="preserve"> </w:t>
      </w:r>
      <w:r>
        <w:rPr>
          <w:rFonts w:ascii="Arial" w:hAnsi="Arial" w:cs="Arial"/>
          <w:sz w:val="16"/>
          <w:szCs w:val="16"/>
        </w:rPr>
        <w:t>pokiaľ neexistujú zákonné prekážky k uvedeniu takéhoto údaja,</w:t>
      </w:r>
    </w:p>
    <w:p w14:paraId="7A55D585" w14:textId="6B81D9DC" w:rsidR="00192867" w:rsidRPr="009D7F63" w:rsidRDefault="00192867"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7A55D586" w14:textId="7027F5DF" w:rsidR="00192867" w:rsidRPr="002D4DD9" w:rsidRDefault="00192867"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90">
    <w:p w14:paraId="7A55D587" w14:textId="77777777" w:rsidR="00192867" w:rsidRPr="002D4DD9" w:rsidRDefault="00192867"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91">
    <w:p w14:paraId="7A55D588" w14:textId="4BFF8B46" w:rsidR="00192867" w:rsidRPr="00666AC8" w:rsidRDefault="00192867"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w:t>
      </w:r>
      <w:r>
        <w:rPr>
          <w:rFonts w:ascii="Arial" w:hAnsi="Arial"/>
          <w:sz w:val="16"/>
          <w:lang w:val="sk-SK"/>
        </w:rPr>
        <w:t>P</w:t>
      </w:r>
      <w:r w:rsidRPr="00627F92">
        <w:rPr>
          <w:rFonts w:ascii="Arial" w:hAnsi="Arial"/>
          <w:sz w:val="16"/>
          <w:lang w:val="sk-SK"/>
        </w:rPr>
        <w:t>racovný výkaz sa predkladá za zamestnanca, ktorý má pracovný pomer (resp. štátnozamestnanecký pomer) alebo vykonáva práce na základe dohody o prácach vykonávaných mimo pracovného pomeru, pričom tento zamestnanec pracuje na jednom, resp. viacerých projektoch na základe dodatku k pracovnej zmluve, resp. na základe pracovnoprávneh</w:t>
      </w:r>
      <w:r>
        <w:rPr>
          <w:rFonts w:ascii="Arial" w:hAnsi="Arial"/>
          <w:sz w:val="16"/>
          <w:lang w:val="sk-SK"/>
        </w:rPr>
        <w:t>o vzťahu alebo obdobného vzťahu.</w:t>
      </w:r>
      <w:r w:rsidRPr="00627F92">
        <w:rPr>
          <w:rFonts w:ascii="Arial" w:hAnsi="Arial"/>
          <w:sz w:val="16"/>
          <w:lang w:val="sk-SK"/>
        </w:rPr>
        <w:t xml:space="preserve">  </w:t>
      </w:r>
    </w:p>
  </w:footnote>
  <w:footnote w:id="92">
    <w:p w14:paraId="7A55D58A" w14:textId="010C8D03" w:rsidR="00192867" w:rsidRPr="002D4DD9" w:rsidRDefault="00192867"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93">
    <w:p w14:paraId="7A55D58B" w14:textId="36DE3BCF" w:rsidR="00192867" w:rsidRPr="002D4DD9" w:rsidRDefault="00192867"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r>
        <w:rPr>
          <w:rFonts w:cs="Arial"/>
          <w:szCs w:val="16"/>
          <w:lang w:val="sk-SK"/>
        </w:rPr>
        <w:t>.</w:t>
      </w:r>
    </w:p>
  </w:footnote>
  <w:footnote w:id="94">
    <w:p w14:paraId="7A55D58E" w14:textId="5905C154" w:rsidR="00192867" w:rsidRPr="009D7F63" w:rsidRDefault="00192867"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95">
    <w:p w14:paraId="21B88E63" w14:textId="22F7DF87" w:rsidR="00192867" w:rsidRPr="00DB1B99" w:rsidRDefault="00192867" w:rsidP="00DB1B99">
      <w:pPr>
        <w:pStyle w:val="Textpoznmkypodiarou"/>
        <w:jc w:val="both"/>
        <w:rPr>
          <w:lang w:val="sk-SK"/>
        </w:rPr>
      </w:pPr>
      <w:r>
        <w:rPr>
          <w:rStyle w:val="Odkaznapoznmkupodiarou"/>
        </w:rPr>
        <w:footnoteRef/>
      </w:r>
      <w:r>
        <w:t xml:space="preserve"> </w:t>
      </w:r>
      <w:r w:rsidRPr="0042029B">
        <w:rPr>
          <w:lang w:val="sk-SK"/>
        </w:rPr>
        <w:t>Poskytovateľ vyhodnotí chybovosť v doteraz predložených žiadostiach o platbu (vyhodnotenie sa vykoná len na nárokovaných interných personálnych výdavkoch v predchádzajúcich uhradených dvoch žiadostiach o platbu ku dňu vyhodnotenia chybovosti). Chybovosť nárokovaných interných personálnych výdavkoch v žiadostiach o platbu nesmie presiahnuť 2% z ich hodnoty. 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FKnM chybovosť presahujúcu 2% z hodnoty vzorky nárokovaných interných personálnych výdavkov v žiadosti o platbu, poskytovateľ môže rozhodnúť o opätovnej povinnosti predkladať kompletnú podpornú dokumentáciu k interným personálnym výdavkom (časť 2.4.6.3 Dokladovanie oprávnených výdavkov podľa jednotlivých skupín výdavkov).</w:t>
      </w:r>
      <w:r>
        <w:rPr>
          <w:lang w:val="sk-SK"/>
        </w:rPr>
        <w:t xml:space="preserve">    </w:t>
      </w:r>
    </w:p>
  </w:footnote>
  <w:footnote w:id="96">
    <w:p w14:paraId="346F9881" w14:textId="38882892" w:rsidR="00192867" w:rsidRPr="002D4DD9" w:rsidRDefault="00192867" w:rsidP="00C80E1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Pracovný výkaz sa pri dodávke služieb predkladá v</w:t>
      </w:r>
      <w:r w:rsidRPr="00627F92">
        <w:rPr>
          <w:rFonts w:cs="Arial"/>
          <w:szCs w:val="16"/>
          <w:lang w:val="sk-SK"/>
        </w:rPr>
        <w:t xml:space="preserve"> prípade uzatvorenia zmluvy na dodanie výstupu s použitím mernej jednotky „osobohodina“ </w:t>
      </w:r>
      <w:r>
        <w:rPr>
          <w:rFonts w:cs="Arial"/>
          <w:szCs w:val="16"/>
          <w:lang w:val="sk-SK"/>
        </w:rPr>
        <w:t>a</w:t>
      </w:r>
      <w:r w:rsidRPr="00627F92">
        <w:rPr>
          <w:rFonts w:cs="Arial"/>
          <w:szCs w:val="16"/>
          <w:lang w:val="sk-SK"/>
        </w:rPr>
        <w:t xml:space="preserve"> prijímateľ </w:t>
      </w:r>
      <w:r>
        <w:rPr>
          <w:rFonts w:cs="Arial"/>
          <w:szCs w:val="16"/>
          <w:lang w:val="sk-SK"/>
        </w:rPr>
        <w:t xml:space="preserve">je </w:t>
      </w:r>
      <w:r w:rsidRPr="00627F92">
        <w:rPr>
          <w:rFonts w:cs="Arial"/>
          <w:szCs w:val="16"/>
          <w:lang w:val="sk-SK"/>
        </w:rPr>
        <w:t>povinný predkladať poskytovateľovi aj pracovné výkazy odpracovaných hodín zamestnancov podieľajúcich sa na vypracovaní výstupu.</w:t>
      </w:r>
      <w:r w:rsidRPr="009D7F63">
        <w:rPr>
          <w:rFonts w:cs="Arial"/>
          <w:szCs w:val="16"/>
        </w:rPr>
        <w:t xml:space="preserve"> </w:t>
      </w:r>
    </w:p>
  </w:footnote>
  <w:footnote w:id="97">
    <w:p w14:paraId="18F68BE6" w14:textId="77777777" w:rsidR="00192867" w:rsidRPr="009D7F63" w:rsidRDefault="00192867"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98">
    <w:p w14:paraId="7B8CA6F4" w14:textId="45EE5A5E" w:rsidR="00192867" w:rsidRPr="00DD30A9" w:rsidRDefault="00192867" w:rsidP="00DD30A9">
      <w:pPr>
        <w:pStyle w:val="Textpoznmkypodiarou"/>
        <w:jc w:val="both"/>
        <w:rPr>
          <w:lang w:val="sk-SK"/>
        </w:rPr>
      </w:pPr>
      <w:r>
        <w:rPr>
          <w:rStyle w:val="Odkaznapoznmkupodiarou"/>
        </w:rPr>
        <w:footnoteRef/>
      </w:r>
      <w:r>
        <w:t xml:space="preserve"> </w:t>
      </w:r>
      <w:r w:rsidRPr="009A3563">
        <w:rPr>
          <w:lang w:val="sk-SK"/>
        </w:rPr>
        <w:t>Poskytovateľ vyhodnotí chybovosť v doteraz predložených žiadostiach o platbu (vyhodnotenie sa vykoná len na nárokovaných interných personálnych výdavkoch v predchádzajúcich uhradených dvoch žiadostiach o platbu ku dňu vyhodnotenia chybovosti). Chybovosť nárokovaných interných personálnych výdavkoch v žiadostiach o platbu nesmie presiahnuť 2% z ich hodnoty. 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FKnM chybovosť presahujúcu 2% z hodnoty vzorky nárokovaných interných personálnych výdavkov v žiadosti o platbu, poskytovateľ môže rozhodnúť o opätovnej povinnosti predkladať kompletnú podpornú dokumentáciu k interným personálnym výdavkom (časť 2.4.6.3 Dokladovanie oprávnených výdavkov podľa jednotlivých skupín výdavkov).</w:t>
      </w:r>
      <w:r>
        <w:rPr>
          <w:lang w:val="sk-SK"/>
        </w:rPr>
        <w:t xml:space="preserve">    </w:t>
      </w:r>
    </w:p>
  </w:footnote>
  <w:footnote w:id="99">
    <w:p w14:paraId="245656D0" w14:textId="34CF1211" w:rsidR="00192867" w:rsidRPr="009D7F63" w:rsidRDefault="00192867"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100">
    <w:p w14:paraId="1BAE06D9" w14:textId="3DB56B7A" w:rsidR="00192867" w:rsidRPr="008D4874" w:rsidRDefault="00192867">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01">
    <w:p w14:paraId="06A0F700" w14:textId="0A8847BF" w:rsidR="00192867" w:rsidRPr="00A9227A" w:rsidRDefault="00192867"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02">
    <w:p w14:paraId="7A55D594" w14:textId="7255982C" w:rsidR="00192867" w:rsidRPr="009D7F63" w:rsidRDefault="00192867"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103">
    <w:p w14:paraId="7A55D597" w14:textId="7291098D" w:rsidR="00192867" w:rsidRPr="009D7F63" w:rsidRDefault="00192867"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104">
    <w:p w14:paraId="7A55D598" w14:textId="1F811B32" w:rsidR="00192867" w:rsidRPr="009D7F63" w:rsidRDefault="00192867"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105">
    <w:p w14:paraId="7A55D599" w14:textId="36FD13E6" w:rsidR="00192867" w:rsidRPr="009D7F63" w:rsidRDefault="00192867"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106">
    <w:p w14:paraId="155B50B0" w14:textId="6BA108FC" w:rsidR="00192867" w:rsidRPr="001D76D4" w:rsidRDefault="00192867">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107">
    <w:p w14:paraId="2376272C" w14:textId="0C61265A" w:rsidR="00192867" w:rsidRDefault="0000303D" w:rsidP="009D7F63">
      <w:pPr>
        <w:pStyle w:val="Textpoznmkypodiarou"/>
        <w:rPr>
          <w:rFonts w:cs="Arial"/>
          <w:szCs w:val="16"/>
          <w:lang w:val="sk-SK"/>
        </w:rPr>
      </w:pPr>
      <w:hyperlink r:id="rId2" w:history="1">
        <w:r w:rsidR="00192867" w:rsidRPr="00D11568">
          <w:rPr>
            <w:rStyle w:val="Hypertextovprepojenie"/>
            <w:rFonts w:cs="Arial"/>
            <w:sz w:val="16"/>
            <w:szCs w:val="16"/>
            <w:lang w:val="sk-SK"/>
          </w:rPr>
          <w:t>http://www.uvo.gov.sk/legislativametodika-dohlad/metodicke-usmernenia/vseobecne-metodicke-usmernenia-zakon-c-252006-z-z--4bc.html</w:t>
        </w:r>
      </w:hyperlink>
      <w:r w:rsidR="00192867" w:rsidRPr="00D11568">
        <w:rPr>
          <w:rFonts w:cs="Arial"/>
          <w:szCs w:val="16"/>
          <w:lang w:val="sk-SK"/>
        </w:rPr>
        <w:t xml:space="preserve">  a http://www.uvo.gov.sk/legislativametodika-dohlad/metodicke-usmernenia/vseobecne-metodicke-usmernenia-zakon-c-3432015-z-z--51e.html</w:t>
      </w:r>
      <w:r w:rsidR="00192867" w:rsidRPr="00D11568" w:rsidDel="00D11568">
        <w:rPr>
          <w:rFonts w:cs="Arial"/>
          <w:szCs w:val="16"/>
          <w:lang w:val="sk-SK"/>
        </w:rPr>
        <w:t xml:space="preserve"> </w:t>
      </w:r>
      <w:r w:rsidR="00192867" w:rsidRPr="00552EAD">
        <w:rPr>
          <w:rStyle w:val="Odkaznapoznmkupodiarou"/>
          <w:rFonts w:cs="Arial"/>
          <w:szCs w:val="16"/>
          <w:vertAlign w:val="baseline"/>
        </w:rPr>
        <w:t xml:space="preserve"> </w:t>
      </w:r>
      <w:r w:rsidR="00192867" w:rsidRPr="009D7F63">
        <w:rPr>
          <w:rStyle w:val="Odkaznapoznmkupodiarou"/>
          <w:rFonts w:cs="Arial"/>
          <w:szCs w:val="16"/>
        </w:rPr>
        <w:footnoteRef/>
      </w:r>
    </w:p>
    <w:p w14:paraId="7A55D59A" w14:textId="542F27CA" w:rsidR="00192867" w:rsidRPr="009D7F63" w:rsidRDefault="00192867" w:rsidP="009D7F63">
      <w:pPr>
        <w:pStyle w:val="Textpoznmkypodiarou"/>
        <w:rPr>
          <w:rFonts w:cs="Arial"/>
          <w:szCs w:val="16"/>
          <w:lang w:val="sk-SK"/>
        </w:rPr>
      </w:pPr>
    </w:p>
  </w:footnote>
  <w:footnote w:id="108">
    <w:p w14:paraId="7A55D59B" w14:textId="77777777" w:rsidR="00192867" w:rsidRPr="009D7F63" w:rsidRDefault="00192867"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14:paraId="7A55D59C" w14:textId="77777777" w:rsidR="00192867" w:rsidRPr="009D7F63" w:rsidRDefault="00192867" w:rsidP="009D7F63">
      <w:pPr>
        <w:rPr>
          <w:rFonts w:cs="Arial"/>
          <w:color w:val="000000" w:themeColor="text1"/>
          <w:sz w:val="16"/>
          <w:szCs w:val="16"/>
        </w:rPr>
      </w:pPr>
      <w:r w:rsidRPr="009D7F63">
        <w:rPr>
          <w:rFonts w:cs="Arial"/>
          <w:sz w:val="16"/>
          <w:szCs w:val="16"/>
        </w:rPr>
        <w:t xml:space="preserve">  http://www.informatizacia.sk/verejne-obstaravanie-a-zmluvy-pre-ikt/</w:t>
      </w:r>
    </w:p>
    <w:p w14:paraId="7A55D59D" w14:textId="77777777" w:rsidR="00192867" w:rsidRPr="009D7F63" w:rsidRDefault="00192867" w:rsidP="009D7F63">
      <w:pPr>
        <w:pStyle w:val="Textpoznmkypodiarou"/>
        <w:rPr>
          <w:rFonts w:cs="Arial"/>
          <w:szCs w:val="16"/>
        </w:rPr>
      </w:pPr>
    </w:p>
  </w:footnote>
  <w:footnote w:id="109">
    <w:p w14:paraId="7758003D" w14:textId="22D7C67A" w:rsidR="00192867" w:rsidRPr="00E70656" w:rsidRDefault="00192867">
      <w:pPr>
        <w:pStyle w:val="Textpoznmkypodiarou"/>
        <w:rPr>
          <w:lang w:val="sk-SK"/>
        </w:rPr>
      </w:pPr>
      <w:r>
        <w:rPr>
          <w:rStyle w:val="Odkaznapoznmkupodiarou"/>
        </w:rPr>
        <w:footnoteRef/>
      </w:r>
      <w:r>
        <w:t xml:space="preserve"> </w:t>
      </w:r>
      <w:r w:rsidRPr="00E70656">
        <w:t xml:space="preserve">Zoznam dokumentácie k jednotlivým postupom VO je uvedený na stránke UVO: </w:t>
      </w:r>
      <w:hyperlink r:id="rId3" w:history="1">
        <w:r w:rsidRPr="00BA496C">
          <w:rPr>
            <w:rStyle w:val="Hypertextovprepojenie"/>
            <w:sz w:val="16"/>
            <w:lang w:val="sk-SK"/>
          </w:rPr>
          <w:t>http://uvo.gov.sk/verejny-obstaravatel-obstaravatel/vseobecne-informacie/zoznam-kompletnej-dokumentacie-vo-vo-386.html</w:t>
        </w:r>
      </w:hyperlink>
      <w:r w:rsidRPr="00BA496C">
        <w:rPr>
          <w:lang w:val="sk-SK"/>
        </w:rPr>
        <w:t xml:space="preserve">  </w:t>
      </w:r>
    </w:p>
  </w:footnote>
  <w:footnote w:id="110">
    <w:p w14:paraId="7A55D59E" w14:textId="77777777" w:rsidR="00192867" w:rsidRPr="009D7F63" w:rsidRDefault="00192867"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111">
    <w:p w14:paraId="7A55D59F" w14:textId="77777777" w:rsidR="00192867" w:rsidRPr="009D7F63" w:rsidRDefault="00192867"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Metodické pokyny CKO nájdete na stránke: http://www.partnerskadohoda.gov.sk/metodicke-pokyny-cko/</w:t>
      </w:r>
    </w:p>
  </w:footnote>
  <w:footnote w:id="112">
    <w:p w14:paraId="6D173C29" w14:textId="17D0C2A7" w:rsidR="00192867" w:rsidRPr="00963E0D" w:rsidRDefault="00192867">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C67CE4">
        <w:t>http://uvo.gov.sk/verejny-obstaravatel-obstaravatel/vseobecne-informacie/zoznam-kompletnej-dokumentacie-vo-vo-386.html</w:t>
      </w:r>
    </w:p>
  </w:footnote>
  <w:footnote w:id="113">
    <w:p w14:paraId="17304A12" w14:textId="40A4FD60" w:rsidR="00192867" w:rsidRPr="00963E0D" w:rsidRDefault="00192867">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404A2A">
        <w:t>http://uvo.gov.sk/verejny-obstaravatel-obstaravatel/vseobecne-informacie/zoznam-kompletnej-dokumentacie-vo-vo-386.html</w:t>
      </w:r>
    </w:p>
  </w:footnote>
  <w:footnote w:id="114">
    <w:p w14:paraId="169A4593" w14:textId="3DC46A8E" w:rsidR="00192867" w:rsidRPr="00963E0D" w:rsidRDefault="00192867">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hyperlink r:id="rId4" w:history="1">
        <w:r w:rsidRPr="00404A2A">
          <w:rPr>
            <w:rStyle w:val="Hypertextovprepojenie"/>
            <w:sz w:val="16"/>
            <w:lang w:val="sk-SK"/>
          </w:rPr>
          <w:t>http://uvo.gov.sk/verejny-obstaravatel-obstaravatel/vseobecne-informacie/zoznam-kompletnej-dokumentacie-vo-vo-386.html</w:t>
        </w:r>
      </w:hyperlink>
    </w:p>
  </w:footnote>
  <w:footnote w:id="115">
    <w:p w14:paraId="33731AE4" w14:textId="77777777" w:rsidR="00192867" w:rsidRDefault="00192867" w:rsidP="00A15E8E">
      <w:pPr>
        <w:pStyle w:val="Textpoznmkypodiarou"/>
        <w:jc w:val="both"/>
      </w:pPr>
      <w:r>
        <w:rPr>
          <w:rStyle w:val="Odkaznapoznmkupodiarou"/>
        </w:rPr>
        <w:footnoteRef/>
      </w:r>
      <w:r>
        <w:t xml:space="preserve"> MP CKO č. 18 k overovaniu hospodárnosti výdavkov</w:t>
      </w:r>
    </w:p>
  </w:footnote>
  <w:footnote w:id="116">
    <w:p w14:paraId="2A432946" w14:textId="35C29B09" w:rsidR="00192867" w:rsidRPr="001325C0" w:rsidRDefault="00192867">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117">
    <w:p w14:paraId="19A2FB50" w14:textId="3C8C6416" w:rsidR="00192867" w:rsidRPr="001325C0" w:rsidRDefault="00192867">
      <w:pPr>
        <w:pStyle w:val="Textpoznmkypodiarou"/>
        <w:rPr>
          <w:lang w:val="sk-SK"/>
        </w:rPr>
      </w:pPr>
      <w:r>
        <w:rPr>
          <w:rStyle w:val="Odkaznapoznmkupodiarou"/>
        </w:rPr>
        <w:footnoteRef/>
      </w:r>
      <w:r>
        <w:t xml:space="preserve"> </w:t>
      </w:r>
      <w:r w:rsidRPr="001325C0">
        <w:t>Na účely definovania rodinného príslušníka alebo príbuzného sa použije § 117 zákona č. 40/1964 Zb. Občiansky zákonník v znení neskorších predpisov, t.j. je ním príbuzný v priamom rade, ako aj príbuzný v pobočnom rade</w:t>
      </w:r>
    </w:p>
  </w:footnote>
  <w:footnote w:id="118">
    <w:p w14:paraId="6CF6D88E" w14:textId="77777777" w:rsidR="00192867" w:rsidRPr="001325C0" w:rsidRDefault="00192867"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14:paraId="40A2324D" w14:textId="5B14B7BA" w:rsidR="00192867" w:rsidRPr="001325C0" w:rsidRDefault="00192867">
      <w:pPr>
        <w:pStyle w:val="Textpoznmkypodiarou"/>
        <w:rPr>
          <w:lang w:val="sk-SK"/>
        </w:rPr>
      </w:pPr>
    </w:p>
  </w:footnote>
  <w:footnote w:id="119">
    <w:p w14:paraId="60152099" w14:textId="6522BB22" w:rsidR="00192867" w:rsidRPr="00DF0865" w:rsidRDefault="00192867">
      <w:pPr>
        <w:pStyle w:val="Textpoznmkypodiarou"/>
        <w:rPr>
          <w:lang w:val="sk-SK"/>
        </w:rPr>
      </w:pPr>
      <w:r>
        <w:rPr>
          <w:rStyle w:val="Odkaznapoznmkupodiarou"/>
        </w:rPr>
        <w:footnoteRef/>
      </w:r>
      <w:r>
        <w:rPr>
          <w:lang w:val="sk-SK"/>
        </w:rPr>
        <w:t xml:space="preserve"> </w:t>
      </w:r>
      <w:r w:rsidRPr="00DF0865">
        <w:t>Na účely definovania rodinného príslušníka alebo príbuzného sa použije § 117 zákona č. 40/1964 Zb. Občiansky zákonník v znení neskorších predpisov, t.j. je ním príbuzný v priamom rade, ako aj príbuzný v pobočnom rade</w:t>
      </w:r>
      <w:r>
        <w:t xml:space="preserve"> </w:t>
      </w:r>
    </w:p>
  </w:footnote>
  <w:footnote w:id="120">
    <w:p w14:paraId="7A55D5A3" w14:textId="77777777" w:rsidR="00192867" w:rsidRPr="009D7F63" w:rsidRDefault="00192867"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ACDB1" w14:textId="77777777" w:rsidR="00192867" w:rsidRDefault="0019286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4D2EC" w14:textId="77777777" w:rsidR="00192867" w:rsidRDefault="0019286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4418A" w14:textId="77777777" w:rsidR="00192867" w:rsidRDefault="0019286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C51D39"/>
    <w:multiLevelType w:val="hybridMultilevel"/>
    <w:tmpl w:val="20327F18"/>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5">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52A4E36"/>
    <w:multiLevelType w:val="hybridMultilevel"/>
    <w:tmpl w:val="5DD2A8C4"/>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62B3E29"/>
    <w:multiLevelType w:val="hybridMultilevel"/>
    <w:tmpl w:val="8C981C9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1">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5">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8">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0">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2">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187735FB"/>
    <w:multiLevelType w:val="hybridMultilevel"/>
    <w:tmpl w:val="237E0426"/>
    <w:lvl w:ilvl="0" w:tplc="6C6026C6">
      <w:start w:val="1"/>
      <w:numFmt w:val="bullet"/>
      <w:lvlText w:val=""/>
      <w:lvlJc w:val="left"/>
      <w:pPr>
        <w:tabs>
          <w:tab w:val="num" w:pos="305"/>
        </w:tabs>
        <w:ind w:left="305" w:hanging="360"/>
      </w:pPr>
      <w:rPr>
        <w:rFonts w:ascii="Symbol" w:hAnsi="Symbol" w:hint="default"/>
        <w:color w:val="auto"/>
      </w:rPr>
    </w:lvl>
    <w:lvl w:ilvl="1" w:tplc="041B0003" w:tentative="1">
      <w:start w:val="1"/>
      <w:numFmt w:val="bullet"/>
      <w:lvlText w:val="o"/>
      <w:lvlJc w:val="left"/>
      <w:pPr>
        <w:ind w:left="1385" w:hanging="360"/>
      </w:pPr>
      <w:rPr>
        <w:rFonts w:ascii="Courier New" w:hAnsi="Courier New" w:cs="Courier New" w:hint="default"/>
      </w:rPr>
    </w:lvl>
    <w:lvl w:ilvl="2" w:tplc="041B0005" w:tentative="1">
      <w:start w:val="1"/>
      <w:numFmt w:val="bullet"/>
      <w:lvlText w:val=""/>
      <w:lvlJc w:val="left"/>
      <w:pPr>
        <w:ind w:left="2105" w:hanging="360"/>
      </w:pPr>
      <w:rPr>
        <w:rFonts w:ascii="Wingdings" w:hAnsi="Wingdings" w:hint="default"/>
      </w:rPr>
    </w:lvl>
    <w:lvl w:ilvl="3" w:tplc="041B0001" w:tentative="1">
      <w:start w:val="1"/>
      <w:numFmt w:val="bullet"/>
      <w:lvlText w:val=""/>
      <w:lvlJc w:val="left"/>
      <w:pPr>
        <w:ind w:left="2825" w:hanging="360"/>
      </w:pPr>
      <w:rPr>
        <w:rFonts w:ascii="Symbol" w:hAnsi="Symbol" w:hint="default"/>
      </w:rPr>
    </w:lvl>
    <w:lvl w:ilvl="4" w:tplc="041B0003" w:tentative="1">
      <w:start w:val="1"/>
      <w:numFmt w:val="bullet"/>
      <w:lvlText w:val="o"/>
      <w:lvlJc w:val="left"/>
      <w:pPr>
        <w:ind w:left="3545" w:hanging="360"/>
      </w:pPr>
      <w:rPr>
        <w:rFonts w:ascii="Courier New" w:hAnsi="Courier New" w:cs="Courier New" w:hint="default"/>
      </w:rPr>
    </w:lvl>
    <w:lvl w:ilvl="5" w:tplc="041B0005" w:tentative="1">
      <w:start w:val="1"/>
      <w:numFmt w:val="bullet"/>
      <w:lvlText w:val=""/>
      <w:lvlJc w:val="left"/>
      <w:pPr>
        <w:ind w:left="4265" w:hanging="360"/>
      </w:pPr>
      <w:rPr>
        <w:rFonts w:ascii="Wingdings" w:hAnsi="Wingdings" w:hint="default"/>
      </w:rPr>
    </w:lvl>
    <w:lvl w:ilvl="6" w:tplc="041B0001" w:tentative="1">
      <w:start w:val="1"/>
      <w:numFmt w:val="bullet"/>
      <w:lvlText w:val=""/>
      <w:lvlJc w:val="left"/>
      <w:pPr>
        <w:ind w:left="4985" w:hanging="360"/>
      </w:pPr>
      <w:rPr>
        <w:rFonts w:ascii="Symbol" w:hAnsi="Symbol" w:hint="default"/>
      </w:rPr>
    </w:lvl>
    <w:lvl w:ilvl="7" w:tplc="041B0003" w:tentative="1">
      <w:start w:val="1"/>
      <w:numFmt w:val="bullet"/>
      <w:lvlText w:val="o"/>
      <w:lvlJc w:val="left"/>
      <w:pPr>
        <w:ind w:left="5705" w:hanging="360"/>
      </w:pPr>
      <w:rPr>
        <w:rFonts w:ascii="Courier New" w:hAnsi="Courier New" w:cs="Courier New" w:hint="default"/>
      </w:rPr>
    </w:lvl>
    <w:lvl w:ilvl="8" w:tplc="041B0005" w:tentative="1">
      <w:start w:val="1"/>
      <w:numFmt w:val="bullet"/>
      <w:lvlText w:val=""/>
      <w:lvlJc w:val="left"/>
      <w:pPr>
        <w:ind w:left="6425" w:hanging="360"/>
      </w:pPr>
      <w:rPr>
        <w:rFonts w:ascii="Wingdings" w:hAnsi="Wingdings" w:hint="default"/>
      </w:rPr>
    </w:lvl>
  </w:abstractNum>
  <w:abstractNum w:abstractNumId="28">
    <w:nsid w:val="18C5793A"/>
    <w:multiLevelType w:val="hybridMultilevel"/>
    <w:tmpl w:val="A7D2B420"/>
    <w:lvl w:ilvl="0" w:tplc="2A90657C">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30">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1FDA2963"/>
    <w:multiLevelType w:val="hybridMultilevel"/>
    <w:tmpl w:val="E7EA94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41">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5">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2C091EAE"/>
    <w:multiLevelType w:val="hybridMultilevel"/>
    <w:tmpl w:val="81E476B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2D8F1423"/>
    <w:multiLevelType w:val="hybridMultilevel"/>
    <w:tmpl w:val="77EE665A"/>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0">
    <w:nsid w:val="302E7EDE"/>
    <w:multiLevelType w:val="hybridMultilevel"/>
    <w:tmpl w:val="8BA82728"/>
    <w:lvl w:ilvl="0" w:tplc="CF6A8A0E">
      <w:start w:val="110"/>
      <w:numFmt w:val="bullet"/>
      <w:lvlText w:val="-"/>
      <w:lvlJc w:val="left"/>
      <w:pPr>
        <w:ind w:left="720" w:hanging="360"/>
      </w:pPr>
      <w:rPr>
        <w:rFonts w:ascii="Times New Roman" w:eastAsia="Arial"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52">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53">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8">
    <w:nsid w:val="3C390D32"/>
    <w:multiLevelType w:val="hybridMultilevel"/>
    <w:tmpl w:val="66565E9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nsid w:val="3F7B055B"/>
    <w:multiLevelType w:val="multilevel"/>
    <w:tmpl w:val="04090025"/>
    <w:lvl w:ilvl="0">
      <w:start w:val="1"/>
      <w:numFmt w:val="decimal"/>
      <w:pStyle w:val="Nadpis1"/>
      <w:lvlText w:val="%1"/>
      <w:lvlJc w:val="left"/>
      <w:pPr>
        <w:ind w:left="574" w:hanging="432"/>
      </w:pPr>
    </w:lvl>
    <w:lvl w:ilvl="1">
      <w:start w:val="1"/>
      <w:numFmt w:val="decimal"/>
      <w:pStyle w:val="Nadpis2"/>
      <w:lvlText w:val="%1.%2"/>
      <w:lvlJc w:val="left"/>
      <w:pPr>
        <w:ind w:left="1286" w:hanging="576"/>
      </w:pPr>
    </w:lvl>
    <w:lvl w:ilvl="2">
      <w:start w:val="1"/>
      <w:numFmt w:val="decimal"/>
      <w:pStyle w:val="Nadpis3"/>
      <w:lvlText w:val="%1.%2.%3"/>
      <w:lvlJc w:val="left"/>
      <w:pPr>
        <w:ind w:left="1288"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1">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4">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468E705C"/>
    <w:multiLevelType w:val="hybridMultilevel"/>
    <w:tmpl w:val="13D8BEA6"/>
    <w:lvl w:ilvl="0" w:tplc="041B000F">
      <w:start w:val="1"/>
      <w:numFmt w:val="decimal"/>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6">
    <w:nsid w:val="471A7576"/>
    <w:multiLevelType w:val="hybridMultilevel"/>
    <w:tmpl w:val="17E28062"/>
    <w:lvl w:ilvl="0" w:tplc="041B0015">
      <w:start w:val="1"/>
      <w:numFmt w:val="upp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7">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68">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9">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72">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3">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74">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EE43ADE"/>
    <w:multiLevelType w:val="hybridMultilevel"/>
    <w:tmpl w:val="CCD82FA2"/>
    <w:lvl w:ilvl="0" w:tplc="559C918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7">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78">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519C0474"/>
    <w:multiLevelType w:val="hybridMultilevel"/>
    <w:tmpl w:val="E890994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3">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57471A08"/>
    <w:multiLevelType w:val="hybridMultilevel"/>
    <w:tmpl w:val="A87041F4"/>
    <w:lvl w:ilvl="0" w:tplc="CF6A8A0E">
      <w:start w:val="110"/>
      <w:numFmt w:val="bullet"/>
      <w:lvlText w:val="-"/>
      <w:lvlJc w:val="left"/>
      <w:pPr>
        <w:ind w:left="720" w:hanging="360"/>
      </w:pPr>
      <w:rPr>
        <w:rFonts w:ascii="Times New Roman" w:eastAsia="Arial"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nsid w:val="576E7094"/>
    <w:multiLevelType w:val="hybridMultilevel"/>
    <w:tmpl w:val="64F0E8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59EC7055"/>
    <w:multiLevelType w:val="hybridMultilevel"/>
    <w:tmpl w:val="96DE4552"/>
    <w:lvl w:ilvl="0" w:tplc="041B0017">
      <w:start w:val="1"/>
      <w:numFmt w:val="lowerLetter"/>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90">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3">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95">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nsid w:val="65BA5D5D"/>
    <w:multiLevelType w:val="hybridMultilevel"/>
    <w:tmpl w:val="14F68D8C"/>
    <w:lvl w:ilvl="0" w:tplc="6AA6E5F0">
      <w:numFmt w:val="bullet"/>
      <w:lvlText w:val="-"/>
      <w:lvlJc w:val="left"/>
      <w:pPr>
        <w:ind w:left="1004" w:hanging="360"/>
      </w:pPr>
      <w:rPr>
        <w:rFonts w:ascii="Arial Narrow" w:eastAsia="Times New Roman" w:hAnsi="Arial Narrow" w:cs="Mang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01">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nsid w:val="677F3CA6"/>
    <w:multiLevelType w:val="hybridMultilevel"/>
    <w:tmpl w:val="276C9EA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6">
    <w:nsid w:val="6B3D5965"/>
    <w:multiLevelType w:val="hybridMultilevel"/>
    <w:tmpl w:val="91DAC77E"/>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7">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09">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12">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4">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16">
    <w:nsid w:val="715D5BED"/>
    <w:multiLevelType w:val="hybridMultilevel"/>
    <w:tmpl w:val="C2721B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8">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0">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24">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5">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6">
    <w:nsid w:val="7BBE0A9D"/>
    <w:multiLevelType w:val="hybridMultilevel"/>
    <w:tmpl w:val="514057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nsid w:val="7D724922"/>
    <w:multiLevelType w:val="hybridMultilevel"/>
    <w:tmpl w:val="E2CC66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8">
    <w:nsid w:val="7F470F7D"/>
    <w:multiLevelType w:val="hybridMultilevel"/>
    <w:tmpl w:val="E26035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0"/>
  </w:num>
  <w:num w:numId="2">
    <w:abstractNumId w:val="24"/>
  </w:num>
  <w:num w:numId="3">
    <w:abstractNumId w:val="97"/>
  </w:num>
  <w:num w:numId="4">
    <w:abstractNumId w:val="19"/>
  </w:num>
  <w:num w:numId="5">
    <w:abstractNumId w:val="42"/>
  </w:num>
  <w:num w:numId="6">
    <w:abstractNumId w:val="125"/>
  </w:num>
  <w:num w:numId="7">
    <w:abstractNumId w:val="124"/>
  </w:num>
  <w:num w:numId="8">
    <w:abstractNumId w:val="85"/>
  </w:num>
  <w:num w:numId="9">
    <w:abstractNumId w:val="104"/>
  </w:num>
  <w:num w:numId="10">
    <w:abstractNumId w:val="53"/>
  </w:num>
  <w:num w:numId="11">
    <w:abstractNumId w:val="82"/>
  </w:num>
  <w:num w:numId="12">
    <w:abstractNumId w:val="113"/>
  </w:num>
  <w:num w:numId="13">
    <w:abstractNumId w:val="1"/>
  </w:num>
  <w:num w:numId="14">
    <w:abstractNumId w:val="29"/>
  </w:num>
  <w:num w:numId="15">
    <w:abstractNumId w:val="63"/>
  </w:num>
  <w:num w:numId="16">
    <w:abstractNumId w:val="8"/>
  </w:num>
  <w:num w:numId="17">
    <w:abstractNumId w:val="9"/>
  </w:num>
  <w:num w:numId="18">
    <w:abstractNumId w:val="59"/>
  </w:num>
  <w:num w:numId="19">
    <w:abstractNumId w:val="88"/>
  </w:num>
  <w:num w:numId="20">
    <w:abstractNumId w:val="26"/>
  </w:num>
  <w:num w:numId="21">
    <w:abstractNumId w:val="61"/>
  </w:num>
  <w:num w:numId="22">
    <w:abstractNumId w:val="74"/>
  </w:num>
  <w:num w:numId="23">
    <w:abstractNumId w:val="98"/>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78"/>
  </w:num>
  <w:num w:numId="28">
    <w:abstractNumId w:val="77"/>
  </w:num>
  <w:num w:numId="29">
    <w:abstractNumId w:val="105"/>
  </w:num>
  <w:num w:numId="30">
    <w:abstractNumId w:val="83"/>
  </w:num>
  <w:num w:numId="31">
    <w:abstractNumId w:val="120"/>
  </w:num>
  <w:num w:numId="32">
    <w:abstractNumId w:val="101"/>
  </w:num>
  <w:num w:numId="33">
    <w:abstractNumId w:val="109"/>
  </w:num>
  <w:num w:numId="34">
    <w:abstractNumId w:val="115"/>
  </w:num>
  <w:num w:numId="35">
    <w:abstractNumId w:val="41"/>
  </w:num>
  <w:num w:numId="36">
    <w:abstractNumId w:val="52"/>
  </w:num>
  <w:num w:numId="37">
    <w:abstractNumId w:val="49"/>
  </w:num>
  <w:num w:numId="38">
    <w:abstractNumId w:val="57"/>
  </w:num>
  <w:num w:numId="39">
    <w:abstractNumId w:val="72"/>
  </w:num>
  <w:num w:numId="40">
    <w:abstractNumId w:val="119"/>
  </w:num>
  <w:num w:numId="41">
    <w:abstractNumId w:val="2"/>
  </w:num>
  <w:num w:numId="42">
    <w:abstractNumId w:val="55"/>
  </w:num>
  <w:num w:numId="43">
    <w:abstractNumId w:val="5"/>
  </w:num>
  <w:num w:numId="44">
    <w:abstractNumId w:val="36"/>
  </w:num>
  <w:num w:numId="45">
    <w:abstractNumId w:val="94"/>
  </w:num>
  <w:num w:numId="46">
    <w:abstractNumId w:val="103"/>
  </w:num>
  <w:num w:numId="47">
    <w:abstractNumId w:val="54"/>
  </w:num>
  <w:num w:numId="48">
    <w:abstractNumId w:val="114"/>
  </w:num>
  <w:num w:numId="49">
    <w:abstractNumId w:val="35"/>
  </w:num>
  <w:num w:numId="50">
    <w:abstractNumId w:val="20"/>
  </w:num>
  <w:num w:numId="51">
    <w:abstractNumId w:val="11"/>
  </w:num>
  <w:num w:numId="52">
    <w:abstractNumId w:val="39"/>
  </w:num>
  <w:num w:numId="53">
    <w:abstractNumId w:val="25"/>
  </w:num>
  <w:num w:numId="54">
    <w:abstractNumId w:val="17"/>
  </w:num>
  <w:num w:numId="55">
    <w:abstractNumId w:val="81"/>
  </w:num>
  <w:num w:numId="56">
    <w:abstractNumId w:val="56"/>
  </w:num>
  <w:num w:numId="57">
    <w:abstractNumId w:val="43"/>
  </w:num>
  <w:num w:numId="58">
    <w:abstractNumId w:val="91"/>
  </w:num>
  <w:num w:numId="59">
    <w:abstractNumId w:val="99"/>
  </w:num>
  <w:num w:numId="60">
    <w:abstractNumId w:val="69"/>
  </w:num>
  <w:num w:numId="61">
    <w:abstractNumId w:val="6"/>
  </w:num>
  <w:num w:numId="62">
    <w:abstractNumId w:val="34"/>
  </w:num>
  <w:num w:numId="63">
    <w:abstractNumId w:val="40"/>
  </w:num>
  <w:num w:numId="64">
    <w:abstractNumId w:val="16"/>
  </w:num>
  <w:num w:numId="65">
    <w:abstractNumId w:val="80"/>
  </w:num>
  <w:num w:numId="66">
    <w:abstractNumId w:val="18"/>
  </w:num>
  <w:num w:numId="67">
    <w:abstractNumId w:val="117"/>
  </w:num>
  <w:num w:numId="68">
    <w:abstractNumId w:val="62"/>
  </w:num>
  <w:num w:numId="69">
    <w:abstractNumId w:val="32"/>
  </w:num>
  <w:num w:numId="70">
    <w:abstractNumId w:val="110"/>
  </w:num>
  <w:num w:numId="71">
    <w:abstractNumId w:val="15"/>
  </w:num>
  <w:num w:numId="72">
    <w:abstractNumId w:val="122"/>
  </w:num>
  <w:num w:numId="73">
    <w:abstractNumId w:val="21"/>
  </w:num>
  <w:num w:numId="74">
    <w:abstractNumId w:val="121"/>
  </w:num>
  <w:num w:numId="75">
    <w:abstractNumId w:val="44"/>
  </w:num>
  <w:num w:numId="76">
    <w:abstractNumId w:val="126"/>
  </w:num>
  <w:num w:numId="77">
    <w:abstractNumId w:val="45"/>
  </w:num>
  <w:num w:numId="78">
    <w:abstractNumId w:val="30"/>
  </w:num>
  <w:num w:numId="79">
    <w:abstractNumId w:val="107"/>
  </w:num>
  <w:num w:numId="80">
    <w:abstractNumId w:val="67"/>
  </w:num>
  <w:num w:numId="81">
    <w:abstractNumId w:val="12"/>
  </w:num>
  <w:num w:numId="82">
    <w:abstractNumId w:val="33"/>
  </w:num>
  <w:num w:numId="83">
    <w:abstractNumId w:val="23"/>
  </w:num>
  <w:num w:numId="84">
    <w:abstractNumId w:val="84"/>
  </w:num>
  <w:num w:numId="85">
    <w:abstractNumId w:val="64"/>
  </w:num>
  <w:num w:numId="86">
    <w:abstractNumId w:val="38"/>
  </w:num>
  <w:num w:numId="87">
    <w:abstractNumId w:val="3"/>
  </w:num>
  <w:num w:numId="88">
    <w:abstractNumId w:val="118"/>
  </w:num>
  <w:num w:numId="89">
    <w:abstractNumId w:val="14"/>
  </w:num>
  <w:num w:numId="90">
    <w:abstractNumId w:val="51"/>
  </w:num>
  <w:num w:numId="91">
    <w:abstractNumId w:val="95"/>
  </w:num>
  <w:num w:numId="92">
    <w:abstractNumId w:val="90"/>
  </w:num>
  <w:num w:numId="93">
    <w:abstractNumId w:val="46"/>
  </w:num>
  <w:num w:numId="94">
    <w:abstractNumId w:val="73"/>
  </w:num>
  <w:num w:numId="95">
    <w:abstractNumId w:val="4"/>
  </w:num>
  <w:num w:numId="96">
    <w:abstractNumId w:val="76"/>
  </w:num>
  <w:num w:numId="97">
    <w:abstractNumId w:val="108"/>
  </w:num>
  <w:num w:numId="98">
    <w:abstractNumId w:val="96"/>
  </w:num>
  <w:num w:numId="99">
    <w:abstractNumId w:val="13"/>
  </w:num>
  <w:num w:numId="100">
    <w:abstractNumId w:val="70"/>
  </w:num>
  <w:num w:numId="101">
    <w:abstractNumId w:val="123"/>
  </w:num>
  <w:num w:numId="102">
    <w:abstractNumId w:val="68"/>
  </w:num>
  <w:num w:numId="103">
    <w:abstractNumId w:val="71"/>
  </w:num>
  <w:num w:numId="104">
    <w:abstractNumId w:val="31"/>
  </w:num>
  <w:num w:numId="105">
    <w:abstractNumId w:val="93"/>
  </w:num>
  <w:num w:numId="106">
    <w:abstractNumId w:val="112"/>
  </w:num>
  <w:num w:numId="107">
    <w:abstractNumId w:val="65"/>
  </w:num>
  <w:num w:numId="108">
    <w:abstractNumId w:val="27"/>
  </w:num>
  <w:num w:numId="109">
    <w:abstractNumId w:val="127"/>
  </w:num>
  <w:num w:numId="110">
    <w:abstractNumId w:val="79"/>
  </w:num>
  <w:num w:numId="111">
    <w:abstractNumId w:val="75"/>
  </w:num>
  <w:num w:numId="112">
    <w:abstractNumId w:val="106"/>
  </w:num>
  <w:num w:numId="113">
    <w:abstractNumId w:val="48"/>
  </w:num>
  <w:num w:numId="114">
    <w:abstractNumId w:val="66"/>
  </w:num>
  <w:num w:numId="115">
    <w:abstractNumId w:val="10"/>
  </w:num>
  <w:num w:numId="116">
    <w:abstractNumId w:val="7"/>
  </w:num>
  <w:num w:numId="117">
    <w:abstractNumId w:val="100"/>
  </w:num>
  <w:num w:numId="118">
    <w:abstractNumId w:val="89"/>
  </w:num>
  <w:num w:numId="119">
    <w:abstractNumId w:val="116"/>
  </w:num>
  <w:num w:numId="120">
    <w:abstractNumId w:val="102"/>
  </w:num>
  <w:num w:numId="121">
    <w:abstractNumId w:val="58"/>
  </w:num>
  <w:num w:numId="122">
    <w:abstractNumId w:val="47"/>
  </w:num>
  <w:num w:numId="123">
    <w:abstractNumId w:val="128"/>
  </w:num>
  <w:num w:numId="124">
    <w:abstractNumId w:val="37"/>
  </w:num>
  <w:num w:numId="125">
    <w:abstractNumId w:val="87"/>
  </w:num>
  <w:num w:numId="126">
    <w:abstractNumId w:val="28"/>
  </w:num>
  <w:num w:numId="127">
    <w:abstractNumId w:val="50"/>
  </w:num>
  <w:num w:numId="128">
    <w:abstractNumId w:val="86"/>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03D"/>
    <w:rsid w:val="00003B20"/>
    <w:rsid w:val="00003B82"/>
    <w:rsid w:val="000044DF"/>
    <w:rsid w:val="00004CD8"/>
    <w:rsid w:val="00004F58"/>
    <w:rsid w:val="00005011"/>
    <w:rsid w:val="00005C8D"/>
    <w:rsid w:val="000064C7"/>
    <w:rsid w:val="000067C4"/>
    <w:rsid w:val="00006D7F"/>
    <w:rsid w:val="00006FBC"/>
    <w:rsid w:val="00007692"/>
    <w:rsid w:val="00007FF4"/>
    <w:rsid w:val="000106A5"/>
    <w:rsid w:val="0001101D"/>
    <w:rsid w:val="0001103D"/>
    <w:rsid w:val="00011F21"/>
    <w:rsid w:val="000124A2"/>
    <w:rsid w:val="00012D16"/>
    <w:rsid w:val="000142E2"/>
    <w:rsid w:val="00014B19"/>
    <w:rsid w:val="00014E9C"/>
    <w:rsid w:val="00016775"/>
    <w:rsid w:val="000168FF"/>
    <w:rsid w:val="000172F9"/>
    <w:rsid w:val="000176A5"/>
    <w:rsid w:val="00017B24"/>
    <w:rsid w:val="00017C8D"/>
    <w:rsid w:val="00017EC2"/>
    <w:rsid w:val="000201F9"/>
    <w:rsid w:val="00020216"/>
    <w:rsid w:val="00020290"/>
    <w:rsid w:val="00020660"/>
    <w:rsid w:val="0002069E"/>
    <w:rsid w:val="00020A5B"/>
    <w:rsid w:val="00020BC8"/>
    <w:rsid w:val="00020F84"/>
    <w:rsid w:val="00021776"/>
    <w:rsid w:val="0002218E"/>
    <w:rsid w:val="000223B8"/>
    <w:rsid w:val="0002295C"/>
    <w:rsid w:val="00022C78"/>
    <w:rsid w:val="00023313"/>
    <w:rsid w:val="00023A70"/>
    <w:rsid w:val="00023BC6"/>
    <w:rsid w:val="00023F39"/>
    <w:rsid w:val="000249E4"/>
    <w:rsid w:val="00024BF3"/>
    <w:rsid w:val="0002539A"/>
    <w:rsid w:val="00025457"/>
    <w:rsid w:val="00025B00"/>
    <w:rsid w:val="000269FB"/>
    <w:rsid w:val="00026A63"/>
    <w:rsid w:val="00026AF7"/>
    <w:rsid w:val="00026F3B"/>
    <w:rsid w:val="000271FC"/>
    <w:rsid w:val="00027286"/>
    <w:rsid w:val="00027461"/>
    <w:rsid w:val="00027AB5"/>
    <w:rsid w:val="000303FB"/>
    <w:rsid w:val="000304FA"/>
    <w:rsid w:val="00030C0A"/>
    <w:rsid w:val="00030C5B"/>
    <w:rsid w:val="000310F7"/>
    <w:rsid w:val="00031457"/>
    <w:rsid w:val="000314F5"/>
    <w:rsid w:val="00032219"/>
    <w:rsid w:val="00032417"/>
    <w:rsid w:val="00032465"/>
    <w:rsid w:val="00033016"/>
    <w:rsid w:val="00033319"/>
    <w:rsid w:val="00033F4A"/>
    <w:rsid w:val="00034716"/>
    <w:rsid w:val="00034A36"/>
    <w:rsid w:val="00034E03"/>
    <w:rsid w:val="0003557C"/>
    <w:rsid w:val="0003598D"/>
    <w:rsid w:val="00035D7A"/>
    <w:rsid w:val="00036BD8"/>
    <w:rsid w:val="00036C37"/>
    <w:rsid w:val="00036DB2"/>
    <w:rsid w:val="00036E4D"/>
    <w:rsid w:val="000370EE"/>
    <w:rsid w:val="00037CF2"/>
    <w:rsid w:val="00037E1B"/>
    <w:rsid w:val="000400B6"/>
    <w:rsid w:val="00040457"/>
    <w:rsid w:val="00040847"/>
    <w:rsid w:val="00040B88"/>
    <w:rsid w:val="00040BA7"/>
    <w:rsid w:val="00040E9F"/>
    <w:rsid w:val="00041D2E"/>
    <w:rsid w:val="000434BC"/>
    <w:rsid w:val="00043A75"/>
    <w:rsid w:val="00043AA9"/>
    <w:rsid w:val="00044188"/>
    <w:rsid w:val="00044512"/>
    <w:rsid w:val="00044B59"/>
    <w:rsid w:val="000451D4"/>
    <w:rsid w:val="00045270"/>
    <w:rsid w:val="0004560B"/>
    <w:rsid w:val="00045CFC"/>
    <w:rsid w:val="00046039"/>
    <w:rsid w:val="00046CD7"/>
    <w:rsid w:val="00046F0A"/>
    <w:rsid w:val="00047055"/>
    <w:rsid w:val="000508B0"/>
    <w:rsid w:val="00050F84"/>
    <w:rsid w:val="000512FF"/>
    <w:rsid w:val="00051598"/>
    <w:rsid w:val="00051A82"/>
    <w:rsid w:val="00052155"/>
    <w:rsid w:val="000524BE"/>
    <w:rsid w:val="000527E6"/>
    <w:rsid w:val="00052951"/>
    <w:rsid w:val="000531DD"/>
    <w:rsid w:val="000534D6"/>
    <w:rsid w:val="000538A0"/>
    <w:rsid w:val="00054333"/>
    <w:rsid w:val="000543D6"/>
    <w:rsid w:val="00055486"/>
    <w:rsid w:val="00055BC3"/>
    <w:rsid w:val="00056BC3"/>
    <w:rsid w:val="00056E8E"/>
    <w:rsid w:val="000573B5"/>
    <w:rsid w:val="00057969"/>
    <w:rsid w:val="0005799D"/>
    <w:rsid w:val="00057DD1"/>
    <w:rsid w:val="00060426"/>
    <w:rsid w:val="0006086F"/>
    <w:rsid w:val="00060961"/>
    <w:rsid w:val="00060C6C"/>
    <w:rsid w:val="00060D25"/>
    <w:rsid w:val="00061BA9"/>
    <w:rsid w:val="000623F2"/>
    <w:rsid w:val="000627E6"/>
    <w:rsid w:val="00062854"/>
    <w:rsid w:val="00062F88"/>
    <w:rsid w:val="00063A25"/>
    <w:rsid w:val="00063DFD"/>
    <w:rsid w:val="0006412C"/>
    <w:rsid w:val="000643D3"/>
    <w:rsid w:val="00064638"/>
    <w:rsid w:val="000647EC"/>
    <w:rsid w:val="00064894"/>
    <w:rsid w:val="00064DDF"/>
    <w:rsid w:val="000653DA"/>
    <w:rsid w:val="00065B6C"/>
    <w:rsid w:val="00065C76"/>
    <w:rsid w:val="0006646D"/>
    <w:rsid w:val="00066651"/>
    <w:rsid w:val="00066941"/>
    <w:rsid w:val="00066CB2"/>
    <w:rsid w:val="00066E17"/>
    <w:rsid w:val="00066EF9"/>
    <w:rsid w:val="0006754E"/>
    <w:rsid w:val="000676E5"/>
    <w:rsid w:val="00067B0A"/>
    <w:rsid w:val="00067CDC"/>
    <w:rsid w:val="00067D7F"/>
    <w:rsid w:val="00067F0D"/>
    <w:rsid w:val="000705BD"/>
    <w:rsid w:val="00070FC4"/>
    <w:rsid w:val="000711BA"/>
    <w:rsid w:val="00071987"/>
    <w:rsid w:val="0007255C"/>
    <w:rsid w:val="00072BED"/>
    <w:rsid w:val="00072DE5"/>
    <w:rsid w:val="00073209"/>
    <w:rsid w:val="000733AD"/>
    <w:rsid w:val="00073471"/>
    <w:rsid w:val="000735FD"/>
    <w:rsid w:val="00073791"/>
    <w:rsid w:val="00073908"/>
    <w:rsid w:val="000740DE"/>
    <w:rsid w:val="000743C8"/>
    <w:rsid w:val="00074543"/>
    <w:rsid w:val="0007494C"/>
    <w:rsid w:val="00074D2F"/>
    <w:rsid w:val="00074E7D"/>
    <w:rsid w:val="000751E9"/>
    <w:rsid w:val="000754B9"/>
    <w:rsid w:val="0007555C"/>
    <w:rsid w:val="00075C1E"/>
    <w:rsid w:val="0007626F"/>
    <w:rsid w:val="000765C3"/>
    <w:rsid w:val="00076EC0"/>
    <w:rsid w:val="000777A9"/>
    <w:rsid w:val="00077FB0"/>
    <w:rsid w:val="0008051F"/>
    <w:rsid w:val="00080933"/>
    <w:rsid w:val="00080E75"/>
    <w:rsid w:val="00081220"/>
    <w:rsid w:val="000814A8"/>
    <w:rsid w:val="000818F8"/>
    <w:rsid w:val="00081B61"/>
    <w:rsid w:val="00081D9F"/>
    <w:rsid w:val="00081FC1"/>
    <w:rsid w:val="000822CA"/>
    <w:rsid w:val="000824D7"/>
    <w:rsid w:val="00082BA9"/>
    <w:rsid w:val="00082DF1"/>
    <w:rsid w:val="00083000"/>
    <w:rsid w:val="00083192"/>
    <w:rsid w:val="000834A4"/>
    <w:rsid w:val="00083C26"/>
    <w:rsid w:val="0008428B"/>
    <w:rsid w:val="00084575"/>
    <w:rsid w:val="00084681"/>
    <w:rsid w:val="00085070"/>
    <w:rsid w:val="00085367"/>
    <w:rsid w:val="000854D0"/>
    <w:rsid w:val="00085554"/>
    <w:rsid w:val="0008794A"/>
    <w:rsid w:val="00090D59"/>
    <w:rsid w:val="0009110C"/>
    <w:rsid w:val="00091A23"/>
    <w:rsid w:val="00091E4F"/>
    <w:rsid w:val="000922B4"/>
    <w:rsid w:val="0009249B"/>
    <w:rsid w:val="0009277D"/>
    <w:rsid w:val="00092CE0"/>
    <w:rsid w:val="00093A3C"/>
    <w:rsid w:val="000940F9"/>
    <w:rsid w:val="000941E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1988"/>
    <w:rsid w:val="000A231D"/>
    <w:rsid w:val="000A25AE"/>
    <w:rsid w:val="000A2AD4"/>
    <w:rsid w:val="000A3642"/>
    <w:rsid w:val="000A3664"/>
    <w:rsid w:val="000A3690"/>
    <w:rsid w:val="000A3901"/>
    <w:rsid w:val="000A3ABA"/>
    <w:rsid w:val="000A3DD4"/>
    <w:rsid w:val="000A3EA9"/>
    <w:rsid w:val="000A3F94"/>
    <w:rsid w:val="000A44EA"/>
    <w:rsid w:val="000A48D2"/>
    <w:rsid w:val="000A541F"/>
    <w:rsid w:val="000A57EE"/>
    <w:rsid w:val="000A6538"/>
    <w:rsid w:val="000A667B"/>
    <w:rsid w:val="000A6B83"/>
    <w:rsid w:val="000A709E"/>
    <w:rsid w:val="000A70DC"/>
    <w:rsid w:val="000A74CB"/>
    <w:rsid w:val="000A788E"/>
    <w:rsid w:val="000A7909"/>
    <w:rsid w:val="000A7D72"/>
    <w:rsid w:val="000B024D"/>
    <w:rsid w:val="000B0A1D"/>
    <w:rsid w:val="000B0BB1"/>
    <w:rsid w:val="000B1D63"/>
    <w:rsid w:val="000B1E6A"/>
    <w:rsid w:val="000B2403"/>
    <w:rsid w:val="000B36A9"/>
    <w:rsid w:val="000B3D21"/>
    <w:rsid w:val="000B3DA3"/>
    <w:rsid w:val="000B3E1C"/>
    <w:rsid w:val="000B4396"/>
    <w:rsid w:val="000B4445"/>
    <w:rsid w:val="000B448F"/>
    <w:rsid w:val="000B47CC"/>
    <w:rsid w:val="000B4C3F"/>
    <w:rsid w:val="000B4DEF"/>
    <w:rsid w:val="000B520F"/>
    <w:rsid w:val="000B5E70"/>
    <w:rsid w:val="000B61B5"/>
    <w:rsid w:val="000B669E"/>
    <w:rsid w:val="000B66A1"/>
    <w:rsid w:val="000B6D6B"/>
    <w:rsid w:val="000B701E"/>
    <w:rsid w:val="000B7161"/>
    <w:rsid w:val="000B7751"/>
    <w:rsid w:val="000B7965"/>
    <w:rsid w:val="000B7E76"/>
    <w:rsid w:val="000C000D"/>
    <w:rsid w:val="000C0542"/>
    <w:rsid w:val="000C05C2"/>
    <w:rsid w:val="000C07D2"/>
    <w:rsid w:val="000C0A2A"/>
    <w:rsid w:val="000C0D03"/>
    <w:rsid w:val="000C1179"/>
    <w:rsid w:val="000C1453"/>
    <w:rsid w:val="000C1A3B"/>
    <w:rsid w:val="000C1DCB"/>
    <w:rsid w:val="000C2317"/>
    <w:rsid w:val="000C26E9"/>
    <w:rsid w:val="000C3743"/>
    <w:rsid w:val="000C385D"/>
    <w:rsid w:val="000C3EAE"/>
    <w:rsid w:val="000C4B3E"/>
    <w:rsid w:val="000C4D3E"/>
    <w:rsid w:val="000C50D7"/>
    <w:rsid w:val="000C5177"/>
    <w:rsid w:val="000C520E"/>
    <w:rsid w:val="000C522E"/>
    <w:rsid w:val="000C54E7"/>
    <w:rsid w:val="000C5740"/>
    <w:rsid w:val="000C5D42"/>
    <w:rsid w:val="000C6018"/>
    <w:rsid w:val="000C618D"/>
    <w:rsid w:val="000C63F2"/>
    <w:rsid w:val="000C683F"/>
    <w:rsid w:val="000C6DD9"/>
    <w:rsid w:val="000C6E3D"/>
    <w:rsid w:val="000C730D"/>
    <w:rsid w:val="000C73ED"/>
    <w:rsid w:val="000C7A5D"/>
    <w:rsid w:val="000D0257"/>
    <w:rsid w:val="000D046E"/>
    <w:rsid w:val="000D06A7"/>
    <w:rsid w:val="000D0B21"/>
    <w:rsid w:val="000D0D07"/>
    <w:rsid w:val="000D0EA0"/>
    <w:rsid w:val="000D1069"/>
    <w:rsid w:val="000D12F0"/>
    <w:rsid w:val="000D1B0E"/>
    <w:rsid w:val="000D2025"/>
    <w:rsid w:val="000D22CB"/>
    <w:rsid w:val="000D2728"/>
    <w:rsid w:val="000D285C"/>
    <w:rsid w:val="000D28F2"/>
    <w:rsid w:val="000D305A"/>
    <w:rsid w:val="000D38CE"/>
    <w:rsid w:val="000D3984"/>
    <w:rsid w:val="000D3E9A"/>
    <w:rsid w:val="000D49B0"/>
    <w:rsid w:val="000D4EAA"/>
    <w:rsid w:val="000D5517"/>
    <w:rsid w:val="000D5577"/>
    <w:rsid w:val="000D64B3"/>
    <w:rsid w:val="000D680B"/>
    <w:rsid w:val="000D6CD4"/>
    <w:rsid w:val="000D7C5D"/>
    <w:rsid w:val="000D7DB9"/>
    <w:rsid w:val="000E0C7E"/>
    <w:rsid w:val="000E0DE2"/>
    <w:rsid w:val="000E12B3"/>
    <w:rsid w:val="000E14C2"/>
    <w:rsid w:val="000E2751"/>
    <w:rsid w:val="000E35D3"/>
    <w:rsid w:val="000E3D7A"/>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F029A"/>
    <w:rsid w:val="000F0479"/>
    <w:rsid w:val="000F050C"/>
    <w:rsid w:val="000F08C8"/>
    <w:rsid w:val="000F1488"/>
    <w:rsid w:val="000F2203"/>
    <w:rsid w:val="000F2BEF"/>
    <w:rsid w:val="000F30D8"/>
    <w:rsid w:val="000F4B74"/>
    <w:rsid w:val="000F4C77"/>
    <w:rsid w:val="000F5174"/>
    <w:rsid w:val="000F5700"/>
    <w:rsid w:val="000F5FC0"/>
    <w:rsid w:val="000F620B"/>
    <w:rsid w:val="000F684D"/>
    <w:rsid w:val="000F6D86"/>
    <w:rsid w:val="000F70CD"/>
    <w:rsid w:val="000F7236"/>
    <w:rsid w:val="000F7397"/>
    <w:rsid w:val="000F78B5"/>
    <w:rsid w:val="00100931"/>
    <w:rsid w:val="00100F1D"/>
    <w:rsid w:val="001014C1"/>
    <w:rsid w:val="00101B6F"/>
    <w:rsid w:val="00101F35"/>
    <w:rsid w:val="001020BC"/>
    <w:rsid w:val="00102208"/>
    <w:rsid w:val="0010260B"/>
    <w:rsid w:val="00103054"/>
    <w:rsid w:val="00103131"/>
    <w:rsid w:val="001033DC"/>
    <w:rsid w:val="0010354E"/>
    <w:rsid w:val="001038CE"/>
    <w:rsid w:val="00103C32"/>
    <w:rsid w:val="001041DD"/>
    <w:rsid w:val="00104E2D"/>
    <w:rsid w:val="00105500"/>
    <w:rsid w:val="00105A43"/>
    <w:rsid w:val="00105CAF"/>
    <w:rsid w:val="001061DC"/>
    <w:rsid w:val="00106380"/>
    <w:rsid w:val="00106510"/>
    <w:rsid w:val="001072C6"/>
    <w:rsid w:val="001072D3"/>
    <w:rsid w:val="0010743E"/>
    <w:rsid w:val="00110014"/>
    <w:rsid w:val="0011069A"/>
    <w:rsid w:val="001107FE"/>
    <w:rsid w:val="00110B85"/>
    <w:rsid w:val="00111724"/>
    <w:rsid w:val="00112CCE"/>
    <w:rsid w:val="00112D38"/>
    <w:rsid w:val="001144FB"/>
    <w:rsid w:val="00114CB3"/>
    <w:rsid w:val="0011528C"/>
    <w:rsid w:val="001155EE"/>
    <w:rsid w:val="00115CEF"/>
    <w:rsid w:val="001165FB"/>
    <w:rsid w:val="0011692E"/>
    <w:rsid w:val="0011695F"/>
    <w:rsid w:val="00117BF4"/>
    <w:rsid w:val="001201C0"/>
    <w:rsid w:val="001206DF"/>
    <w:rsid w:val="00120A50"/>
    <w:rsid w:val="00120B9A"/>
    <w:rsid w:val="00120FED"/>
    <w:rsid w:val="001212D6"/>
    <w:rsid w:val="00121570"/>
    <w:rsid w:val="001217D9"/>
    <w:rsid w:val="00121938"/>
    <w:rsid w:val="00121A92"/>
    <w:rsid w:val="00121BF8"/>
    <w:rsid w:val="00121EBC"/>
    <w:rsid w:val="00122865"/>
    <w:rsid w:val="00122CEF"/>
    <w:rsid w:val="00123250"/>
    <w:rsid w:val="0012336B"/>
    <w:rsid w:val="00123D3D"/>
    <w:rsid w:val="00123F3F"/>
    <w:rsid w:val="00123F5E"/>
    <w:rsid w:val="00124228"/>
    <w:rsid w:val="001244B0"/>
    <w:rsid w:val="00124E6D"/>
    <w:rsid w:val="00124F19"/>
    <w:rsid w:val="0012580E"/>
    <w:rsid w:val="00125B3D"/>
    <w:rsid w:val="00125C24"/>
    <w:rsid w:val="001276C5"/>
    <w:rsid w:val="00127A89"/>
    <w:rsid w:val="00130936"/>
    <w:rsid w:val="00130AD9"/>
    <w:rsid w:val="00130CFA"/>
    <w:rsid w:val="00130FFA"/>
    <w:rsid w:val="00132055"/>
    <w:rsid w:val="001325C0"/>
    <w:rsid w:val="0013262C"/>
    <w:rsid w:val="00132F37"/>
    <w:rsid w:val="00133697"/>
    <w:rsid w:val="00133741"/>
    <w:rsid w:val="0013383C"/>
    <w:rsid w:val="00133886"/>
    <w:rsid w:val="00133A51"/>
    <w:rsid w:val="00134616"/>
    <w:rsid w:val="00134645"/>
    <w:rsid w:val="00134C92"/>
    <w:rsid w:val="00135A01"/>
    <w:rsid w:val="00135D12"/>
    <w:rsid w:val="00137153"/>
    <w:rsid w:val="001371DA"/>
    <w:rsid w:val="00137558"/>
    <w:rsid w:val="0013764A"/>
    <w:rsid w:val="00137817"/>
    <w:rsid w:val="00137B33"/>
    <w:rsid w:val="0014042C"/>
    <w:rsid w:val="001407FE"/>
    <w:rsid w:val="00140CE3"/>
    <w:rsid w:val="00140EA8"/>
    <w:rsid w:val="0014162C"/>
    <w:rsid w:val="00141705"/>
    <w:rsid w:val="00141B0E"/>
    <w:rsid w:val="001420EC"/>
    <w:rsid w:val="0014261F"/>
    <w:rsid w:val="00142948"/>
    <w:rsid w:val="001429B2"/>
    <w:rsid w:val="001429D0"/>
    <w:rsid w:val="001430EB"/>
    <w:rsid w:val="00143AD7"/>
    <w:rsid w:val="001440E5"/>
    <w:rsid w:val="00144248"/>
    <w:rsid w:val="0014439F"/>
    <w:rsid w:val="00144C4E"/>
    <w:rsid w:val="0014525C"/>
    <w:rsid w:val="001452B6"/>
    <w:rsid w:val="001456CE"/>
    <w:rsid w:val="001463A1"/>
    <w:rsid w:val="00146657"/>
    <w:rsid w:val="0014799B"/>
    <w:rsid w:val="00147E0C"/>
    <w:rsid w:val="001509EB"/>
    <w:rsid w:val="00151D4D"/>
    <w:rsid w:val="00152083"/>
    <w:rsid w:val="0015249A"/>
    <w:rsid w:val="00152AF4"/>
    <w:rsid w:val="001532F6"/>
    <w:rsid w:val="001536FA"/>
    <w:rsid w:val="0015434D"/>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695"/>
    <w:rsid w:val="00163733"/>
    <w:rsid w:val="00164D9A"/>
    <w:rsid w:val="00164E19"/>
    <w:rsid w:val="00166989"/>
    <w:rsid w:val="001669C6"/>
    <w:rsid w:val="00166B3A"/>
    <w:rsid w:val="00166D35"/>
    <w:rsid w:val="0016704B"/>
    <w:rsid w:val="00167090"/>
    <w:rsid w:val="00167288"/>
    <w:rsid w:val="0016783A"/>
    <w:rsid w:val="0017048A"/>
    <w:rsid w:val="001704AB"/>
    <w:rsid w:val="001705F3"/>
    <w:rsid w:val="00170BDB"/>
    <w:rsid w:val="00170C82"/>
    <w:rsid w:val="00170D3E"/>
    <w:rsid w:val="00170E77"/>
    <w:rsid w:val="001716AD"/>
    <w:rsid w:val="001718FA"/>
    <w:rsid w:val="0017198C"/>
    <w:rsid w:val="00171B3B"/>
    <w:rsid w:val="00171BF6"/>
    <w:rsid w:val="0017266A"/>
    <w:rsid w:val="00172FC1"/>
    <w:rsid w:val="00173067"/>
    <w:rsid w:val="0017330F"/>
    <w:rsid w:val="00174118"/>
    <w:rsid w:val="00174AFE"/>
    <w:rsid w:val="00175802"/>
    <w:rsid w:val="001758AC"/>
    <w:rsid w:val="001758DF"/>
    <w:rsid w:val="001759EA"/>
    <w:rsid w:val="00175DF3"/>
    <w:rsid w:val="00176343"/>
    <w:rsid w:val="0017656A"/>
    <w:rsid w:val="001765D5"/>
    <w:rsid w:val="00176D7E"/>
    <w:rsid w:val="0017789F"/>
    <w:rsid w:val="00177B63"/>
    <w:rsid w:val="00180AAE"/>
    <w:rsid w:val="00180C06"/>
    <w:rsid w:val="00181671"/>
    <w:rsid w:val="0018179C"/>
    <w:rsid w:val="001818D2"/>
    <w:rsid w:val="00182536"/>
    <w:rsid w:val="00182989"/>
    <w:rsid w:val="00182C05"/>
    <w:rsid w:val="00182CBF"/>
    <w:rsid w:val="0018303A"/>
    <w:rsid w:val="001837F9"/>
    <w:rsid w:val="00184031"/>
    <w:rsid w:val="0018478B"/>
    <w:rsid w:val="00184791"/>
    <w:rsid w:val="0018559D"/>
    <w:rsid w:val="001855FA"/>
    <w:rsid w:val="00185BD2"/>
    <w:rsid w:val="00185EA4"/>
    <w:rsid w:val="00186BF1"/>
    <w:rsid w:val="00186CD8"/>
    <w:rsid w:val="001874BF"/>
    <w:rsid w:val="001874C5"/>
    <w:rsid w:val="00187D4D"/>
    <w:rsid w:val="00187DE6"/>
    <w:rsid w:val="00187E2D"/>
    <w:rsid w:val="00190006"/>
    <w:rsid w:val="001907E2"/>
    <w:rsid w:val="00190B4D"/>
    <w:rsid w:val="00191392"/>
    <w:rsid w:val="001917F5"/>
    <w:rsid w:val="00192867"/>
    <w:rsid w:val="00193CB6"/>
    <w:rsid w:val="0019433E"/>
    <w:rsid w:val="00194ACF"/>
    <w:rsid w:val="00195603"/>
    <w:rsid w:val="00195FBB"/>
    <w:rsid w:val="00196D66"/>
    <w:rsid w:val="00197D86"/>
    <w:rsid w:val="00197E35"/>
    <w:rsid w:val="001A0863"/>
    <w:rsid w:val="001A0E58"/>
    <w:rsid w:val="001A1872"/>
    <w:rsid w:val="001A19F7"/>
    <w:rsid w:val="001A1A7C"/>
    <w:rsid w:val="001A22E8"/>
    <w:rsid w:val="001A3026"/>
    <w:rsid w:val="001A33B4"/>
    <w:rsid w:val="001A3801"/>
    <w:rsid w:val="001A3939"/>
    <w:rsid w:val="001A397C"/>
    <w:rsid w:val="001A3AD2"/>
    <w:rsid w:val="001A3F3D"/>
    <w:rsid w:val="001A411A"/>
    <w:rsid w:val="001A429C"/>
    <w:rsid w:val="001A42C2"/>
    <w:rsid w:val="001A4B95"/>
    <w:rsid w:val="001A4E24"/>
    <w:rsid w:val="001A4FE8"/>
    <w:rsid w:val="001A5528"/>
    <w:rsid w:val="001A58B7"/>
    <w:rsid w:val="001A5F29"/>
    <w:rsid w:val="001A6747"/>
    <w:rsid w:val="001A6BC9"/>
    <w:rsid w:val="001A6E82"/>
    <w:rsid w:val="001A7974"/>
    <w:rsid w:val="001A7C8D"/>
    <w:rsid w:val="001B0812"/>
    <w:rsid w:val="001B09EA"/>
    <w:rsid w:val="001B142C"/>
    <w:rsid w:val="001B1708"/>
    <w:rsid w:val="001B190A"/>
    <w:rsid w:val="001B1936"/>
    <w:rsid w:val="001B1C19"/>
    <w:rsid w:val="001B2121"/>
    <w:rsid w:val="001B2531"/>
    <w:rsid w:val="001B295E"/>
    <w:rsid w:val="001B2D6D"/>
    <w:rsid w:val="001B3120"/>
    <w:rsid w:val="001B3386"/>
    <w:rsid w:val="001B411C"/>
    <w:rsid w:val="001B42EC"/>
    <w:rsid w:val="001B46EA"/>
    <w:rsid w:val="001B4C46"/>
    <w:rsid w:val="001B5626"/>
    <w:rsid w:val="001B56EE"/>
    <w:rsid w:val="001B57CA"/>
    <w:rsid w:val="001B57D6"/>
    <w:rsid w:val="001B6925"/>
    <w:rsid w:val="001B6C64"/>
    <w:rsid w:val="001B6E17"/>
    <w:rsid w:val="001B717B"/>
    <w:rsid w:val="001B74CF"/>
    <w:rsid w:val="001C0497"/>
    <w:rsid w:val="001C08A1"/>
    <w:rsid w:val="001C0D3F"/>
    <w:rsid w:val="001C1954"/>
    <w:rsid w:val="001C1B30"/>
    <w:rsid w:val="001C1F0B"/>
    <w:rsid w:val="001C21D3"/>
    <w:rsid w:val="001C28BD"/>
    <w:rsid w:val="001C2EF4"/>
    <w:rsid w:val="001C3332"/>
    <w:rsid w:val="001C3382"/>
    <w:rsid w:val="001C3BB0"/>
    <w:rsid w:val="001C3C2F"/>
    <w:rsid w:val="001C44CA"/>
    <w:rsid w:val="001C44F5"/>
    <w:rsid w:val="001C46CF"/>
    <w:rsid w:val="001C47DE"/>
    <w:rsid w:val="001C5311"/>
    <w:rsid w:val="001C578C"/>
    <w:rsid w:val="001C5A8D"/>
    <w:rsid w:val="001C5F00"/>
    <w:rsid w:val="001C68A3"/>
    <w:rsid w:val="001C6962"/>
    <w:rsid w:val="001C6D1C"/>
    <w:rsid w:val="001C782A"/>
    <w:rsid w:val="001C7C81"/>
    <w:rsid w:val="001D040E"/>
    <w:rsid w:val="001D08FF"/>
    <w:rsid w:val="001D0B65"/>
    <w:rsid w:val="001D0BA9"/>
    <w:rsid w:val="001D0CE5"/>
    <w:rsid w:val="001D12B8"/>
    <w:rsid w:val="001D22A8"/>
    <w:rsid w:val="001D27DC"/>
    <w:rsid w:val="001D3A7D"/>
    <w:rsid w:val="001D3CAE"/>
    <w:rsid w:val="001D431B"/>
    <w:rsid w:val="001D4D5C"/>
    <w:rsid w:val="001D4FF0"/>
    <w:rsid w:val="001D519D"/>
    <w:rsid w:val="001D5650"/>
    <w:rsid w:val="001D62DB"/>
    <w:rsid w:val="001D6639"/>
    <w:rsid w:val="001D6817"/>
    <w:rsid w:val="001D6C8C"/>
    <w:rsid w:val="001D70A3"/>
    <w:rsid w:val="001D76D4"/>
    <w:rsid w:val="001D7FBA"/>
    <w:rsid w:val="001E046B"/>
    <w:rsid w:val="001E0502"/>
    <w:rsid w:val="001E05E2"/>
    <w:rsid w:val="001E0F6D"/>
    <w:rsid w:val="001E143A"/>
    <w:rsid w:val="001E1915"/>
    <w:rsid w:val="001E1E0A"/>
    <w:rsid w:val="001E30B3"/>
    <w:rsid w:val="001E3710"/>
    <w:rsid w:val="001E3C46"/>
    <w:rsid w:val="001E43BE"/>
    <w:rsid w:val="001E445D"/>
    <w:rsid w:val="001E473C"/>
    <w:rsid w:val="001E4B56"/>
    <w:rsid w:val="001E6748"/>
    <w:rsid w:val="001E6863"/>
    <w:rsid w:val="001E69FC"/>
    <w:rsid w:val="001E7236"/>
    <w:rsid w:val="001E799E"/>
    <w:rsid w:val="001F0C13"/>
    <w:rsid w:val="001F240A"/>
    <w:rsid w:val="001F2A24"/>
    <w:rsid w:val="001F303B"/>
    <w:rsid w:val="001F364C"/>
    <w:rsid w:val="001F3C6B"/>
    <w:rsid w:val="001F3CA3"/>
    <w:rsid w:val="001F3DF5"/>
    <w:rsid w:val="001F4430"/>
    <w:rsid w:val="001F5146"/>
    <w:rsid w:val="001F60D9"/>
    <w:rsid w:val="001F66B1"/>
    <w:rsid w:val="001F6709"/>
    <w:rsid w:val="001F6828"/>
    <w:rsid w:val="001F6E20"/>
    <w:rsid w:val="001F6FFC"/>
    <w:rsid w:val="001F73A1"/>
    <w:rsid w:val="001F7AAE"/>
    <w:rsid w:val="001F7B91"/>
    <w:rsid w:val="001F7F84"/>
    <w:rsid w:val="00200264"/>
    <w:rsid w:val="00200770"/>
    <w:rsid w:val="00200780"/>
    <w:rsid w:val="00200C61"/>
    <w:rsid w:val="00200FB9"/>
    <w:rsid w:val="002016D2"/>
    <w:rsid w:val="0020194A"/>
    <w:rsid w:val="00201F84"/>
    <w:rsid w:val="002025F9"/>
    <w:rsid w:val="00202AA7"/>
    <w:rsid w:val="00204380"/>
    <w:rsid w:val="00204650"/>
    <w:rsid w:val="00204DF2"/>
    <w:rsid w:val="00204FD4"/>
    <w:rsid w:val="002050DF"/>
    <w:rsid w:val="002055DC"/>
    <w:rsid w:val="0020630C"/>
    <w:rsid w:val="002066F3"/>
    <w:rsid w:val="00206919"/>
    <w:rsid w:val="002072C3"/>
    <w:rsid w:val="00207D7C"/>
    <w:rsid w:val="00207FCC"/>
    <w:rsid w:val="002102B1"/>
    <w:rsid w:val="002102BC"/>
    <w:rsid w:val="00210C02"/>
    <w:rsid w:val="00210E5E"/>
    <w:rsid w:val="0021123E"/>
    <w:rsid w:val="00211BF6"/>
    <w:rsid w:val="00211E36"/>
    <w:rsid w:val="0021200F"/>
    <w:rsid w:val="0021247D"/>
    <w:rsid w:val="00213203"/>
    <w:rsid w:val="0021355F"/>
    <w:rsid w:val="00213684"/>
    <w:rsid w:val="00215466"/>
    <w:rsid w:val="00215CFC"/>
    <w:rsid w:val="00215D0B"/>
    <w:rsid w:val="00216302"/>
    <w:rsid w:val="002164B9"/>
    <w:rsid w:val="00216A38"/>
    <w:rsid w:val="00216A51"/>
    <w:rsid w:val="00216EBA"/>
    <w:rsid w:val="00217115"/>
    <w:rsid w:val="002171BB"/>
    <w:rsid w:val="00217AA1"/>
    <w:rsid w:val="00220042"/>
    <w:rsid w:val="00220277"/>
    <w:rsid w:val="0022055C"/>
    <w:rsid w:val="002205F8"/>
    <w:rsid w:val="002207DD"/>
    <w:rsid w:val="00220928"/>
    <w:rsid w:val="00220D89"/>
    <w:rsid w:val="00221CEF"/>
    <w:rsid w:val="0022207D"/>
    <w:rsid w:val="00222884"/>
    <w:rsid w:val="00222952"/>
    <w:rsid w:val="00223438"/>
    <w:rsid w:val="00224304"/>
    <w:rsid w:val="002244BF"/>
    <w:rsid w:val="002245BB"/>
    <w:rsid w:val="00224796"/>
    <w:rsid w:val="00224AEA"/>
    <w:rsid w:val="00224D4D"/>
    <w:rsid w:val="00224E8A"/>
    <w:rsid w:val="002255A5"/>
    <w:rsid w:val="002255EE"/>
    <w:rsid w:val="00226396"/>
    <w:rsid w:val="002265D1"/>
    <w:rsid w:val="00227757"/>
    <w:rsid w:val="00227E16"/>
    <w:rsid w:val="00227E3D"/>
    <w:rsid w:val="00227EDD"/>
    <w:rsid w:val="002300CB"/>
    <w:rsid w:val="002304E6"/>
    <w:rsid w:val="002317C7"/>
    <w:rsid w:val="0023193D"/>
    <w:rsid w:val="00231C06"/>
    <w:rsid w:val="00232B3A"/>
    <w:rsid w:val="00232BCC"/>
    <w:rsid w:val="00232E50"/>
    <w:rsid w:val="00232F37"/>
    <w:rsid w:val="00233419"/>
    <w:rsid w:val="002335B6"/>
    <w:rsid w:val="002335F1"/>
    <w:rsid w:val="002336A1"/>
    <w:rsid w:val="00233889"/>
    <w:rsid w:val="00234125"/>
    <w:rsid w:val="002344C5"/>
    <w:rsid w:val="00234C70"/>
    <w:rsid w:val="00235D74"/>
    <w:rsid w:val="0023611D"/>
    <w:rsid w:val="00236144"/>
    <w:rsid w:val="00236A86"/>
    <w:rsid w:val="002373FB"/>
    <w:rsid w:val="00237752"/>
    <w:rsid w:val="00237DEE"/>
    <w:rsid w:val="00240271"/>
    <w:rsid w:val="00240C75"/>
    <w:rsid w:val="00240FC0"/>
    <w:rsid w:val="00241017"/>
    <w:rsid w:val="002413C3"/>
    <w:rsid w:val="0024143B"/>
    <w:rsid w:val="00241627"/>
    <w:rsid w:val="0024197E"/>
    <w:rsid w:val="00244626"/>
    <w:rsid w:val="0024484F"/>
    <w:rsid w:val="002452B7"/>
    <w:rsid w:val="0024576C"/>
    <w:rsid w:val="0024615E"/>
    <w:rsid w:val="00246358"/>
    <w:rsid w:val="00246530"/>
    <w:rsid w:val="0024660C"/>
    <w:rsid w:val="00246A18"/>
    <w:rsid w:val="00247155"/>
    <w:rsid w:val="00247852"/>
    <w:rsid w:val="00247BFB"/>
    <w:rsid w:val="00247F9D"/>
    <w:rsid w:val="0025058F"/>
    <w:rsid w:val="00250DB3"/>
    <w:rsid w:val="002510F3"/>
    <w:rsid w:val="0025131A"/>
    <w:rsid w:val="0025146A"/>
    <w:rsid w:val="00251889"/>
    <w:rsid w:val="002526AA"/>
    <w:rsid w:val="00252807"/>
    <w:rsid w:val="00252AC1"/>
    <w:rsid w:val="00252BE0"/>
    <w:rsid w:val="00252D59"/>
    <w:rsid w:val="002531E0"/>
    <w:rsid w:val="00253675"/>
    <w:rsid w:val="002539E1"/>
    <w:rsid w:val="00253BF6"/>
    <w:rsid w:val="00253DEB"/>
    <w:rsid w:val="002548F4"/>
    <w:rsid w:val="0025493F"/>
    <w:rsid w:val="00254B54"/>
    <w:rsid w:val="002550C1"/>
    <w:rsid w:val="002557C9"/>
    <w:rsid w:val="00255D9C"/>
    <w:rsid w:val="002560F9"/>
    <w:rsid w:val="00256785"/>
    <w:rsid w:val="0025703F"/>
    <w:rsid w:val="0025748E"/>
    <w:rsid w:val="002578D9"/>
    <w:rsid w:val="00257DC0"/>
    <w:rsid w:val="002600B0"/>
    <w:rsid w:val="00260A1D"/>
    <w:rsid w:val="00260B27"/>
    <w:rsid w:val="00260EC5"/>
    <w:rsid w:val="00261448"/>
    <w:rsid w:val="002621CD"/>
    <w:rsid w:val="00262267"/>
    <w:rsid w:val="00263750"/>
    <w:rsid w:val="00264002"/>
    <w:rsid w:val="00264363"/>
    <w:rsid w:val="002647D2"/>
    <w:rsid w:val="00264D1C"/>
    <w:rsid w:val="00264FE0"/>
    <w:rsid w:val="00265C8A"/>
    <w:rsid w:val="00266507"/>
    <w:rsid w:val="00266E0A"/>
    <w:rsid w:val="00266E1F"/>
    <w:rsid w:val="00267484"/>
    <w:rsid w:val="00267952"/>
    <w:rsid w:val="00267EF8"/>
    <w:rsid w:val="002703A8"/>
    <w:rsid w:val="002706D6"/>
    <w:rsid w:val="00270716"/>
    <w:rsid w:val="00270992"/>
    <w:rsid w:val="002709D2"/>
    <w:rsid w:val="00270C89"/>
    <w:rsid w:val="00270DC5"/>
    <w:rsid w:val="002710A1"/>
    <w:rsid w:val="002721C8"/>
    <w:rsid w:val="00272DDD"/>
    <w:rsid w:val="00272EE5"/>
    <w:rsid w:val="00273108"/>
    <w:rsid w:val="00273E39"/>
    <w:rsid w:val="00273E7B"/>
    <w:rsid w:val="0027405B"/>
    <w:rsid w:val="002746F7"/>
    <w:rsid w:val="00274E01"/>
    <w:rsid w:val="00274E05"/>
    <w:rsid w:val="00274ECC"/>
    <w:rsid w:val="002754D1"/>
    <w:rsid w:val="00275D14"/>
    <w:rsid w:val="00275E00"/>
    <w:rsid w:val="00276090"/>
    <w:rsid w:val="002763AB"/>
    <w:rsid w:val="002763BD"/>
    <w:rsid w:val="002771FC"/>
    <w:rsid w:val="00277213"/>
    <w:rsid w:val="00277273"/>
    <w:rsid w:val="002779D9"/>
    <w:rsid w:val="00277B9E"/>
    <w:rsid w:val="00277C68"/>
    <w:rsid w:val="00280722"/>
    <w:rsid w:val="00280A28"/>
    <w:rsid w:val="00280BB0"/>
    <w:rsid w:val="00280C33"/>
    <w:rsid w:val="00281143"/>
    <w:rsid w:val="002811F2"/>
    <w:rsid w:val="00281B3D"/>
    <w:rsid w:val="00281B8F"/>
    <w:rsid w:val="0028248E"/>
    <w:rsid w:val="00282591"/>
    <w:rsid w:val="00282CAB"/>
    <w:rsid w:val="00282F65"/>
    <w:rsid w:val="00283586"/>
    <w:rsid w:val="002835FF"/>
    <w:rsid w:val="00283AD7"/>
    <w:rsid w:val="00283B03"/>
    <w:rsid w:val="00283B0A"/>
    <w:rsid w:val="00284048"/>
    <w:rsid w:val="00284061"/>
    <w:rsid w:val="0028416A"/>
    <w:rsid w:val="00284255"/>
    <w:rsid w:val="002846B1"/>
    <w:rsid w:val="00284B27"/>
    <w:rsid w:val="00285265"/>
    <w:rsid w:val="002853F8"/>
    <w:rsid w:val="00285EAC"/>
    <w:rsid w:val="002865E7"/>
    <w:rsid w:val="00286952"/>
    <w:rsid w:val="00286F1F"/>
    <w:rsid w:val="00287265"/>
    <w:rsid w:val="00287819"/>
    <w:rsid w:val="00287A77"/>
    <w:rsid w:val="00287F26"/>
    <w:rsid w:val="00290CC2"/>
    <w:rsid w:val="00290DAA"/>
    <w:rsid w:val="002913A3"/>
    <w:rsid w:val="00292482"/>
    <w:rsid w:val="00292487"/>
    <w:rsid w:val="002924ED"/>
    <w:rsid w:val="00292BD2"/>
    <w:rsid w:val="00293533"/>
    <w:rsid w:val="002938B2"/>
    <w:rsid w:val="00293A94"/>
    <w:rsid w:val="00293C4A"/>
    <w:rsid w:val="002944A2"/>
    <w:rsid w:val="0029575D"/>
    <w:rsid w:val="0029599A"/>
    <w:rsid w:val="002961A6"/>
    <w:rsid w:val="0029645E"/>
    <w:rsid w:val="0029660B"/>
    <w:rsid w:val="00296693"/>
    <w:rsid w:val="00296766"/>
    <w:rsid w:val="00296BB9"/>
    <w:rsid w:val="002979F9"/>
    <w:rsid w:val="00297C08"/>
    <w:rsid w:val="002A053C"/>
    <w:rsid w:val="002A0B1F"/>
    <w:rsid w:val="002A0EA7"/>
    <w:rsid w:val="002A1482"/>
    <w:rsid w:val="002A1774"/>
    <w:rsid w:val="002A19B4"/>
    <w:rsid w:val="002A1C28"/>
    <w:rsid w:val="002A227E"/>
    <w:rsid w:val="002A22B1"/>
    <w:rsid w:val="002A2509"/>
    <w:rsid w:val="002A2D62"/>
    <w:rsid w:val="002A3AA2"/>
    <w:rsid w:val="002A3B04"/>
    <w:rsid w:val="002A4AF5"/>
    <w:rsid w:val="002A57AB"/>
    <w:rsid w:val="002A58D6"/>
    <w:rsid w:val="002A5EF9"/>
    <w:rsid w:val="002A64E9"/>
    <w:rsid w:val="002A6563"/>
    <w:rsid w:val="002A668F"/>
    <w:rsid w:val="002A6F9F"/>
    <w:rsid w:val="002A7699"/>
    <w:rsid w:val="002A795B"/>
    <w:rsid w:val="002A7C84"/>
    <w:rsid w:val="002A7FA5"/>
    <w:rsid w:val="002B0810"/>
    <w:rsid w:val="002B1708"/>
    <w:rsid w:val="002B28DF"/>
    <w:rsid w:val="002B3245"/>
    <w:rsid w:val="002B35C9"/>
    <w:rsid w:val="002B374B"/>
    <w:rsid w:val="002B3D3B"/>
    <w:rsid w:val="002B4167"/>
    <w:rsid w:val="002B42F3"/>
    <w:rsid w:val="002B43B9"/>
    <w:rsid w:val="002B4F7B"/>
    <w:rsid w:val="002B537F"/>
    <w:rsid w:val="002B5505"/>
    <w:rsid w:val="002B617B"/>
    <w:rsid w:val="002B6307"/>
    <w:rsid w:val="002B64DE"/>
    <w:rsid w:val="002B687A"/>
    <w:rsid w:val="002B6D86"/>
    <w:rsid w:val="002B6E2E"/>
    <w:rsid w:val="002B7065"/>
    <w:rsid w:val="002B7154"/>
    <w:rsid w:val="002B7510"/>
    <w:rsid w:val="002B75FF"/>
    <w:rsid w:val="002B7A67"/>
    <w:rsid w:val="002B7DDF"/>
    <w:rsid w:val="002B7E0E"/>
    <w:rsid w:val="002C00C9"/>
    <w:rsid w:val="002C07C6"/>
    <w:rsid w:val="002C0F7B"/>
    <w:rsid w:val="002C1076"/>
    <w:rsid w:val="002C10FA"/>
    <w:rsid w:val="002C280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305"/>
    <w:rsid w:val="002D17E5"/>
    <w:rsid w:val="002D186E"/>
    <w:rsid w:val="002D19E8"/>
    <w:rsid w:val="002D1B05"/>
    <w:rsid w:val="002D44E2"/>
    <w:rsid w:val="002D46A4"/>
    <w:rsid w:val="002D4CB0"/>
    <w:rsid w:val="002D4DD9"/>
    <w:rsid w:val="002D5972"/>
    <w:rsid w:val="002D5FCD"/>
    <w:rsid w:val="002D6509"/>
    <w:rsid w:val="002D6559"/>
    <w:rsid w:val="002D6FF0"/>
    <w:rsid w:val="002D7107"/>
    <w:rsid w:val="002D754D"/>
    <w:rsid w:val="002D7602"/>
    <w:rsid w:val="002D7680"/>
    <w:rsid w:val="002D76F3"/>
    <w:rsid w:val="002D7801"/>
    <w:rsid w:val="002E06B3"/>
    <w:rsid w:val="002E082D"/>
    <w:rsid w:val="002E0980"/>
    <w:rsid w:val="002E0A41"/>
    <w:rsid w:val="002E10B1"/>
    <w:rsid w:val="002E17A0"/>
    <w:rsid w:val="002E1D0D"/>
    <w:rsid w:val="002E1D57"/>
    <w:rsid w:val="002E20FE"/>
    <w:rsid w:val="002E2446"/>
    <w:rsid w:val="002E2481"/>
    <w:rsid w:val="002E278D"/>
    <w:rsid w:val="002E2814"/>
    <w:rsid w:val="002E28CE"/>
    <w:rsid w:val="002E32BC"/>
    <w:rsid w:val="002E351D"/>
    <w:rsid w:val="002E3CCD"/>
    <w:rsid w:val="002E3F7C"/>
    <w:rsid w:val="002E410E"/>
    <w:rsid w:val="002E4316"/>
    <w:rsid w:val="002E49D4"/>
    <w:rsid w:val="002E4B5C"/>
    <w:rsid w:val="002E4C40"/>
    <w:rsid w:val="002E4E50"/>
    <w:rsid w:val="002E4E93"/>
    <w:rsid w:val="002E4FDE"/>
    <w:rsid w:val="002E54DD"/>
    <w:rsid w:val="002E56C8"/>
    <w:rsid w:val="002E5882"/>
    <w:rsid w:val="002E5BAC"/>
    <w:rsid w:val="002E6B80"/>
    <w:rsid w:val="002E7084"/>
    <w:rsid w:val="002E7650"/>
    <w:rsid w:val="002E7EC9"/>
    <w:rsid w:val="002F0121"/>
    <w:rsid w:val="002F0342"/>
    <w:rsid w:val="002F0881"/>
    <w:rsid w:val="002F0C44"/>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6EF7"/>
    <w:rsid w:val="002F709C"/>
    <w:rsid w:val="002F7372"/>
    <w:rsid w:val="002F7DED"/>
    <w:rsid w:val="002F7F31"/>
    <w:rsid w:val="00301A14"/>
    <w:rsid w:val="00301D4D"/>
    <w:rsid w:val="00302881"/>
    <w:rsid w:val="00302991"/>
    <w:rsid w:val="003029B2"/>
    <w:rsid w:val="00302A5F"/>
    <w:rsid w:val="00302BC5"/>
    <w:rsid w:val="00302F97"/>
    <w:rsid w:val="003033D8"/>
    <w:rsid w:val="003038D5"/>
    <w:rsid w:val="00303CC8"/>
    <w:rsid w:val="00303DE5"/>
    <w:rsid w:val="00303F2B"/>
    <w:rsid w:val="0030423E"/>
    <w:rsid w:val="003048C9"/>
    <w:rsid w:val="0030581F"/>
    <w:rsid w:val="00305BFA"/>
    <w:rsid w:val="003063CA"/>
    <w:rsid w:val="003067EB"/>
    <w:rsid w:val="0030790D"/>
    <w:rsid w:val="00307D8F"/>
    <w:rsid w:val="00307DD9"/>
    <w:rsid w:val="00310173"/>
    <w:rsid w:val="00310A76"/>
    <w:rsid w:val="0031134D"/>
    <w:rsid w:val="00311D40"/>
    <w:rsid w:val="00312317"/>
    <w:rsid w:val="00312331"/>
    <w:rsid w:val="00313667"/>
    <w:rsid w:val="0031390F"/>
    <w:rsid w:val="0031415F"/>
    <w:rsid w:val="00314BAF"/>
    <w:rsid w:val="003154B1"/>
    <w:rsid w:val="00315559"/>
    <w:rsid w:val="00315570"/>
    <w:rsid w:val="0031599A"/>
    <w:rsid w:val="00315B7A"/>
    <w:rsid w:val="003179F4"/>
    <w:rsid w:val="00317A6B"/>
    <w:rsid w:val="00317C99"/>
    <w:rsid w:val="00320085"/>
    <w:rsid w:val="003202A9"/>
    <w:rsid w:val="00320FAE"/>
    <w:rsid w:val="00321074"/>
    <w:rsid w:val="003212C6"/>
    <w:rsid w:val="00321A41"/>
    <w:rsid w:val="00321C03"/>
    <w:rsid w:val="00321FF8"/>
    <w:rsid w:val="00322106"/>
    <w:rsid w:val="00322BF3"/>
    <w:rsid w:val="00323228"/>
    <w:rsid w:val="003238F9"/>
    <w:rsid w:val="00324999"/>
    <w:rsid w:val="003249AF"/>
    <w:rsid w:val="00324F88"/>
    <w:rsid w:val="00325568"/>
    <w:rsid w:val="00325AB9"/>
    <w:rsid w:val="00325B26"/>
    <w:rsid w:val="00325F6E"/>
    <w:rsid w:val="0032670F"/>
    <w:rsid w:val="00326847"/>
    <w:rsid w:val="003268FA"/>
    <w:rsid w:val="00327003"/>
    <w:rsid w:val="00330366"/>
    <w:rsid w:val="0033144E"/>
    <w:rsid w:val="003314F6"/>
    <w:rsid w:val="00331AA2"/>
    <w:rsid w:val="00331B5B"/>
    <w:rsid w:val="003324C5"/>
    <w:rsid w:val="00332A61"/>
    <w:rsid w:val="00332C62"/>
    <w:rsid w:val="003332EF"/>
    <w:rsid w:val="003342EC"/>
    <w:rsid w:val="00334CCD"/>
    <w:rsid w:val="0033513C"/>
    <w:rsid w:val="00335685"/>
    <w:rsid w:val="00335736"/>
    <w:rsid w:val="00335968"/>
    <w:rsid w:val="00335D1C"/>
    <w:rsid w:val="0033601B"/>
    <w:rsid w:val="0033642D"/>
    <w:rsid w:val="00336A1C"/>
    <w:rsid w:val="003371D6"/>
    <w:rsid w:val="003375AB"/>
    <w:rsid w:val="00337EBD"/>
    <w:rsid w:val="00337F5D"/>
    <w:rsid w:val="00337F7D"/>
    <w:rsid w:val="00340D5E"/>
    <w:rsid w:val="003415A5"/>
    <w:rsid w:val="00341C78"/>
    <w:rsid w:val="00341E79"/>
    <w:rsid w:val="003424EA"/>
    <w:rsid w:val="00342A84"/>
    <w:rsid w:val="00342CDE"/>
    <w:rsid w:val="00342D37"/>
    <w:rsid w:val="00344FB3"/>
    <w:rsid w:val="00344FDD"/>
    <w:rsid w:val="0034546E"/>
    <w:rsid w:val="003457B8"/>
    <w:rsid w:val="003458F7"/>
    <w:rsid w:val="00345EA5"/>
    <w:rsid w:val="00345EF7"/>
    <w:rsid w:val="0034629E"/>
    <w:rsid w:val="00346752"/>
    <w:rsid w:val="00346985"/>
    <w:rsid w:val="00346AE5"/>
    <w:rsid w:val="00346DA0"/>
    <w:rsid w:val="0034702F"/>
    <w:rsid w:val="00347136"/>
    <w:rsid w:val="00347194"/>
    <w:rsid w:val="00347239"/>
    <w:rsid w:val="003472BD"/>
    <w:rsid w:val="00347388"/>
    <w:rsid w:val="00347407"/>
    <w:rsid w:val="00347C45"/>
    <w:rsid w:val="00350973"/>
    <w:rsid w:val="00350A79"/>
    <w:rsid w:val="00350D93"/>
    <w:rsid w:val="00350DAC"/>
    <w:rsid w:val="003512CD"/>
    <w:rsid w:val="0035150F"/>
    <w:rsid w:val="00351D2B"/>
    <w:rsid w:val="00351E13"/>
    <w:rsid w:val="00352C25"/>
    <w:rsid w:val="00352E8D"/>
    <w:rsid w:val="00352EEF"/>
    <w:rsid w:val="003530AF"/>
    <w:rsid w:val="00353929"/>
    <w:rsid w:val="0035422B"/>
    <w:rsid w:val="00354650"/>
    <w:rsid w:val="0035493E"/>
    <w:rsid w:val="00354E64"/>
    <w:rsid w:val="00355C29"/>
    <w:rsid w:val="00355CD9"/>
    <w:rsid w:val="003562A0"/>
    <w:rsid w:val="003566EA"/>
    <w:rsid w:val="00357753"/>
    <w:rsid w:val="003577E0"/>
    <w:rsid w:val="00357851"/>
    <w:rsid w:val="0035794D"/>
    <w:rsid w:val="0036009D"/>
    <w:rsid w:val="003601E6"/>
    <w:rsid w:val="00360204"/>
    <w:rsid w:val="00360EB6"/>
    <w:rsid w:val="0036236B"/>
    <w:rsid w:val="00362839"/>
    <w:rsid w:val="00362BC5"/>
    <w:rsid w:val="00362F83"/>
    <w:rsid w:val="003631CC"/>
    <w:rsid w:val="00363781"/>
    <w:rsid w:val="003639C7"/>
    <w:rsid w:val="00363B7E"/>
    <w:rsid w:val="00363FEA"/>
    <w:rsid w:val="003649F8"/>
    <w:rsid w:val="0036563C"/>
    <w:rsid w:val="00365850"/>
    <w:rsid w:val="00365975"/>
    <w:rsid w:val="00365F6D"/>
    <w:rsid w:val="003669AF"/>
    <w:rsid w:val="00366D80"/>
    <w:rsid w:val="003671F0"/>
    <w:rsid w:val="003672C3"/>
    <w:rsid w:val="00367544"/>
    <w:rsid w:val="00367928"/>
    <w:rsid w:val="00367E6F"/>
    <w:rsid w:val="00367EF8"/>
    <w:rsid w:val="00367F27"/>
    <w:rsid w:val="00370739"/>
    <w:rsid w:val="003716E4"/>
    <w:rsid w:val="00371A51"/>
    <w:rsid w:val="003724F2"/>
    <w:rsid w:val="0037267D"/>
    <w:rsid w:val="00372AD7"/>
    <w:rsid w:val="00372DDC"/>
    <w:rsid w:val="00372E28"/>
    <w:rsid w:val="00373163"/>
    <w:rsid w:val="003734BD"/>
    <w:rsid w:val="003735F0"/>
    <w:rsid w:val="00373D00"/>
    <w:rsid w:val="00373E26"/>
    <w:rsid w:val="00374171"/>
    <w:rsid w:val="00374214"/>
    <w:rsid w:val="00374347"/>
    <w:rsid w:val="003743A7"/>
    <w:rsid w:val="00374862"/>
    <w:rsid w:val="00374D29"/>
    <w:rsid w:val="00375271"/>
    <w:rsid w:val="003754B1"/>
    <w:rsid w:val="00375C69"/>
    <w:rsid w:val="00376C28"/>
    <w:rsid w:val="003777E5"/>
    <w:rsid w:val="00377836"/>
    <w:rsid w:val="003778ED"/>
    <w:rsid w:val="0037794F"/>
    <w:rsid w:val="00377C90"/>
    <w:rsid w:val="00377D3B"/>
    <w:rsid w:val="00377DA2"/>
    <w:rsid w:val="00380CB2"/>
    <w:rsid w:val="00380E73"/>
    <w:rsid w:val="00380F77"/>
    <w:rsid w:val="00381206"/>
    <w:rsid w:val="00381D2F"/>
    <w:rsid w:val="0038216F"/>
    <w:rsid w:val="003825A5"/>
    <w:rsid w:val="0038263D"/>
    <w:rsid w:val="00382936"/>
    <w:rsid w:val="00383C79"/>
    <w:rsid w:val="0038462D"/>
    <w:rsid w:val="00384FFC"/>
    <w:rsid w:val="00385275"/>
    <w:rsid w:val="003857C2"/>
    <w:rsid w:val="003859BF"/>
    <w:rsid w:val="00386E21"/>
    <w:rsid w:val="00387590"/>
    <w:rsid w:val="00387966"/>
    <w:rsid w:val="00387C2C"/>
    <w:rsid w:val="003900AB"/>
    <w:rsid w:val="003902B5"/>
    <w:rsid w:val="00390509"/>
    <w:rsid w:val="003911A6"/>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FD"/>
    <w:rsid w:val="00395F43"/>
    <w:rsid w:val="003960F5"/>
    <w:rsid w:val="003966DC"/>
    <w:rsid w:val="0039678C"/>
    <w:rsid w:val="00396871"/>
    <w:rsid w:val="0039694B"/>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2BB"/>
    <w:rsid w:val="003A5868"/>
    <w:rsid w:val="003A5A8F"/>
    <w:rsid w:val="003A5FDB"/>
    <w:rsid w:val="003A6390"/>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55C6"/>
    <w:rsid w:val="003B564C"/>
    <w:rsid w:val="003B5B43"/>
    <w:rsid w:val="003B61E9"/>
    <w:rsid w:val="003B6F5E"/>
    <w:rsid w:val="003B71D1"/>
    <w:rsid w:val="003B791E"/>
    <w:rsid w:val="003B7AD8"/>
    <w:rsid w:val="003B7CBB"/>
    <w:rsid w:val="003B7EE7"/>
    <w:rsid w:val="003C0922"/>
    <w:rsid w:val="003C0A8F"/>
    <w:rsid w:val="003C0B55"/>
    <w:rsid w:val="003C0EFA"/>
    <w:rsid w:val="003C16A5"/>
    <w:rsid w:val="003C1900"/>
    <w:rsid w:val="003C1B4F"/>
    <w:rsid w:val="003C1CB1"/>
    <w:rsid w:val="003C1D0B"/>
    <w:rsid w:val="003C286B"/>
    <w:rsid w:val="003C2E2F"/>
    <w:rsid w:val="003C328F"/>
    <w:rsid w:val="003C3480"/>
    <w:rsid w:val="003C372A"/>
    <w:rsid w:val="003C3869"/>
    <w:rsid w:val="003C38A4"/>
    <w:rsid w:val="003C3AAC"/>
    <w:rsid w:val="003C5086"/>
    <w:rsid w:val="003C5746"/>
    <w:rsid w:val="003C5FDB"/>
    <w:rsid w:val="003C6377"/>
    <w:rsid w:val="003C688A"/>
    <w:rsid w:val="003C6AFC"/>
    <w:rsid w:val="003C6E8B"/>
    <w:rsid w:val="003C7C88"/>
    <w:rsid w:val="003C7F68"/>
    <w:rsid w:val="003D04C8"/>
    <w:rsid w:val="003D0A0B"/>
    <w:rsid w:val="003D0A59"/>
    <w:rsid w:val="003D0ECB"/>
    <w:rsid w:val="003D1052"/>
    <w:rsid w:val="003D1376"/>
    <w:rsid w:val="003D140B"/>
    <w:rsid w:val="003D1609"/>
    <w:rsid w:val="003D162B"/>
    <w:rsid w:val="003D19D7"/>
    <w:rsid w:val="003D1C71"/>
    <w:rsid w:val="003D1C82"/>
    <w:rsid w:val="003D1EA3"/>
    <w:rsid w:val="003D1FE8"/>
    <w:rsid w:val="003D2459"/>
    <w:rsid w:val="003D2976"/>
    <w:rsid w:val="003D2B51"/>
    <w:rsid w:val="003D2CE8"/>
    <w:rsid w:val="003D2CF8"/>
    <w:rsid w:val="003D2D61"/>
    <w:rsid w:val="003D40DF"/>
    <w:rsid w:val="003D424B"/>
    <w:rsid w:val="003D436C"/>
    <w:rsid w:val="003D4B0D"/>
    <w:rsid w:val="003D4BC3"/>
    <w:rsid w:val="003D4F93"/>
    <w:rsid w:val="003D50B6"/>
    <w:rsid w:val="003D5302"/>
    <w:rsid w:val="003D53DD"/>
    <w:rsid w:val="003D5844"/>
    <w:rsid w:val="003D5A0D"/>
    <w:rsid w:val="003D6254"/>
    <w:rsid w:val="003D6630"/>
    <w:rsid w:val="003D67D9"/>
    <w:rsid w:val="003D6AF4"/>
    <w:rsid w:val="003D6D42"/>
    <w:rsid w:val="003D7597"/>
    <w:rsid w:val="003E050D"/>
    <w:rsid w:val="003E06ED"/>
    <w:rsid w:val="003E07AA"/>
    <w:rsid w:val="003E0ABD"/>
    <w:rsid w:val="003E1348"/>
    <w:rsid w:val="003E154B"/>
    <w:rsid w:val="003E1FFC"/>
    <w:rsid w:val="003E245B"/>
    <w:rsid w:val="003E2E6B"/>
    <w:rsid w:val="003E2F47"/>
    <w:rsid w:val="003E33A9"/>
    <w:rsid w:val="003E37B5"/>
    <w:rsid w:val="003E39CA"/>
    <w:rsid w:val="003E4866"/>
    <w:rsid w:val="003E4BC1"/>
    <w:rsid w:val="003E4CCB"/>
    <w:rsid w:val="003E554F"/>
    <w:rsid w:val="003E6203"/>
    <w:rsid w:val="003E6CC2"/>
    <w:rsid w:val="003E74DE"/>
    <w:rsid w:val="003E74FA"/>
    <w:rsid w:val="003E75C2"/>
    <w:rsid w:val="003E775E"/>
    <w:rsid w:val="003E7C84"/>
    <w:rsid w:val="003F036D"/>
    <w:rsid w:val="003F0555"/>
    <w:rsid w:val="003F06E8"/>
    <w:rsid w:val="003F0A8F"/>
    <w:rsid w:val="003F0B10"/>
    <w:rsid w:val="003F13B2"/>
    <w:rsid w:val="003F18CD"/>
    <w:rsid w:val="003F1ECA"/>
    <w:rsid w:val="003F22DC"/>
    <w:rsid w:val="003F30FC"/>
    <w:rsid w:val="003F3124"/>
    <w:rsid w:val="003F318B"/>
    <w:rsid w:val="003F321D"/>
    <w:rsid w:val="003F3BF9"/>
    <w:rsid w:val="003F3CEE"/>
    <w:rsid w:val="003F40DA"/>
    <w:rsid w:val="003F4522"/>
    <w:rsid w:val="003F4693"/>
    <w:rsid w:val="003F46FE"/>
    <w:rsid w:val="003F490B"/>
    <w:rsid w:val="003F548D"/>
    <w:rsid w:val="003F54AC"/>
    <w:rsid w:val="003F5736"/>
    <w:rsid w:val="003F601C"/>
    <w:rsid w:val="003F626E"/>
    <w:rsid w:val="003F672D"/>
    <w:rsid w:val="003F6A6C"/>
    <w:rsid w:val="003F76F4"/>
    <w:rsid w:val="003F77E4"/>
    <w:rsid w:val="004016F0"/>
    <w:rsid w:val="00401899"/>
    <w:rsid w:val="00402129"/>
    <w:rsid w:val="0040246A"/>
    <w:rsid w:val="004025BA"/>
    <w:rsid w:val="00402DEA"/>
    <w:rsid w:val="0040309B"/>
    <w:rsid w:val="004036F6"/>
    <w:rsid w:val="00403E06"/>
    <w:rsid w:val="00403E86"/>
    <w:rsid w:val="00403F3B"/>
    <w:rsid w:val="004040B0"/>
    <w:rsid w:val="004044A4"/>
    <w:rsid w:val="00404A2A"/>
    <w:rsid w:val="00404BD0"/>
    <w:rsid w:val="004056A2"/>
    <w:rsid w:val="00405978"/>
    <w:rsid w:val="00405A32"/>
    <w:rsid w:val="00405EED"/>
    <w:rsid w:val="004063F2"/>
    <w:rsid w:val="0040641A"/>
    <w:rsid w:val="00406757"/>
    <w:rsid w:val="004068CA"/>
    <w:rsid w:val="00406FD8"/>
    <w:rsid w:val="00407291"/>
    <w:rsid w:val="00407296"/>
    <w:rsid w:val="004077C4"/>
    <w:rsid w:val="00407A10"/>
    <w:rsid w:val="00407B17"/>
    <w:rsid w:val="00407CF7"/>
    <w:rsid w:val="00407DCB"/>
    <w:rsid w:val="00410160"/>
    <w:rsid w:val="00410C6B"/>
    <w:rsid w:val="00410D56"/>
    <w:rsid w:val="00411D74"/>
    <w:rsid w:val="00411D87"/>
    <w:rsid w:val="00412726"/>
    <w:rsid w:val="004127EC"/>
    <w:rsid w:val="00412A84"/>
    <w:rsid w:val="004132E7"/>
    <w:rsid w:val="004138A6"/>
    <w:rsid w:val="00413EB8"/>
    <w:rsid w:val="00414167"/>
    <w:rsid w:val="004145D0"/>
    <w:rsid w:val="00414842"/>
    <w:rsid w:val="00414B07"/>
    <w:rsid w:val="00414B4F"/>
    <w:rsid w:val="00415079"/>
    <w:rsid w:val="00415CF0"/>
    <w:rsid w:val="00415FC3"/>
    <w:rsid w:val="0041610A"/>
    <w:rsid w:val="00416460"/>
    <w:rsid w:val="004164D6"/>
    <w:rsid w:val="004164ED"/>
    <w:rsid w:val="0041655A"/>
    <w:rsid w:val="0041676B"/>
    <w:rsid w:val="004169EC"/>
    <w:rsid w:val="00416D32"/>
    <w:rsid w:val="0041707C"/>
    <w:rsid w:val="004173D0"/>
    <w:rsid w:val="004178CD"/>
    <w:rsid w:val="0041791C"/>
    <w:rsid w:val="00417B5B"/>
    <w:rsid w:val="00417B99"/>
    <w:rsid w:val="0042029B"/>
    <w:rsid w:val="004206D2"/>
    <w:rsid w:val="00420F96"/>
    <w:rsid w:val="0042148A"/>
    <w:rsid w:val="00421D77"/>
    <w:rsid w:val="00421DB4"/>
    <w:rsid w:val="004221C7"/>
    <w:rsid w:val="004228E6"/>
    <w:rsid w:val="004229DA"/>
    <w:rsid w:val="00422ECD"/>
    <w:rsid w:val="00422F8C"/>
    <w:rsid w:val="004235B0"/>
    <w:rsid w:val="0042368D"/>
    <w:rsid w:val="0042370B"/>
    <w:rsid w:val="00424082"/>
    <w:rsid w:val="0042442A"/>
    <w:rsid w:val="00424EF7"/>
    <w:rsid w:val="004257D7"/>
    <w:rsid w:val="00425CD2"/>
    <w:rsid w:val="0042644A"/>
    <w:rsid w:val="004267D9"/>
    <w:rsid w:val="00426AC3"/>
    <w:rsid w:val="0042793D"/>
    <w:rsid w:val="00427FEF"/>
    <w:rsid w:val="004306B9"/>
    <w:rsid w:val="004306BE"/>
    <w:rsid w:val="00430AE4"/>
    <w:rsid w:val="00430F03"/>
    <w:rsid w:val="00431254"/>
    <w:rsid w:val="0043146E"/>
    <w:rsid w:val="0043198F"/>
    <w:rsid w:val="00432304"/>
    <w:rsid w:val="004327C6"/>
    <w:rsid w:val="004328C2"/>
    <w:rsid w:val="004328E4"/>
    <w:rsid w:val="00433EE7"/>
    <w:rsid w:val="00434257"/>
    <w:rsid w:val="00434B5D"/>
    <w:rsid w:val="00434F2E"/>
    <w:rsid w:val="0043548F"/>
    <w:rsid w:val="00435D45"/>
    <w:rsid w:val="00436121"/>
    <w:rsid w:val="00436526"/>
    <w:rsid w:val="004365EB"/>
    <w:rsid w:val="00436CEA"/>
    <w:rsid w:val="00436D66"/>
    <w:rsid w:val="0043783A"/>
    <w:rsid w:val="0044060D"/>
    <w:rsid w:val="00440F9B"/>
    <w:rsid w:val="0044155C"/>
    <w:rsid w:val="00441561"/>
    <w:rsid w:val="00441746"/>
    <w:rsid w:val="004418D0"/>
    <w:rsid w:val="00442073"/>
    <w:rsid w:val="00442403"/>
    <w:rsid w:val="00442478"/>
    <w:rsid w:val="00442ED1"/>
    <w:rsid w:val="00442FDB"/>
    <w:rsid w:val="00443644"/>
    <w:rsid w:val="0044377D"/>
    <w:rsid w:val="00444424"/>
    <w:rsid w:val="004445E7"/>
    <w:rsid w:val="00445661"/>
    <w:rsid w:val="004456DC"/>
    <w:rsid w:val="00445B9F"/>
    <w:rsid w:val="00445CC0"/>
    <w:rsid w:val="004473BF"/>
    <w:rsid w:val="0044761F"/>
    <w:rsid w:val="00450344"/>
    <w:rsid w:val="004503DA"/>
    <w:rsid w:val="00450647"/>
    <w:rsid w:val="004506D5"/>
    <w:rsid w:val="004508B6"/>
    <w:rsid w:val="00450CAD"/>
    <w:rsid w:val="00450EC1"/>
    <w:rsid w:val="00453006"/>
    <w:rsid w:val="004539AA"/>
    <w:rsid w:val="00453E4C"/>
    <w:rsid w:val="0045429D"/>
    <w:rsid w:val="00454946"/>
    <w:rsid w:val="0045514B"/>
    <w:rsid w:val="00455529"/>
    <w:rsid w:val="00455C50"/>
    <w:rsid w:val="00455D65"/>
    <w:rsid w:val="004562EE"/>
    <w:rsid w:val="00456D94"/>
    <w:rsid w:val="00457A73"/>
    <w:rsid w:val="0046005C"/>
    <w:rsid w:val="004602D7"/>
    <w:rsid w:val="00460337"/>
    <w:rsid w:val="00460378"/>
    <w:rsid w:val="00460483"/>
    <w:rsid w:val="00460926"/>
    <w:rsid w:val="00460E83"/>
    <w:rsid w:val="0046138F"/>
    <w:rsid w:val="00462023"/>
    <w:rsid w:val="00462B66"/>
    <w:rsid w:val="00462D28"/>
    <w:rsid w:val="00463344"/>
    <w:rsid w:val="00463533"/>
    <w:rsid w:val="0046377D"/>
    <w:rsid w:val="00463D71"/>
    <w:rsid w:val="00464551"/>
    <w:rsid w:val="00464629"/>
    <w:rsid w:val="004653A4"/>
    <w:rsid w:val="00465766"/>
    <w:rsid w:val="00465EE5"/>
    <w:rsid w:val="00466405"/>
    <w:rsid w:val="00466A54"/>
    <w:rsid w:val="0046711B"/>
    <w:rsid w:val="0046756F"/>
    <w:rsid w:val="00467728"/>
    <w:rsid w:val="004678A9"/>
    <w:rsid w:val="0046791B"/>
    <w:rsid w:val="00467D01"/>
    <w:rsid w:val="00471968"/>
    <w:rsid w:val="00471C24"/>
    <w:rsid w:val="00471EA7"/>
    <w:rsid w:val="00472AF4"/>
    <w:rsid w:val="00472BC4"/>
    <w:rsid w:val="00472C88"/>
    <w:rsid w:val="00472F18"/>
    <w:rsid w:val="004739EF"/>
    <w:rsid w:val="00473C8F"/>
    <w:rsid w:val="0047419E"/>
    <w:rsid w:val="00474527"/>
    <w:rsid w:val="004745AF"/>
    <w:rsid w:val="004747D4"/>
    <w:rsid w:val="00474893"/>
    <w:rsid w:val="00474A8C"/>
    <w:rsid w:val="004751E9"/>
    <w:rsid w:val="00475892"/>
    <w:rsid w:val="00475E48"/>
    <w:rsid w:val="00475F3C"/>
    <w:rsid w:val="0047601B"/>
    <w:rsid w:val="0047616A"/>
    <w:rsid w:val="00476AA0"/>
    <w:rsid w:val="00477641"/>
    <w:rsid w:val="004779C2"/>
    <w:rsid w:val="00477CCC"/>
    <w:rsid w:val="00480327"/>
    <w:rsid w:val="00480471"/>
    <w:rsid w:val="00480ACD"/>
    <w:rsid w:val="00480D9E"/>
    <w:rsid w:val="00481880"/>
    <w:rsid w:val="00481C12"/>
    <w:rsid w:val="00481EA2"/>
    <w:rsid w:val="0048247A"/>
    <w:rsid w:val="004824EA"/>
    <w:rsid w:val="004847D0"/>
    <w:rsid w:val="004850EE"/>
    <w:rsid w:val="00485137"/>
    <w:rsid w:val="00485275"/>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2025"/>
    <w:rsid w:val="00492D41"/>
    <w:rsid w:val="00492E5D"/>
    <w:rsid w:val="004937D2"/>
    <w:rsid w:val="00494389"/>
    <w:rsid w:val="00494640"/>
    <w:rsid w:val="00495033"/>
    <w:rsid w:val="00495213"/>
    <w:rsid w:val="004952A7"/>
    <w:rsid w:val="00495A68"/>
    <w:rsid w:val="00495F2B"/>
    <w:rsid w:val="00496010"/>
    <w:rsid w:val="0049605A"/>
    <w:rsid w:val="0049656D"/>
    <w:rsid w:val="00496B11"/>
    <w:rsid w:val="00496CE1"/>
    <w:rsid w:val="00497046"/>
    <w:rsid w:val="004973D7"/>
    <w:rsid w:val="00497425"/>
    <w:rsid w:val="00497CFC"/>
    <w:rsid w:val="00497D19"/>
    <w:rsid w:val="00497EA6"/>
    <w:rsid w:val="004A049A"/>
    <w:rsid w:val="004A1434"/>
    <w:rsid w:val="004A1494"/>
    <w:rsid w:val="004A1D06"/>
    <w:rsid w:val="004A1F79"/>
    <w:rsid w:val="004A2007"/>
    <w:rsid w:val="004A2034"/>
    <w:rsid w:val="004A298B"/>
    <w:rsid w:val="004A3293"/>
    <w:rsid w:val="004A3B24"/>
    <w:rsid w:val="004A3CBA"/>
    <w:rsid w:val="004A4041"/>
    <w:rsid w:val="004A404C"/>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7C03"/>
    <w:rsid w:val="004A7CB6"/>
    <w:rsid w:val="004B110F"/>
    <w:rsid w:val="004B11AB"/>
    <w:rsid w:val="004B12B7"/>
    <w:rsid w:val="004B14A6"/>
    <w:rsid w:val="004B173C"/>
    <w:rsid w:val="004B180C"/>
    <w:rsid w:val="004B1F1F"/>
    <w:rsid w:val="004B2E39"/>
    <w:rsid w:val="004B38EE"/>
    <w:rsid w:val="004B4384"/>
    <w:rsid w:val="004B4FFD"/>
    <w:rsid w:val="004B53E6"/>
    <w:rsid w:val="004B6129"/>
    <w:rsid w:val="004B6310"/>
    <w:rsid w:val="004B64F6"/>
    <w:rsid w:val="004B67CC"/>
    <w:rsid w:val="004B6A26"/>
    <w:rsid w:val="004B6A9B"/>
    <w:rsid w:val="004B6D62"/>
    <w:rsid w:val="004B73FD"/>
    <w:rsid w:val="004B7995"/>
    <w:rsid w:val="004B7AF5"/>
    <w:rsid w:val="004C0023"/>
    <w:rsid w:val="004C06C8"/>
    <w:rsid w:val="004C0726"/>
    <w:rsid w:val="004C08E8"/>
    <w:rsid w:val="004C1000"/>
    <w:rsid w:val="004C1428"/>
    <w:rsid w:val="004C1E53"/>
    <w:rsid w:val="004C2130"/>
    <w:rsid w:val="004C23A3"/>
    <w:rsid w:val="004C2448"/>
    <w:rsid w:val="004C257C"/>
    <w:rsid w:val="004C26FA"/>
    <w:rsid w:val="004C31E4"/>
    <w:rsid w:val="004C3E6E"/>
    <w:rsid w:val="004C43BE"/>
    <w:rsid w:val="004C43DB"/>
    <w:rsid w:val="004C45AE"/>
    <w:rsid w:val="004C46E4"/>
    <w:rsid w:val="004C48BE"/>
    <w:rsid w:val="004C504B"/>
    <w:rsid w:val="004C539A"/>
    <w:rsid w:val="004C549F"/>
    <w:rsid w:val="004C568B"/>
    <w:rsid w:val="004C65E2"/>
    <w:rsid w:val="004C66CE"/>
    <w:rsid w:val="004C6B89"/>
    <w:rsid w:val="004C75BD"/>
    <w:rsid w:val="004C7CA3"/>
    <w:rsid w:val="004D0353"/>
    <w:rsid w:val="004D0994"/>
    <w:rsid w:val="004D0C97"/>
    <w:rsid w:val="004D0E2A"/>
    <w:rsid w:val="004D0F3D"/>
    <w:rsid w:val="004D123B"/>
    <w:rsid w:val="004D1328"/>
    <w:rsid w:val="004D1383"/>
    <w:rsid w:val="004D1E44"/>
    <w:rsid w:val="004D282A"/>
    <w:rsid w:val="004D2DF9"/>
    <w:rsid w:val="004D32BA"/>
    <w:rsid w:val="004D363D"/>
    <w:rsid w:val="004D3866"/>
    <w:rsid w:val="004D412F"/>
    <w:rsid w:val="004D499E"/>
    <w:rsid w:val="004D54C1"/>
    <w:rsid w:val="004D5DEE"/>
    <w:rsid w:val="004D62B7"/>
    <w:rsid w:val="004D6400"/>
    <w:rsid w:val="004D6521"/>
    <w:rsid w:val="004D6553"/>
    <w:rsid w:val="004D6681"/>
    <w:rsid w:val="004D6FDB"/>
    <w:rsid w:val="004D79E2"/>
    <w:rsid w:val="004E001D"/>
    <w:rsid w:val="004E01E7"/>
    <w:rsid w:val="004E0A5E"/>
    <w:rsid w:val="004E0FC1"/>
    <w:rsid w:val="004E10FB"/>
    <w:rsid w:val="004E2ACA"/>
    <w:rsid w:val="004E2E28"/>
    <w:rsid w:val="004E2F98"/>
    <w:rsid w:val="004E30E9"/>
    <w:rsid w:val="004E33E6"/>
    <w:rsid w:val="004E3753"/>
    <w:rsid w:val="004E3FB2"/>
    <w:rsid w:val="004E4504"/>
    <w:rsid w:val="004E457E"/>
    <w:rsid w:val="004E46A2"/>
    <w:rsid w:val="004E48E8"/>
    <w:rsid w:val="004E4BC0"/>
    <w:rsid w:val="004E5184"/>
    <w:rsid w:val="004E5198"/>
    <w:rsid w:val="004E56EC"/>
    <w:rsid w:val="004E646D"/>
    <w:rsid w:val="004E6612"/>
    <w:rsid w:val="004E6B28"/>
    <w:rsid w:val="004E6C80"/>
    <w:rsid w:val="004E73ED"/>
    <w:rsid w:val="004E7690"/>
    <w:rsid w:val="004F0270"/>
    <w:rsid w:val="004F0568"/>
    <w:rsid w:val="004F09D2"/>
    <w:rsid w:val="004F0AD6"/>
    <w:rsid w:val="004F14B2"/>
    <w:rsid w:val="004F18FF"/>
    <w:rsid w:val="004F28ED"/>
    <w:rsid w:val="004F3504"/>
    <w:rsid w:val="004F37D4"/>
    <w:rsid w:val="004F3922"/>
    <w:rsid w:val="004F5296"/>
    <w:rsid w:val="004F6344"/>
    <w:rsid w:val="004F6E61"/>
    <w:rsid w:val="004F71A2"/>
    <w:rsid w:val="004F7641"/>
    <w:rsid w:val="004F7D7A"/>
    <w:rsid w:val="004F7EB5"/>
    <w:rsid w:val="004F7F59"/>
    <w:rsid w:val="004F7F92"/>
    <w:rsid w:val="00501447"/>
    <w:rsid w:val="00502648"/>
    <w:rsid w:val="005028A6"/>
    <w:rsid w:val="00502A77"/>
    <w:rsid w:val="0050343D"/>
    <w:rsid w:val="005035DD"/>
    <w:rsid w:val="0050375E"/>
    <w:rsid w:val="00504718"/>
    <w:rsid w:val="00504A4F"/>
    <w:rsid w:val="00504ECA"/>
    <w:rsid w:val="00505140"/>
    <w:rsid w:val="0050522F"/>
    <w:rsid w:val="00505422"/>
    <w:rsid w:val="005057DE"/>
    <w:rsid w:val="00505FF4"/>
    <w:rsid w:val="005066FB"/>
    <w:rsid w:val="00506C97"/>
    <w:rsid w:val="00507711"/>
    <w:rsid w:val="00507DEF"/>
    <w:rsid w:val="00507FC9"/>
    <w:rsid w:val="0051012E"/>
    <w:rsid w:val="005106EC"/>
    <w:rsid w:val="0051084F"/>
    <w:rsid w:val="00510A70"/>
    <w:rsid w:val="00510EBA"/>
    <w:rsid w:val="0051119D"/>
    <w:rsid w:val="00511B48"/>
    <w:rsid w:val="005122B5"/>
    <w:rsid w:val="00512FE0"/>
    <w:rsid w:val="00513960"/>
    <w:rsid w:val="00513A1A"/>
    <w:rsid w:val="00513A25"/>
    <w:rsid w:val="005140D9"/>
    <w:rsid w:val="00514221"/>
    <w:rsid w:val="005153BC"/>
    <w:rsid w:val="00515B75"/>
    <w:rsid w:val="00515E23"/>
    <w:rsid w:val="0051642E"/>
    <w:rsid w:val="0051655E"/>
    <w:rsid w:val="00516943"/>
    <w:rsid w:val="00517E0F"/>
    <w:rsid w:val="00520A16"/>
    <w:rsid w:val="00521222"/>
    <w:rsid w:val="00521CFB"/>
    <w:rsid w:val="0052260B"/>
    <w:rsid w:val="005229BB"/>
    <w:rsid w:val="00522BEC"/>
    <w:rsid w:val="00523433"/>
    <w:rsid w:val="005234CC"/>
    <w:rsid w:val="00523595"/>
    <w:rsid w:val="005238C1"/>
    <w:rsid w:val="005238D3"/>
    <w:rsid w:val="005241CB"/>
    <w:rsid w:val="005244A0"/>
    <w:rsid w:val="0052450D"/>
    <w:rsid w:val="00524982"/>
    <w:rsid w:val="00525644"/>
    <w:rsid w:val="00525654"/>
    <w:rsid w:val="00525A9D"/>
    <w:rsid w:val="00525BD3"/>
    <w:rsid w:val="00525D08"/>
    <w:rsid w:val="005260D8"/>
    <w:rsid w:val="005263F5"/>
    <w:rsid w:val="00526ADB"/>
    <w:rsid w:val="00526B00"/>
    <w:rsid w:val="00526C31"/>
    <w:rsid w:val="00526EBE"/>
    <w:rsid w:val="0052720E"/>
    <w:rsid w:val="0052795D"/>
    <w:rsid w:val="00527CD4"/>
    <w:rsid w:val="00530526"/>
    <w:rsid w:val="005309BA"/>
    <w:rsid w:val="00530F71"/>
    <w:rsid w:val="0053139E"/>
    <w:rsid w:val="0053177B"/>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8C4"/>
    <w:rsid w:val="00540D68"/>
    <w:rsid w:val="00541144"/>
    <w:rsid w:val="005414F9"/>
    <w:rsid w:val="00541821"/>
    <w:rsid w:val="00541C65"/>
    <w:rsid w:val="00541EA6"/>
    <w:rsid w:val="0054244F"/>
    <w:rsid w:val="00542AC3"/>
    <w:rsid w:val="005431F4"/>
    <w:rsid w:val="005431FA"/>
    <w:rsid w:val="005437A9"/>
    <w:rsid w:val="005439A0"/>
    <w:rsid w:val="00543EF9"/>
    <w:rsid w:val="00544DA0"/>
    <w:rsid w:val="0054520F"/>
    <w:rsid w:val="00545FA8"/>
    <w:rsid w:val="00546218"/>
    <w:rsid w:val="0054641F"/>
    <w:rsid w:val="00546843"/>
    <w:rsid w:val="00546E11"/>
    <w:rsid w:val="005502D1"/>
    <w:rsid w:val="005507D4"/>
    <w:rsid w:val="00550803"/>
    <w:rsid w:val="005508C0"/>
    <w:rsid w:val="00550E13"/>
    <w:rsid w:val="00550EF1"/>
    <w:rsid w:val="0055101C"/>
    <w:rsid w:val="0055114F"/>
    <w:rsid w:val="00551917"/>
    <w:rsid w:val="00552D97"/>
    <w:rsid w:val="00552EAD"/>
    <w:rsid w:val="00552FC4"/>
    <w:rsid w:val="005534C7"/>
    <w:rsid w:val="005539ED"/>
    <w:rsid w:val="00553B96"/>
    <w:rsid w:val="0055404E"/>
    <w:rsid w:val="005544A4"/>
    <w:rsid w:val="005548CA"/>
    <w:rsid w:val="00554970"/>
    <w:rsid w:val="005557D5"/>
    <w:rsid w:val="005557FA"/>
    <w:rsid w:val="00555E6F"/>
    <w:rsid w:val="00556189"/>
    <w:rsid w:val="0055628F"/>
    <w:rsid w:val="005563BC"/>
    <w:rsid w:val="00556C5C"/>
    <w:rsid w:val="00556DB3"/>
    <w:rsid w:val="00556EB0"/>
    <w:rsid w:val="00556EBF"/>
    <w:rsid w:val="00557D2C"/>
    <w:rsid w:val="00557F72"/>
    <w:rsid w:val="00560229"/>
    <w:rsid w:val="005602D1"/>
    <w:rsid w:val="00560345"/>
    <w:rsid w:val="005609A6"/>
    <w:rsid w:val="00560AB1"/>
    <w:rsid w:val="00560FD0"/>
    <w:rsid w:val="0056123B"/>
    <w:rsid w:val="00561314"/>
    <w:rsid w:val="00562B26"/>
    <w:rsid w:val="00562E90"/>
    <w:rsid w:val="005631BB"/>
    <w:rsid w:val="00563241"/>
    <w:rsid w:val="00563905"/>
    <w:rsid w:val="00564152"/>
    <w:rsid w:val="005641FB"/>
    <w:rsid w:val="005645BA"/>
    <w:rsid w:val="00564C0A"/>
    <w:rsid w:val="0056520A"/>
    <w:rsid w:val="005652B0"/>
    <w:rsid w:val="005655F8"/>
    <w:rsid w:val="00565CAE"/>
    <w:rsid w:val="005668B8"/>
    <w:rsid w:val="00566C38"/>
    <w:rsid w:val="00567ACF"/>
    <w:rsid w:val="00567B0A"/>
    <w:rsid w:val="00567BFD"/>
    <w:rsid w:val="00567E07"/>
    <w:rsid w:val="00570775"/>
    <w:rsid w:val="00570A3C"/>
    <w:rsid w:val="00570AE1"/>
    <w:rsid w:val="00570C84"/>
    <w:rsid w:val="00570FA4"/>
    <w:rsid w:val="005710B4"/>
    <w:rsid w:val="00571126"/>
    <w:rsid w:val="00571C9A"/>
    <w:rsid w:val="005722A1"/>
    <w:rsid w:val="005722E2"/>
    <w:rsid w:val="0057239C"/>
    <w:rsid w:val="005724A6"/>
    <w:rsid w:val="0057284A"/>
    <w:rsid w:val="00572B5D"/>
    <w:rsid w:val="00573D9A"/>
    <w:rsid w:val="00573EA6"/>
    <w:rsid w:val="005743DA"/>
    <w:rsid w:val="00574752"/>
    <w:rsid w:val="00574AC5"/>
    <w:rsid w:val="00574D00"/>
    <w:rsid w:val="005752B8"/>
    <w:rsid w:val="005752E0"/>
    <w:rsid w:val="00575791"/>
    <w:rsid w:val="005757A2"/>
    <w:rsid w:val="005760AB"/>
    <w:rsid w:val="00576253"/>
    <w:rsid w:val="005764B4"/>
    <w:rsid w:val="00576AFA"/>
    <w:rsid w:val="00577329"/>
    <w:rsid w:val="00577450"/>
    <w:rsid w:val="0057766C"/>
    <w:rsid w:val="005776D0"/>
    <w:rsid w:val="0057799B"/>
    <w:rsid w:val="005779A5"/>
    <w:rsid w:val="00577A62"/>
    <w:rsid w:val="00577C36"/>
    <w:rsid w:val="00580EE1"/>
    <w:rsid w:val="0058112B"/>
    <w:rsid w:val="00581427"/>
    <w:rsid w:val="0058162C"/>
    <w:rsid w:val="0058168F"/>
    <w:rsid w:val="00581694"/>
    <w:rsid w:val="0058182D"/>
    <w:rsid w:val="00581844"/>
    <w:rsid w:val="00582010"/>
    <w:rsid w:val="0058241D"/>
    <w:rsid w:val="00582696"/>
    <w:rsid w:val="00582B72"/>
    <w:rsid w:val="00582BC4"/>
    <w:rsid w:val="00582BDE"/>
    <w:rsid w:val="0058469A"/>
    <w:rsid w:val="00584EAE"/>
    <w:rsid w:val="005851FA"/>
    <w:rsid w:val="00585552"/>
    <w:rsid w:val="0058614F"/>
    <w:rsid w:val="0058636F"/>
    <w:rsid w:val="005867F1"/>
    <w:rsid w:val="00586BA1"/>
    <w:rsid w:val="00586BEF"/>
    <w:rsid w:val="00586C81"/>
    <w:rsid w:val="00587015"/>
    <w:rsid w:val="005875D9"/>
    <w:rsid w:val="005879C9"/>
    <w:rsid w:val="00587F64"/>
    <w:rsid w:val="00590020"/>
    <w:rsid w:val="00590391"/>
    <w:rsid w:val="005907EF"/>
    <w:rsid w:val="0059089A"/>
    <w:rsid w:val="005908C6"/>
    <w:rsid w:val="00592859"/>
    <w:rsid w:val="00592FE0"/>
    <w:rsid w:val="005935F3"/>
    <w:rsid w:val="005936FF"/>
    <w:rsid w:val="005940A7"/>
    <w:rsid w:val="0059478B"/>
    <w:rsid w:val="00594863"/>
    <w:rsid w:val="005949E2"/>
    <w:rsid w:val="00594C0C"/>
    <w:rsid w:val="005951B6"/>
    <w:rsid w:val="005954CC"/>
    <w:rsid w:val="005964CA"/>
    <w:rsid w:val="00596582"/>
    <w:rsid w:val="00596796"/>
    <w:rsid w:val="00597199"/>
    <w:rsid w:val="00597284"/>
    <w:rsid w:val="00597885"/>
    <w:rsid w:val="005979B7"/>
    <w:rsid w:val="005979E1"/>
    <w:rsid w:val="005A0664"/>
    <w:rsid w:val="005A0CB8"/>
    <w:rsid w:val="005A1152"/>
    <w:rsid w:val="005A1257"/>
    <w:rsid w:val="005A12D1"/>
    <w:rsid w:val="005A1806"/>
    <w:rsid w:val="005A1D2F"/>
    <w:rsid w:val="005A1D95"/>
    <w:rsid w:val="005A236A"/>
    <w:rsid w:val="005A2676"/>
    <w:rsid w:val="005A28B2"/>
    <w:rsid w:val="005A2A18"/>
    <w:rsid w:val="005A39AE"/>
    <w:rsid w:val="005A43F3"/>
    <w:rsid w:val="005A4DDB"/>
    <w:rsid w:val="005A5274"/>
    <w:rsid w:val="005A555C"/>
    <w:rsid w:val="005A601A"/>
    <w:rsid w:val="005A62FE"/>
    <w:rsid w:val="005A6BCC"/>
    <w:rsid w:val="005A6D66"/>
    <w:rsid w:val="005A72AB"/>
    <w:rsid w:val="005A750C"/>
    <w:rsid w:val="005A7D62"/>
    <w:rsid w:val="005A7EC1"/>
    <w:rsid w:val="005B01BB"/>
    <w:rsid w:val="005B08A1"/>
    <w:rsid w:val="005B1215"/>
    <w:rsid w:val="005B13D4"/>
    <w:rsid w:val="005B15B7"/>
    <w:rsid w:val="005B18CF"/>
    <w:rsid w:val="005B19C6"/>
    <w:rsid w:val="005B1A8B"/>
    <w:rsid w:val="005B203E"/>
    <w:rsid w:val="005B2493"/>
    <w:rsid w:val="005B2575"/>
    <w:rsid w:val="005B2DE9"/>
    <w:rsid w:val="005B3164"/>
    <w:rsid w:val="005B3E66"/>
    <w:rsid w:val="005B4CAD"/>
    <w:rsid w:val="005B4CBA"/>
    <w:rsid w:val="005B4E16"/>
    <w:rsid w:val="005B5500"/>
    <w:rsid w:val="005B57ED"/>
    <w:rsid w:val="005B5A86"/>
    <w:rsid w:val="005B5C10"/>
    <w:rsid w:val="005B63EF"/>
    <w:rsid w:val="005B658C"/>
    <w:rsid w:val="005B6EDD"/>
    <w:rsid w:val="005B7173"/>
    <w:rsid w:val="005B7659"/>
    <w:rsid w:val="005B78C9"/>
    <w:rsid w:val="005B7BCB"/>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2C50"/>
    <w:rsid w:val="005C38CB"/>
    <w:rsid w:val="005C3923"/>
    <w:rsid w:val="005C3D6C"/>
    <w:rsid w:val="005C3DC3"/>
    <w:rsid w:val="005C4127"/>
    <w:rsid w:val="005C433D"/>
    <w:rsid w:val="005C47C8"/>
    <w:rsid w:val="005C50A4"/>
    <w:rsid w:val="005C5C0B"/>
    <w:rsid w:val="005C5DDC"/>
    <w:rsid w:val="005C64E2"/>
    <w:rsid w:val="005C67A9"/>
    <w:rsid w:val="005C6D3B"/>
    <w:rsid w:val="005C6EC6"/>
    <w:rsid w:val="005C766A"/>
    <w:rsid w:val="005C7EAB"/>
    <w:rsid w:val="005D0624"/>
    <w:rsid w:val="005D0A4F"/>
    <w:rsid w:val="005D1BFD"/>
    <w:rsid w:val="005D2C35"/>
    <w:rsid w:val="005D314F"/>
    <w:rsid w:val="005D3D44"/>
    <w:rsid w:val="005D4B2D"/>
    <w:rsid w:val="005D4EE3"/>
    <w:rsid w:val="005D51D9"/>
    <w:rsid w:val="005D5451"/>
    <w:rsid w:val="005D55BD"/>
    <w:rsid w:val="005D6000"/>
    <w:rsid w:val="005D604F"/>
    <w:rsid w:val="005D670E"/>
    <w:rsid w:val="005D70A1"/>
    <w:rsid w:val="005D7B9B"/>
    <w:rsid w:val="005E02F1"/>
    <w:rsid w:val="005E051A"/>
    <w:rsid w:val="005E0D17"/>
    <w:rsid w:val="005E1B57"/>
    <w:rsid w:val="005E215D"/>
    <w:rsid w:val="005E3330"/>
    <w:rsid w:val="005E37DE"/>
    <w:rsid w:val="005E3DBE"/>
    <w:rsid w:val="005E421D"/>
    <w:rsid w:val="005E44E8"/>
    <w:rsid w:val="005E4740"/>
    <w:rsid w:val="005E5BF8"/>
    <w:rsid w:val="005E5E18"/>
    <w:rsid w:val="005E6061"/>
    <w:rsid w:val="005E6319"/>
    <w:rsid w:val="005E643E"/>
    <w:rsid w:val="005E6851"/>
    <w:rsid w:val="005E6C97"/>
    <w:rsid w:val="005E6F58"/>
    <w:rsid w:val="005E7D55"/>
    <w:rsid w:val="005F0693"/>
    <w:rsid w:val="005F10F8"/>
    <w:rsid w:val="005F1143"/>
    <w:rsid w:val="005F12FA"/>
    <w:rsid w:val="005F16AB"/>
    <w:rsid w:val="005F1AB2"/>
    <w:rsid w:val="005F1E04"/>
    <w:rsid w:val="005F243B"/>
    <w:rsid w:val="005F2C73"/>
    <w:rsid w:val="005F3291"/>
    <w:rsid w:val="005F3BBA"/>
    <w:rsid w:val="005F3C3C"/>
    <w:rsid w:val="005F429B"/>
    <w:rsid w:val="005F4D43"/>
    <w:rsid w:val="005F4F3D"/>
    <w:rsid w:val="005F5C6C"/>
    <w:rsid w:val="005F5EA3"/>
    <w:rsid w:val="005F775A"/>
    <w:rsid w:val="005F7D1A"/>
    <w:rsid w:val="005F7F64"/>
    <w:rsid w:val="005F7F8E"/>
    <w:rsid w:val="00600313"/>
    <w:rsid w:val="00600867"/>
    <w:rsid w:val="006008A0"/>
    <w:rsid w:val="006008AF"/>
    <w:rsid w:val="00600C9F"/>
    <w:rsid w:val="00601351"/>
    <w:rsid w:val="006017E0"/>
    <w:rsid w:val="00601EC4"/>
    <w:rsid w:val="00602261"/>
    <w:rsid w:val="0060226D"/>
    <w:rsid w:val="006022F1"/>
    <w:rsid w:val="00602CB7"/>
    <w:rsid w:val="00602F9D"/>
    <w:rsid w:val="006038C1"/>
    <w:rsid w:val="0060536C"/>
    <w:rsid w:val="00605F7E"/>
    <w:rsid w:val="006062A4"/>
    <w:rsid w:val="006062DF"/>
    <w:rsid w:val="00606405"/>
    <w:rsid w:val="0060663D"/>
    <w:rsid w:val="00606A3A"/>
    <w:rsid w:val="00606BC7"/>
    <w:rsid w:val="00606FAF"/>
    <w:rsid w:val="00607315"/>
    <w:rsid w:val="00607318"/>
    <w:rsid w:val="006073E6"/>
    <w:rsid w:val="006075AD"/>
    <w:rsid w:val="006077B1"/>
    <w:rsid w:val="0060788D"/>
    <w:rsid w:val="00607F3A"/>
    <w:rsid w:val="00610E17"/>
    <w:rsid w:val="00610EEA"/>
    <w:rsid w:val="006112F2"/>
    <w:rsid w:val="006114E9"/>
    <w:rsid w:val="006115B5"/>
    <w:rsid w:val="006115F9"/>
    <w:rsid w:val="00611CAA"/>
    <w:rsid w:val="00611E51"/>
    <w:rsid w:val="0061250D"/>
    <w:rsid w:val="00612704"/>
    <w:rsid w:val="0061357E"/>
    <w:rsid w:val="006140FA"/>
    <w:rsid w:val="00614307"/>
    <w:rsid w:val="00614746"/>
    <w:rsid w:val="006147A3"/>
    <w:rsid w:val="006147C5"/>
    <w:rsid w:val="00614BFC"/>
    <w:rsid w:val="006159D2"/>
    <w:rsid w:val="00615AC7"/>
    <w:rsid w:val="00615B2D"/>
    <w:rsid w:val="00615C3A"/>
    <w:rsid w:val="006162A9"/>
    <w:rsid w:val="00616CE3"/>
    <w:rsid w:val="00616F42"/>
    <w:rsid w:val="00617706"/>
    <w:rsid w:val="00621251"/>
    <w:rsid w:val="006218BD"/>
    <w:rsid w:val="00621957"/>
    <w:rsid w:val="00621B55"/>
    <w:rsid w:val="00621D47"/>
    <w:rsid w:val="00622224"/>
    <w:rsid w:val="006222D1"/>
    <w:rsid w:val="006228C0"/>
    <w:rsid w:val="00622962"/>
    <w:rsid w:val="00623209"/>
    <w:rsid w:val="006236CF"/>
    <w:rsid w:val="00623704"/>
    <w:rsid w:val="00623D70"/>
    <w:rsid w:val="0062459E"/>
    <w:rsid w:val="00624A78"/>
    <w:rsid w:val="00624B0B"/>
    <w:rsid w:val="00624D5A"/>
    <w:rsid w:val="00624DC2"/>
    <w:rsid w:val="00624E18"/>
    <w:rsid w:val="006255F4"/>
    <w:rsid w:val="00625919"/>
    <w:rsid w:val="00625C2A"/>
    <w:rsid w:val="006260B1"/>
    <w:rsid w:val="00626463"/>
    <w:rsid w:val="006266E4"/>
    <w:rsid w:val="0062736D"/>
    <w:rsid w:val="006273A6"/>
    <w:rsid w:val="00627B35"/>
    <w:rsid w:val="00627C7E"/>
    <w:rsid w:val="00627F92"/>
    <w:rsid w:val="00630662"/>
    <w:rsid w:val="00630EE9"/>
    <w:rsid w:val="00631B15"/>
    <w:rsid w:val="00631C47"/>
    <w:rsid w:val="00631EA1"/>
    <w:rsid w:val="0063226E"/>
    <w:rsid w:val="006325AF"/>
    <w:rsid w:val="006327CF"/>
    <w:rsid w:val="006327E6"/>
    <w:rsid w:val="006328F5"/>
    <w:rsid w:val="006329AE"/>
    <w:rsid w:val="006329C7"/>
    <w:rsid w:val="00633266"/>
    <w:rsid w:val="00633B83"/>
    <w:rsid w:val="00633DAC"/>
    <w:rsid w:val="00634987"/>
    <w:rsid w:val="00634E49"/>
    <w:rsid w:val="006357A9"/>
    <w:rsid w:val="00635B64"/>
    <w:rsid w:val="00635D33"/>
    <w:rsid w:val="006368D7"/>
    <w:rsid w:val="0063694E"/>
    <w:rsid w:val="00636BED"/>
    <w:rsid w:val="00636C0F"/>
    <w:rsid w:val="006375FE"/>
    <w:rsid w:val="00637A59"/>
    <w:rsid w:val="00637DE4"/>
    <w:rsid w:val="006401E5"/>
    <w:rsid w:val="00640205"/>
    <w:rsid w:val="00640289"/>
    <w:rsid w:val="00640326"/>
    <w:rsid w:val="00640413"/>
    <w:rsid w:val="006405AA"/>
    <w:rsid w:val="00640A58"/>
    <w:rsid w:val="0064173D"/>
    <w:rsid w:val="0064241F"/>
    <w:rsid w:val="006424D6"/>
    <w:rsid w:val="00642A8B"/>
    <w:rsid w:val="00642FB0"/>
    <w:rsid w:val="006433ED"/>
    <w:rsid w:val="00643753"/>
    <w:rsid w:val="006438A6"/>
    <w:rsid w:val="00644A67"/>
    <w:rsid w:val="00644FA0"/>
    <w:rsid w:val="00644FA4"/>
    <w:rsid w:val="006451E8"/>
    <w:rsid w:val="006457E8"/>
    <w:rsid w:val="00645BD2"/>
    <w:rsid w:val="00646FF6"/>
    <w:rsid w:val="0064768F"/>
    <w:rsid w:val="00647715"/>
    <w:rsid w:val="0064775B"/>
    <w:rsid w:val="00650DB6"/>
    <w:rsid w:val="0065135E"/>
    <w:rsid w:val="0065174C"/>
    <w:rsid w:val="00652463"/>
    <w:rsid w:val="00652B82"/>
    <w:rsid w:val="00652CEC"/>
    <w:rsid w:val="00652E37"/>
    <w:rsid w:val="00653204"/>
    <w:rsid w:val="0065389F"/>
    <w:rsid w:val="00653C36"/>
    <w:rsid w:val="00653DCB"/>
    <w:rsid w:val="006545A0"/>
    <w:rsid w:val="006552A6"/>
    <w:rsid w:val="0065534E"/>
    <w:rsid w:val="00655BF0"/>
    <w:rsid w:val="006560A9"/>
    <w:rsid w:val="00656971"/>
    <w:rsid w:val="00656D55"/>
    <w:rsid w:val="006572A3"/>
    <w:rsid w:val="0065738A"/>
    <w:rsid w:val="006577A2"/>
    <w:rsid w:val="00657C95"/>
    <w:rsid w:val="006600BF"/>
    <w:rsid w:val="00660B38"/>
    <w:rsid w:val="00660F15"/>
    <w:rsid w:val="006620EF"/>
    <w:rsid w:val="006621C0"/>
    <w:rsid w:val="006623B0"/>
    <w:rsid w:val="00662488"/>
    <w:rsid w:val="00662B41"/>
    <w:rsid w:val="00662CF6"/>
    <w:rsid w:val="006636F0"/>
    <w:rsid w:val="006639B8"/>
    <w:rsid w:val="00664561"/>
    <w:rsid w:val="00664641"/>
    <w:rsid w:val="0066562F"/>
    <w:rsid w:val="00665FF9"/>
    <w:rsid w:val="00666AC8"/>
    <w:rsid w:val="00667313"/>
    <w:rsid w:val="006678DA"/>
    <w:rsid w:val="00667A53"/>
    <w:rsid w:val="00667C12"/>
    <w:rsid w:val="00670284"/>
    <w:rsid w:val="006705A5"/>
    <w:rsid w:val="0067095A"/>
    <w:rsid w:val="00670B6A"/>
    <w:rsid w:val="0067100F"/>
    <w:rsid w:val="006710DE"/>
    <w:rsid w:val="006716B6"/>
    <w:rsid w:val="006719C8"/>
    <w:rsid w:val="00671D23"/>
    <w:rsid w:val="00671D4D"/>
    <w:rsid w:val="0067210F"/>
    <w:rsid w:val="00672FF6"/>
    <w:rsid w:val="00673478"/>
    <w:rsid w:val="006739C3"/>
    <w:rsid w:val="00673ACA"/>
    <w:rsid w:val="00673AFE"/>
    <w:rsid w:val="0067438F"/>
    <w:rsid w:val="00674670"/>
    <w:rsid w:val="00674BCE"/>
    <w:rsid w:val="00674FB6"/>
    <w:rsid w:val="00675571"/>
    <w:rsid w:val="0067648B"/>
    <w:rsid w:val="006765DB"/>
    <w:rsid w:val="00676BCF"/>
    <w:rsid w:val="00676BDC"/>
    <w:rsid w:val="00676C50"/>
    <w:rsid w:val="00676D26"/>
    <w:rsid w:val="00676E31"/>
    <w:rsid w:val="00676F77"/>
    <w:rsid w:val="006770B3"/>
    <w:rsid w:val="0067737B"/>
    <w:rsid w:val="00677384"/>
    <w:rsid w:val="00677767"/>
    <w:rsid w:val="0068003C"/>
    <w:rsid w:val="00680A98"/>
    <w:rsid w:val="00680C8B"/>
    <w:rsid w:val="00680D0B"/>
    <w:rsid w:val="00680E39"/>
    <w:rsid w:val="00681189"/>
    <w:rsid w:val="006814BB"/>
    <w:rsid w:val="0068166A"/>
    <w:rsid w:val="00681BA3"/>
    <w:rsid w:val="006828A4"/>
    <w:rsid w:val="00682B40"/>
    <w:rsid w:val="00682DBF"/>
    <w:rsid w:val="006839FC"/>
    <w:rsid w:val="00683D6C"/>
    <w:rsid w:val="00683F31"/>
    <w:rsid w:val="006844AE"/>
    <w:rsid w:val="0068463D"/>
    <w:rsid w:val="00684752"/>
    <w:rsid w:val="006849CA"/>
    <w:rsid w:val="00684FFD"/>
    <w:rsid w:val="006853DD"/>
    <w:rsid w:val="006859B7"/>
    <w:rsid w:val="00685B52"/>
    <w:rsid w:val="00686662"/>
    <w:rsid w:val="00686855"/>
    <w:rsid w:val="00686CDA"/>
    <w:rsid w:val="00687044"/>
    <w:rsid w:val="00687B34"/>
    <w:rsid w:val="00690169"/>
    <w:rsid w:val="006902C5"/>
    <w:rsid w:val="006905E9"/>
    <w:rsid w:val="0069163C"/>
    <w:rsid w:val="00691BCB"/>
    <w:rsid w:val="00691C33"/>
    <w:rsid w:val="006923CE"/>
    <w:rsid w:val="00692491"/>
    <w:rsid w:val="0069277A"/>
    <w:rsid w:val="006928BC"/>
    <w:rsid w:val="00692BBE"/>
    <w:rsid w:val="00692C3D"/>
    <w:rsid w:val="00692C86"/>
    <w:rsid w:val="00692DD1"/>
    <w:rsid w:val="00692EEF"/>
    <w:rsid w:val="00693310"/>
    <w:rsid w:val="006939A5"/>
    <w:rsid w:val="0069413B"/>
    <w:rsid w:val="0069425A"/>
    <w:rsid w:val="00694363"/>
    <w:rsid w:val="00694375"/>
    <w:rsid w:val="00694449"/>
    <w:rsid w:val="006945CA"/>
    <w:rsid w:val="006945CD"/>
    <w:rsid w:val="00694A32"/>
    <w:rsid w:val="0069512A"/>
    <w:rsid w:val="00695D78"/>
    <w:rsid w:val="00695F9E"/>
    <w:rsid w:val="00696B30"/>
    <w:rsid w:val="00696D46"/>
    <w:rsid w:val="00696EC9"/>
    <w:rsid w:val="006972A2"/>
    <w:rsid w:val="00697310"/>
    <w:rsid w:val="006977B2"/>
    <w:rsid w:val="00697E52"/>
    <w:rsid w:val="006A044E"/>
    <w:rsid w:val="006A050F"/>
    <w:rsid w:val="006A06A4"/>
    <w:rsid w:val="006A09D3"/>
    <w:rsid w:val="006A0B17"/>
    <w:rsid w:val="006A0CA0"/>
    <w:rsid w:val="006A0F6E"/>
    <w:rsid w:val="006A185F"/>
    <w:rsid w:val="006A2332"/>
    <w:rsid w:val="006A2C84"/>
    <w:rsid w:val="006A2DA0"/>
    <w:rsid w:val="006A3280"/>
    <w:rsid w:val="006A3931"/>
    <w:rsid w:val="006A3BBA"/>
    <w:rsid w:val="006A3FA6"/>
    <w:rsid w:val="006A494E"/>
    <w:rsid w:val="006A4AF5"/>
    <w:rsid w:val="006A5612"/>
    <w:rsid w:val="006A58DC"/>
    <w:rsid w:val="006A65BF"/>
    <w:rsid w:val="006A75CB"/>
    <w:rsid w:val="006A7611"/>
    <w:rsid w:val="006A7705"/>
    <w:rsid w:val="006A7B9C"/>
    <w:rsid w:val="006B033F"/>
    <w:rsid w:val="006B0728"/>
    <w:rsid w:val="006B081B"/>
    <w:rsid w:val="006B099D"/>
    <w:rsid w:val="006B1076"/>
    <w:rsid w:val="006B19E4"/>
    <w:rsid w:val="006B1F58"/>
    <w:rsid w:val="006B227E"/>
    <w:rsid w:val="006B280D"/>
    <w:rsid w:val="006B2821"/>
    <w:rsid w:val="006B2B96"/>
    <w:rsid w:val="006B317A"/>
    <w:rsid w:val="006B33FB"/>
    <w:rsid w:val="006B360C"/>
    <w:rsid w:val="006B39DB"/>
    <w:rsid w:val="006B3CC6"/>
    <w:rsid w:val="006B3F51"/>
    <w:rsid w:val="006B41B2"/>
    <w:rsid w:val="006B41BD"/>
    <w:rsid w:val="006B480D"/>
    <w:rsid w:val="006B5CAE"/>
    <w:rsid w:val="006B5F3E"/>
    <w:rsid w:val="006B672E"/>
    <w:rsid w:val="006B7BC3"/>
    <w:rsid w:val="006B7BE8"/>
    <w:rsid w:val="006B7CFE"/>
    <w:rsid w:val="006C050E"/>
    <w:rsid w:val="006C069C"/>
    <w:rsid w:val="006C07EF"/>
    <w:rsid w:val="006C0CE6"/>
    <w:rsid w:val="006C0FBC"/>
    <w:rsid w:val="006C12E3"/>
    <w:rsid w:val="006C167D"/>
    <w:rsid w:val="006C1BEC"/>
    <w:rsid w:val="006C1E79"/>
    <w:rsid w:val="006C1E8E"/>
    <w:rsid w:val="006C206A"/>
    <w:rsid w:val="006C2645"/>
    <w:rsid w:val="006C279E"/>
    <w:rsid w:val="006C296C"/>
    <w:rsid w:val="006C2BF6"/>
    <w:rsid w:val="006C2CD9"/>
    <w:rsid w:val="006C2F09"/>
    <w:rsid w:val="006C2F11"/>
    <w:rsid w:val="006C2F72"/>
    <w:rsid w:val="006C31B7"/>
    <w:rsid w:val="006C36F7"/>
    <w:rsid w:val="006C3826"/>
    <w:rsid w:val="006C3D49"/>
    <w:rsid w:val="006C44C7"/>
    <w:rsid w:val="006C4985"/>
    <w:rsid w:val="006C5301"/>
    <w:rsid w:val="006C5CD9"/>
    <w:rsid w:val="006C693A"/>
    <w:rsid w:val="006C7043"/>
    <w:rsid w:val="006C753E"/>
    <w:rsid w:val="006C75BB"/>
    <w:rsid w:val="006C7A4C"/>
    <w:rsid w:val="006C7FDB"/>
    <w:rsid w:val="006D026A"/>
    <w:rsid w:val="006D02FC"/>
    <w:rsid w:val="006D0381"/>
    <w:rsid w:val="006D05D4"/>
    <w:rsid w:val="006D062B"/>
    <w:rsid w:val="006D1787"/>
    <w:rsid w:val="006D17A6"/>
    <w:rsid w:val="006D1938"/>
    <w:rsid w:val="006D1D9C"/>
    <w:rsid w:val="006D2330"/>
    <w:rsid w:val="006D2BCA"/>
    <w:rsid w:val="006D2E1C"/>
    <w:rsid w:val="006D2F8B"/>
    <w:rsid w:val="006D3B5E"/>
    <w:rsid w:val="006D482A"/>
    <w:rsid w:val="006D4D04"/>
    <w:rsid w:val="006D4FE2"/>
    <w:rsid w:val="006D565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C01"/>
    <w:rsid w:val="006E2CE0"/>
    <w:rsid w:val="006E3806"/>
    <w:rsid w:val="006E3DC6"/>
    <w:rsid w:val="006E3E6C"/>
    <w:rsid w:val="006E419D"/>
    <w:rsid w:val="006E4351"/>
    <w:rsid w:val="006E466C"/>
    <w:rsid w:val="006E479D"/>
    <w:rsid w:val="006E4B36"/>
    <w:rsid w:val="006E4DBE"/>
    <w:rsid w:val="006E4FF0"/>
    <w:rsid w:val="006E51C4"/>
    <w:rsid w:val="006E531D"/>
    <w:rsid w:val="006E64A2"/>
    <w:rsid w:val="006E6C06"/>
    <w:rsid w:val="006E7454"/>
    <w:rsid w:val="006E753F"/>
    <w:rsid w:val="006E76EE"/>
    <w:rsid w:val="006E7A2C"/>
    <w:rsid w:val="006E7AFE"/>
    <w:rsid w:val="006E7C56"/>
    <w:rsid w:val="006F0C86"/>
    <w:rsid w:val="006F0E7A"/>
    <w:rsid w:val="006F0EBE"/>
    <w:rsid w:val="006F10E8"/>
    <w:rsid w:val="006F183C"/>
    <w:rsid w:val="006F1F1D"/>
    <w:rsid w:val="006F24DA"/>
    <w:rsid w:val="006F2520"/>
    <w:rsid w:val="006F273A"/>
    <w:rsid w:val="006F2C90"/>
    <w:rsid w:val="006F35E8"/>
    <w:rsid w:val="006F3981"/>
    <w:rsid w:val="006F3CE3"/>
    <w:rsid w:val="006F3F87"/>
    <w:rsid w:val="006F425A"/>
    <w:rsid w:val="006F42EB"/>
    <w:rsid w:val="006F4668"/>
    <w:rsid w:val="006F4A2D"/>
    <w:rsid w:val="006F4D58"/>
    <w:rsid w:val="006F5007"/>
    <w:rsid w:val="006F5124"/>
    <w:rsid w:val="006F54F2"/>
    <w:rsid w:val="006F57FC"/>
    <w:rsid w:val="006F58BF"/>
    <w:rsid w:val="006F5DF9"/>
    <w:rsid w:val="006F5EFC"/>
    <w:rsid w:val="006F5FF1"/>
    <w:rsid w:val="006F6166"/>
    <w:rsid w:val="006F6424"/>
    <w:rsid w:val="006F656E"/>
    <w:rsid w:val="006F6C05"/>
    <w:rsid w:val="006F6F5B"/>
    <w:rsid w:val="006F71E5"/>
    <w:rsid w:val="006F77CE"/>
    <w:rsid w:val="006F7929"/>
    <w:rsid w:val="006F79C0"/>
    <w:rsid w:val="006F7CC3"/>
    <w:rsid w:val="006F7F89"/>
    <w:rsid w:val="007004AB"/>
    <w:rsid w:val="00700586"/>
    <w:rsid w:val="00700600"/>
    <w:rsid w:val="00700B24"/>
    <w:rsid w:val="00701911"/>
    <w:rsid w:val="007021D8"/>
    <w:rsid w:val="00702314"/>
    <w:rsid w:val="00702401"/>
    <w:rsid w:val="00702A08"/>
    <w:rsid w:val="0070385A"/>
    <w:rsid w:val="007039BD"/>
    <w:rsid w:val="00703AFF"/>
    <w:rsid w:val="0070419D"/>
    <w:rsid w:val="0070581C"/>
    <w:rsid w:val="007064CF"/>
    <w:rsid w:val="00706517"/>
    <w:rsid w:val="00706771"/>
    <w:rsid w:val="00706A47"/>
    <w:rsid w:val="00706B7C"/>
    <w:rsid w:val="00707341"/>
    <w:rsid w:val="0070742A"/>
    <w:rsid w:val="00707447"/>
    <w:rsid w:val="00707654"/>
    <w:rsid w:val="00710242"/>
    <w:rsid w:val="00710705"/>
    <w:rsid w:val="00710C75"/>
    <w:rsid w:val="00711003"/>
    <w:rsid w:val="00711905"/>
    <w:rsid w:val="00711B63"/>
    <w:rsid w:val="00711CB5"/>
    <w:rsid w:val="00711EB6"/>
    <w:rsid w:val="007121EF"/>
    <w:rsid w:val="007122CF"/>
    <w:rsid w:val="00712361"/>
    <w:rsid w:val="007123BC"/>
    <w:rsid w:val="00712531"/>
    <w:rsid w:val="00713278"/>
    <w:rsid w:val="00713EF7"/>
    <w:rsid w:val="00713FBA"/>
    <w:rsid w:val="007151CF"/>
    <w:rsid w:val="007156C6"/>
    <w:rsid w:val="007156E3"/>
    <w:rsid w:val="007158DD"/>
    <w:rsid w:val="007166AE"/>
    <w:rsid w:val="00716F4B"/>
    <w:rsid w:val="00717328"/>
    <w:rsid w:val="00720C57"/>
    <w:rsid w:val="00720E90"/>
    <w:rsid w:val="00721741"/>
    <w:rsid w:val="0072184C"/>
    <w:rsid w:val="007218BC"/>
    <w:rsid w:val="00721EF6"/>
    <w:rsid w:val="00722340"/>
    <w:rsid w:val="007223B7"/>
    <w:rsid w:val="007228D4"/>
    <w:rsid w:val="00723679"/>
    <w:rsid w:val="00723D18"/>
    <w:rsid w:val="0072500F"/>
    <w:rsid w:val="00725383"/>
    <w:rsid w:val="00725443"/>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2626"/>
    <w:rsid w:val="0073290B"/>
    <w:rsid w:val="00732EDD"/>
    <w:rsid w:val="0073389C"/>
    <w:rsid w:val="00733BAF"/>
    <w:rsid w:val="00733DFB"/>
    <w:rsid w:val="0073418C"/>
    <w:rsid w:val="00734E0B"/>
    <w:rsid w:val="007352BE"/>
    <w:rsid w:val="007355D0"/>
    <w:rsid w:val="00736511"/>
    <w:rsid w:val="00736D4F"/>
    <w:rsid w:val="00736F83"/>
    <w:rsid w:val="00736FD4"/>
    <w:rsid w:val="00737589"/>
    <w:rsid w:val="00737592"/>
    <w:rsid w:val="00737A7E"/>
    <w:rsid w:val="00737DD2"/>
    <w:rsid w:val="007403EA"/>
    <w:rsid w:val="0074051A"/>
    <w:rsid w:val="00740565"/>
    <w:rsid w:val="0074076F"/>
    <w:rsid w:val="0074082C"/>
    <w:rsid w:val="00740B7A"/>
    <w:rsid w:val="00741244"/>
    <w:rsid w:val="0074146A"/>
    <w:rsid w:val="00741583"/>
    <w:rsid w:val="00742256"/>
    <w:rsid w:val="0074280D"/>
    <w:rsid w:val="00742CF3"/>
    <w:rsid w:val="00743316"/>
    <w:rsid w:val="00743C38"/>
    <w:rsid w:val="00744070"/>
    <w:rsid w:val="007440D5"/>
    <w:rsid w:val="00744155"/>
    <w:rsid w:val="0074460B"/>
    <w:rsid w:val="007447EB"/>
    <w:rsid w:val="007448DF"/>
    <w:rsid w:val="00744E05"/>
    <w:rsid w:val="00745CE7"/>
    <w:rsid w:val="00745F4B"/>
    <w:rsid w:val="007461FA"/>
    <w:rsid w:val="007466F9"/>
    <w:rsid w:val="00746F0F"/>
    <w:rsid w:val="007475B6"/>
    <w:rsid w:val="00747E72"/>
    <w:rsid w:val="00747F97"/>
    <w:rsid w:val="00750258"/>
    <w:rsid w:val="007502CA"/>
    <w:rsid w:val="0075033C"/>
    <w:rsid w:val="00750341"/>
    <w:rsid w:val="00750EA4"/>
    <w:rsid w:val="007511F8"/>
    <w:rsid w:val="0075137F"/>
    <w:rsid w:val="00751C91"/>
    <w:rsid w:val="00752289"/>
    <w:rsid w:val="0075271A"/>
    <w:rsid w:val="00752BD0"/>
    <w:rsid w:val="00752E41"/>
    <w:rsid w:val="00753A70"/>
    <w:rsid w:val="00753B05"/>
    <w:rsid w:val="00753F0D"/>
    <w:rsid w:val="00754599"/>
    <w:rsid w:val="0075469C"/>
    <w:rsid w:val="00754903"/>
    <w:rsid w:val="00754C9C"/>
    <w:rsid w:val="00754FE6"/>
    <w:rsid w:val="00755063"/>
    <w:rsid w:val="007554D4"/>
    <w:rsid w:val="007556CE"/>
    <w:rsid w:val="00755CCA"/>
    <w:rsid w:val="0075678A"/>
    <w:rsid w:val="007578C5"/>
    <w:rsid w:val="00757F37"/>
    <w:rsid w:val="0076012A"/>
    <w:rsid w:val="00760222"/>
    <w:rsid w:val="0076046E"/>
    <w:rsid w:val="0076110D"/>
    <w:rsid w:val="0076115B"/>
    <w:rsid w:val="00761383"/>
    <w:rsid w:val="00761C4C"/>
    <w:rsid w:val="00761EAD"/>
    <w:rsid w:val="00761F07"/>
    <w:rsid w:val="00762353"/>
    <w:rsid w:val="00762C5E"/>
    <w:rsid w:val="00762DB4"/>
    <w:rsid w:val="0076410A"/>
    <w:rsid w:val="007641A6"/>
    <w:rsid w:val="00764B78"/>
    <w:rsid w:val="00764B9A"/>
    <w:rsid w:val="00765B0C"/>
    <w:rsid w:val="00765BFD"/>
    <w:rsid w:val="00765CB1"/>
    <w:rsid w:val="00766068"/>
    <w:rsid w:val="00767576"/>
    <w:rsid w:val="00767B44"/>
    <w:rsid w:val="00767D9D"/>
    <w:rsid w:val="00770133"/>
    <w:rsid w:val="0077136E"/>
    <w:rsid w:val="00771421"/>
    <w:rsid w:val="007714AD"/>
    <w:rsid w:val="007714EE"/>
    <w:rsid w:val="0077163E"/>
    <w:rsid w:val="00771817"/>
    <w:rsid w:val="00771D73"/>
    <w:rsid w:val="007720E6"/>
    <w:rsid w:val="00772344"/>
    <w:rsid w:val="007725CE"/>
    <w:rsid w:val="00772F95"/>
    <w:rsid w:val="007738BC"/>
    <w:rsid w:val="00773E5D"/>
    <w:rsid w:val="00774183"/>
    <w:rsid w:val="0077462E"/>
    <w:rsid w:val="00774EA9"/>
    <w:rsid w:val="00775636"/>
    <w:rsid w:val="00775CFE"/>
    <w:rsid w:val="007763FE"/>
    <w:rsid w:val="007765C4"/>
    <w:rsid w:val="00776697"/>
    <w:rsid w:val="00776A8A"/>
    <w:rsid w:val="00777423"/>
    <w:rsid w:val="0077771C"/>
    <w:rsid w:val="00777B34"/>
    <w:rsid w:val="00777E6E"/>
    <w:rsid w:val="007809CA"/>
    <w:rsid w:val="00780D9E"/>
    <w:rsid w:val="00780F98"/>
    <w:rsid w:val="007817BD"/>
    <w:rsid w:val="00781B17"/>
    <w:rsid w:val="0078250C"/>
    <w:rsid w:val="0078296F"/>
    <w:rsid w:val="00782C97"/>
    <w:rsid w:val="00782E16"/>
    <w:rsid w:val="00783127"/>
    <w:rsid w:val="00783A20"/>
    <w:rsid w:val="00783DEF"/>
    <w:rsid w:val="00784165"/>
    <w:rsid w:val="007846A8"/>
    <w:rsid w:val="00784AB1"/>
    <w:rsid w:val="00784B57"/>
    <w:rsid w:val="0078507F"/>
    <w:rsid w:val="007853DB"/>
    <w:rsid w:val="007855AB"/>
    <w:rsid w:val="00785730"/>
    <w:rsid w:val="007858E2"/>
    <w:rsid w:val="00785CF8"/>
    <w:rsid w:val="00785D23"/>
    <w:rsid w:val="00786243"/>
    <w:rsid w:val="00786470"/>
    <w:rsid w:val="00786BCD"/>
    <w:rsid w:val="00786C23"/>
    <w:rsid w:val="007870A8"/>
    <w:rsid w:val="007877D4"/>
    <w:rsid w:val="00787DA7"/>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94D"/>
    <w:rsid w:val="00795A52"/>
    <w:rsid w:val="00796597"/>
    <w:rsid w:val="00797630"/>
    <w:rsid w:val="00797CA5"/>
    <w:rsid w:val="007A0459"/>
    <w:rsid w:val="007A0798"/>
    <w:rsid w:val="007A0A13"/>
    <w:rsid w:val="007A11D1"/>
    <w:rsid w:val="007A1253"/>
    <w:rsid w:val="007A1AEE"/>
    <w:rsid w:val="007A1C3C"/>
    <w:rsid w:val="007A1F5B"/>
    <w:rsid w:val="007A2C93"/>
    <w:rsid w:val="007A2F6F"/>
    <w:rsid w:val="007A2FE6"/>
    <w:rsid w:val="007A3F8D"/>
    <w:rsid w:val="007A3FF0"/>
    <w:rsid w:val="007A42F0"/>
    <w:rsid w:val="007A44D3"/>
    <w:rsid w:val="007A4E8A"/>
    <w:rsid w:val="007A5186"/>
    <w:rsid w:val="007A58F6"/>
    <w:rsid w:val="007A59C2"/>
    <w:rsid w:val="007A6325"/>
    <w:rsid w:val="007A65A7"/>
    <w:rsid w:val="007A660E"/>
    <w:rsid w:val="007A6C13"/>
    <w:rsid w:val="007B0026"/>
    <w:rsid w:val="007B0464"/>
    <w:rsid w:val="007B0759"/>
    <w:rsid w:val="007B0B36"/>
    <w:rsid w:val="007B14FA"/>
    <w:rsid w:val="007B1C86"/>
    <w:rsid w:val="007B2216"/>
    <w:rsid w:val="007B2419"/>
    <w:rsid w:val="007B29C4"/>
    <w:rsid w:val="007B2F40"/>
    <w:rsid w:val="007B3007"/>
    <w:rsid w:val="007B32CB"/>
    <w:rsid w:val="007B3383"/>
    <w:rsid w:val="007B3C6E"/>
    <w:rsid w:val="007B40FE"/>
    <w:rsid w:val="007B415D"/>
    <w:rsid w:val="007B4165"/>
    <w:rsid w:val="007B41D3"/>
    <w:rsid w:val="007B44B0"/>
    <w:rsid w:val="007B47DA"/>
    <w:rsid w:val="007B520F"/>
    <w:rsid w:val="007B5322"/>
    <w:rsid w:val="007B559B"/>
    <w:rsid w:val="007B5A32"/>
    <w:rsid w:val="007B5DF6"/>
    <w:rsid w:val="007B5E5B"/>
    <w:rsid w:val="007B5F7C"/>
    <w:rsid w:val="007B605E"/>
    <w:rsid w:val="007B6DEA"/>
    <w:rsid w:val="007B7551"/>
    <w:rsid w:val="007B75F6"/>
    <w:rsid w:val="007B77CC"/>
    <w:rsid w:val="007C00B1"/>
    <w:rsid w:val="007C0277"/>
    <w:rsid w:val="007C0AF5"/>
    <w:rsid w:val="007C0EC3"/>
    <w:rsid w:val="007C0F76"/>
    <w:rsid w:val="007C13BB"/>
    <w:rsid w:val="007C1906"/>
    <w:rsid w:val="007C1980"/>
    <w:rsid w:val="007C1B0C"/>
    <w:rsid w:val="007C245A"/>
    <w:rsid w:val="007C2AE0"/>
    <w:rsid w:val="007C2AED"/>
    <w:rsid w:val="007C3819"/>
    <w:rsid w:val="007C5280"/>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22CE"/>
    <w:rsid w:val="007D2598"/>
    <w:rsid w:val="007D3B89"/>
    <w:rsid w:val="007D4021"/>
    <w:rsid w:val="007D43BF"/>
    <w:rsid w:val="007D4496"/>
    <w:rsid w:val="007D480B"/>
    <w:rsid w:val="007D4E7A"/>
    <w:rsid w:val="007D4FED"/>
    <w:rsid w:val="007D5041"/>
    <w:rsid w:val="007D54BB"/>
    <w:rsid w:val="007D58F8"/>
    <w:rsid w:val="007D5930"/>
    <w:rsid w:val="007D5C2B"/>
    <w:rsid w:val="007D5D14"/>
    <w:rsid w:val="007D5EF0"/>
    <w:rsid w:val="007D6010"/>
    <w:rsid w:val="007D62A1"/>
    <w:rsid w:val="007D6B84"/>
    <w:rsid w:val="007D6C43"/>
    <w:rsid w:val="007D6D19"/>
    <w:rsid w:val="007D7991"/>
    <w:rsid w:val="007E01AC"/>
    <w:rsid w:val="007E0F10"/>
    <w:rsid w:val="007E1017"/>
    <w:rsid w:val="007E12F6"/>
    <w:rsid w:val="007E1486"/>
    <w:rsid w:val="007E1CD7"/>
    <w:rsid w:val="007E1EA9"/>
    <w:rsid w:val="007E216F"/>
    <w:rsid w:val="007E243E"/>
    <w:rsid w:val="007E247B"/>
    <w:rsid w:val="007E26C8"/>
    <w:rsid w:val="007E2E5E"/>
    <w:rsid w:val="007E3782"/>
    <w:rsid w:val="007E37BB"/>
    <w:rsid w:val="007E3869"/>
    <w:rsid w:val="007E3D4F"/>
    <w:rsid w:val="007E436B"/>
    <w:rsid w:val="007E444D"/>
    <w:rsid w:val="007E5D8D"/>
    <w:rsid w:val="007E614B"/>
    <w:rsid w:val="007E6877"/>
    <w:rsid w:val="007E728A"/>
    <w:rsid w:val="007E742B"/>
    <w:rsid w:val="007E7D6C"/>
    <w:rsid w:val="007F00D1"/>
    <w:rsid w:val="007F01C4"/>
    <w:rsid w:val="007F059F"/>
    <w:rsid w:val="007F0833"/>
    <w:rsid w:val="007F11EE"/>
    <w:rsid w:val="007F133F"/>
    <w:rsid w:val="007F17A2"/>
    <w:rsid w:val="007F24A3"/>
    <w:rsid w:val="007F2BF8"/>
    <w:rsid w:val="007F3779"/>
    <w:rsid w:val="007F3A23"/>
    <w:rsid w:val="007F3C02"/>
    <w:rsid w:val="007F3D71"/>
    <w:rsid w:val="007F4089"/>
    <w:rsid w:val="007F429B"/>
    <w:rsid w:val="007F4E20"/>
    <w:rsid w:val="007F4EB6"/>
    <w:rsid w:val="007F4F78"/>
    <w:rsid w:val="007F508F"/>
    <w:rsid w:val="007F52F7"/>
    <w:rsid w:val="007F558C"/>
    <w:rsid w:val="007F60A4"/>
    <w:rsid w:val="007F6594"/>
    <w:rsid w:val="007F66C3"/>
    <w:rsid w:val="007F6E8C"/>
    <w:rsid w:val="007F7219"/>
    <w:rsid w:val="007F761F"/>
    <w:rsid w:val="007F77C1"/>
    <w:rsid w:val="007F7A00"/>
    <w:rsid w:val="007F7D12"/>
    <w:rsid w:val="007F7FBF"/>
    <w:rsid w:val="008002A1"/>
    <w:rsid w:val="008009FF"/>
    <w:rsid w:val="0080116A"/>
    <w:rsid w:val="008011E2"/>
    <w:rsid w:val="00801743"/>
    <w:rsid w:val="00802C4F"/>
    <w:rsid w:val="0080361F"/>
    <w:rsid w:val="00803F1A"/>
    <w:rsid w:val="0080412D"/>
    <w:rsid w:val="00804576"/>
    <w:rsid w:val="008047B2"/>
    <w:rsid w:val="008049F1"/>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80D"/>
    <w:rsid w:val="00810AC0"/>
    <w:rsid w:val="00810D35"/>
    <w:rsid w:val="00811F62"/>
    <w:rsid w:val="00811FC2"/>
    <w:rsid w:val="008121D0"/>
    <w:rsid w:val="00812984"/>
    <w:rsid w:val="00812B59"/>
    <w:rsid w:val="00813C9C"/>
    <w:rsid w:val="0081409F"/>
    <w:rsid w:val="00814670"/>
    <w:rsid w:val="0081492E"/>
    <w:rsid w:val="00814B1D"/>
    <w:rsid w:val="00814BFC"/>
    <w:rsid w:val="00815470"/>
    <w:rsid w:val="00815A40"/>
    <w:rsid w:val="00817D0D"/>
    <w:rsid w:val="0082019F"/>
    <w:rsid w:val="008201A2"/>
    <w:rsid w:val="00820318"/>
    <w:rsid w:val="00820CA3"/>
    <w:rsid w:val="00820DED"/>
    <w:rsid w:val="00821A36"/>
    <w:rsid w:val="00821B5D"/>
    <w:rsid w:val="0082258E"/>
    <w:rsid w:val="00822655"/>
    <w:rsid w:val="00823396"/>
    <w:rsid w:val="00824614"/>
    <w:rsid w:val="008247DD"/>
    <w:rsid w:val="00825E27"/>
    <w:rsid w:val="0082781E"/>
    <w:rsid w:val="0083151D"/>
    <w:rsid w:val="00831824"/>
    <w:rsid w:val="00831FF3"/>
    <w:rsid w:val="008324CE"/>
    <w:rsid w:val="0083263F"/>
    <w:rsid w:val="00832ED6"/>
    <w:rsid w:val="00832FAC"/>
    <w:rsid w:val="00833A5F"/>
    <w:rsid w:val="00833C33"/>
    <w:rsid w:val="00834537"/>
    <w:rsid w:val="008350B5"/>
    <w:rsid w:val="0083514B"/>
    <w:rsid w:val="00836462"/>
    <w:rsid w:val="00836835"/>
    <w:rsid w:val="008368CE"/>
    <w:rsid w:val="00836B04"/>
    <w:rsid w:val="00837135"/>
    <w:rsid w:val="0083730A"/>
    <w:rsid w:val="008379A9"/>
    <w:rsid w:val="00837FA0"/>
    <w:rsid w:val="008400AB"/>
    <w:rsid w:val="008404E8"/>
    <w:rsid w:val="0084082D"/>
    <w:rsid w:val="008416F1"/>
    <w:rsid w:val="00842275"/>
    <w:rsid w:val="00842524"/>
    <w:rsid w:val="00842833"/>
    <w:rsid w:val="00842A00"/>
    <w:rsid w:val="00842B68"/>
    <w:rsid w:val="00843A9C"/>
    <w:rsid w:val="00843B20"/>
    <w:rsid w:val="0084408F"/>
    <w:rsid w:val="008440AB"/>
    <w:rsid w:val="0084426E"/>
    <w:rsid w:val="0084545B"/>
    <w:rsid w:val="00845789"/>
    <w:rsid w:val="0084578B"/>
    <w:rsid w:val="00845F73"/>
    <w:rsid w:val="0084621D"/>
    <w:rsid w:val="00846426"/>
    <w:rsid w:val="00846844"/>
    <w:rsid w:val="00846ECE"/>
    <w:rsid w:val="00847181"/>
    <w:rsid w:val="00847CA7"/>
    <w:rsid w:val="00847D0D"/>
    <w:rsid w:val="00847D5C"/>
    <w:rsid w:val="008502C7"/>
    <w:rsid w:val="008503A8"/>
    <w:rsid w:val="00850EDD"/>
    <w:rsid w:val="00850FA2"/>
    <w:rsid w:val="008510AB"/>
    <w:rsid w:val="00851E5C"/>
    <w:rsid w:val="00851ECB"/>
    <w:rsid w:val="00852446"/>
    <w:rsid w:val="00852922"/>
    <w:rsid w:val="00853898"/>
    <w:rsid w:val="008545F0"/>
    <w:rsid w:val="00854B03"/>
    <w:rsid w:val="008555A8"/>
    <w:rsid w:val="0085571F"/>
    <w:rsid w:val="00855DDD"/>
    <w:rsid w:val="00855FBF"/>
    <w:rsid w:val="0085627A"/>
    <w:rsid w:val="0085674B"/>
    <w:rsid w:val="0085688E"/>
    <w:rsid w:val="00856B36"/>
    <w:rsid w:val="00856E82"/>
    <w:rsid w:val="00857029"/>
    <w:rsid w:val="0085763C"/>
    <w:rsid w:val="00857ADC"/>
    <w:rsid w:val="008601CC"/>
    <w:rsid w:val="00860775"/>
    <w:rsid w:val="008609DD"/>
    <w:rsid w:val="00860B07"/>
    <w:rsid w:val="00861061"/>
    <w:rsid w:val="008610B4"/>
    <w:rsid w:val="008611DB"/>
    <w:rsid w:val="0086126D"/>
    <w:rsid w:val="0086172D"/>
    <w:rsid w:val="00861C4B"/>
    <w:rsid w:val="00861D37"/>
    <w:rsid w:val="00861D55"/>
    <w:rsid w:val="00862116"/>
    <w:rsid w:val="008624EB"/>
    <w:rsid w:val="00863D7C"/>
    <w:rsid w:val="00864433"/>
    <w:rsid w:val="008646BC"/>
    <w:rsid w:val="00864DCA"/>
    <w:rsid w:val="00864E30"/>
    <w:rsid w:val="00865414"/>
    <w:rsid w:val="00865602"/>
    <w:rsid w:val="0086577C"/>
    <w:rsid w:val="0086688B"/>
    <w:rsid w:val="00866C54"/>
    <w:rsid w:val="00866E63"/>
    <w:rsid w:val="00867253"/>
    <w:rsid w:val="00867707"/>
    <w:rsid w:val="00867B4C"/>
    <w:rsid w:val="00867D1D"/>
    <w:rsid w:val="00867FF7"/>
    <w:rsid w:val="0087003B"/>
    <w:rsid w:val="00870BE4"/>
    <w:rsid w:val="00871245"/>
    <w:rsid w:val="00871F71"/>
    <w:rsid w:val="00872271"/>
    <w:rsid w:val="008724A1"/>
    <w:rsid w:val="00872B41"/>
    <w:rsid w:val="00872BB8"/>
    <w:rsid w:val="0087345A"/>
    <w:rsid w:val="00873BD1"/>
    <w:rsid w:val="0087432D"/>
    <w:rsid w:val="00874529"/>
    <w:rsid w:val="00874BD7"/>
    <w:rsid w:val="00874D3F"/>
    <w:rsid w:val="00875348"/>
    <w:rsid w:val="008753C6"/>
    <w:rsid w:val="00875421"/>
    <w:rsid w:val="008757DE"/>
    <w:rsid w:val="00875A6F"/>
    <w:rsid w:val="00875AD8"/>
    <w:rsid w:val="00875B8E"/>
    <w:rsid w:val="00875E04"/>
    <w:rsid w:val="00875E6E"/>
    <w:rsid w:val="00876669"/>
    <w:rsid w:val="00876C4A"/>
    <w:rsid w:val="00877020"/>
    <w:rsid w:val="00877323"/>
    <w:rsid w:val="00877685"/>
    <w:rsid w:val="00877A6D"/>
    <w:rsid w:val="00877ACC"/>
    <w:rsid w:val="00877B59"/>
    <w:rsid w:val="00880045"/>
    <w:rsid w:val="008813EE"/>
    <w:rsid w:val="0088145A"/>
    <w:rsid w:val="00881E11"/>
    <w:rsid w:val="008821C9"/>
    <w:rsid w:val="00882891"/>
    <w:rsid w:val="00882DE8"/>
    <w:rsid w:val="008831F4"/>
    <w:rsid w:val="008832B5"/>
    <w:rsid w:val="0088392D"/>
    <w:rsid w:val="00883C93"/>
    <w:rsid w:val="00883FA6"/>
    <w:rsid w:val="00884F3E"/>
    <w:rsid w:val="00885064"/>
    <w:rsid w:val="00886D5D"/>
    <w:rsid w:val="008870BC"/>
    <w:rsid w:val="008872A6"/>
    <w:rsid w:val="008879F8"/>
    <w:rsid w:val="0089027E"/>
    <w:rsid w:val="008905FD"/>
    <w:rsid w:val="00890AFF"/>
    <w:rsid w:val="0089147D"/>
    <w:rsid w:val="008915B6"/>
    <w:rsid w:val="0089180C"/>
    <w:rsid w:val="00891AE5"/>
    <w:rsid w:val="00891EB7"/>
    <w:rsid w:val="0089237A"/>
    <w:rsid w:val="00892386"/>
    <w:rsid w:val="00892B23"/>
    <w:rsid w:val="00892D55"/>
    <w:rsid w:val="00892F5D"/>
    <w:rsid w:val="0089343C"/>
    <w:rsid w:val="00893531"/>
    <w:rsid w:val="008939F6"/>
    <w:rsid w:val="0089425F"/>
    <w:rsid w:val="00894654"/>
    <w:rsid w:val="00894819"/>
    <w:rsid w:val="00894A29"/>
    <w:rsid w:val="00894D05"/>
    <w:rsid w:val="008950FF"/>
    <w:rsid w:val="008957AD"/>
    <w:rsid w:val="00895CB0"/>
    <w:rsid w:val="00895EFD"/>
    <w:rsid w:val="00896742"/>
    <w:rsid w:val="00896953"/>
    <w:rsid w:val="008A047E"/>
    <w:rsid w:val="008A09EC"/>
    <w:rsid w:val="008A0B25"/>
    <w:rsid w:val="008A0C3A"/>
    <w:rsid w:val="008A0CE1"/>
    <w:rsid w:val="008A1A13"/>
    <w:rsid w:val="008A213D"/>
    <w:rsid w:val="008A2258"/>
    <w:rsid w:val="008A2C57"/>
    <w:rsid w:val="008A2F9E"/>
    <w:rsid w:val="008A30B1"/>
    <w:rsid w:val="008A43C8"/>
    <w:rsid w:val="008A49CF"/>
    <w:rsid w:val="008A4ACB"/>
    <w:rsid w:val="008A5172"/>
    <w:rsid w:val="008A522F"/>
    <w:rsid w:val="008A5331"/>
    <w:rsid w:val="008A54A2"/>
    <w:rsid w:val="008A576C"/>
    <w:rsid w:val="008A6289"/>
    <w:rsid w:val="008A62E7"/>
    <w:rsid w:val="008A63FB"/>
    <w:rsid w:val="008A682E"/>
    <w:rsid w:val="008A69E2"/>
    <w:rsid w:val="008A6E87"/>
    <w:rsid w:val="008A71B2"/>
    <w:rsid w:val="008A7985"/>
    <w:rsid w:val="008A7E44"/>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5463"/>
    <w:rsid w:val="008B67B6"/>
    <w:rsid w:val="008B72B7"/>
    <w:rsid w:val="008B74E2"/>
    <w:rsid w:val="008B797A"/>
    <w:rsid w:val="008C07F7"/>
    <w:rsid w:val="008C0C22"/>
    <w:rsid w:val="008C10EA"/>
    <w:rsid w:val="008C22B3"/>
    <w:rsid w:val="008C23B4"/>
    <w:rsid w:val="008C2456"/>
    <w:rsid w:val="008C2505"/>
    <w:rsid w:val="008C28F5"/>
    <w:rsid w:val="008C290B"/>
    <w:rsid w:val="008C2938"/>
    <w:rsid w:val="008C2DFD"/>
    <w:rsid w:val="008C3017"/>
    <w:rsid w:val="008C3256"/>
    <w:rsid w:val="008C35E7"/>
    <w:rsid w:val="008C3B3D"/>
    <w:rsid w:val="008C3FA4"/>
    <w:rsid w:val="008C4194"/>
    <w:rsid w:val="008C41FE"/>
    <w:rsid w:val="008C4814"/>
    <w:rsid w:val="008C4B84"/>
    <w:rsid w:val="008C55A0"/>
    <w:rsid w:val="008C57D2"/>
    <w:rsid w:val="008C5D90"/>
    <w:rsid w:val="008C5EDC"/>
    <w:rsid w:val="008C6108"/>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673E"/>
    <w:rsid w:val="008D701A"/>
    <w:rsid w:val="008D7217"/>
    <w:rsid w:val="008D77CA"/>
    <w:rsid w:val="008D7B3B"/>
    <w:rsid w:val="008D7BEE"/>
    <w:rsid w:val="008E07BF"/>
    <w:rsid w:val="008E08A2"/>
    <w:rsid w:val="008E08AF"/>
    <w:rsid w:val="008E0A07"/>
    <w:rsid w:val="008E0A45"/>
    <w:rsid w:val="008E0C51"/>
    <w:rsid w:val="008E0EDD"/>
    <w:rsid w:val="008E1016"/>
    <w:rsid w:val="008E162F"/>
    <w:rsid w:val="008E1792"/>
    <w:rsid w:val="008E1AC5"/>
    <w:rsid w:val="008E29B1"/>
    <w:rsid w:val="008E2FD8"/>
    <w:rsid w:val="008E33F3"/>
    <w:rsid w:val="008E39ED"/>
    <w:rsid w:val="008E3BB9"/>
    <w:rsid w:val="008E3DFE"/>
    <w:rsid w:val="008E41A1"/>
    <w:rsid w:val="008E4721"/>
    <w:rsid w:val="008E4E07"/>
    <w:rsid w:val="008E5107"/>
    <w:rsid w:val="008E628B"/>
    <w:rsid w:val="008E6769"/>
    <w:rsid w:val="008E6EA9"/>
    <w:rsid w:val="008E7105"/>
    <w:rsid w:val="008E7300"/>
    <w:rsid w:val="008E7432"/>
    <w:rsid w:val="008E7ED1"/>
    <w:rsid w:val="008F00FE"/>
    <w:rsid w:val="008F0217"/>
    <w:rsid w:val="008F0AB5"/>
    <w:rsid w:val="008F0BE9"/>
    <w:rsid w:val="008F0DFC"/>
    <w:rsid w:val="008F11D8"/>
    <w:rsid w:val="008F126A"/>
    <w:rsid w:val="008F1923"/>
    <w:rsid w:val="008F19C3"/>
    <w:rsid w:val="008F1E1B"/>
    <w:rsid w:val="008F2496"/>
    <w:rsid w:val="008F261A"/>
    <w:rsid w:val="008F2861"/>
    <w:rsid w:val="008F2958"/>
    <w:rsid w:val="008F2E18"/>
    <w:rsid w:val="008F34DC"/>
    <w:rsid w:val="008F3511"/>
    <w:rsid w:val="008F3850"/>
    <w:rsid w:val="008F3E50"/>
    <w:rsid w:val="008F3E68"/>
    <w:rsid w:val="008F4188"/>
    <w:rsid w:val="008F4189"/>
    <w:rsid w:val="008F41AB"/>
    <w:rsid w:val="008F4C12"/>
    <w:rsid w:val="008F4F7B"/>
    <w:rsid w:val="008F5611"/>
    <w:rsid w:val="008F5878"/>
    <w:rsid w:val="008F6AE6"/>
    <w:rsid w:val="008F7E85"/>
    <w:rsid w:val="00900322"/>
    <w:rsid w:val="009005E4"/>
    <w:rsid w:val="00900826"/>
    <w:rsid w:val="00901374"/>
    <w:rsid w:val="00901DA6"/>
    <w:rsid w:val="009026F8"/>
    <w:rsid w:val="00902DBE"/>
    <w:rsid w:val="00902E2E"/>
    <w:rsid w:val="00903459"/>
    <w:rsid w:val="00903A5B"/>
    <w:rsid w:val="00903DF9"/>
    <w:rsid w:val="00903F0A"/>
    <w:rsid w:val="00904171"/>
    <w:rsid w:val="00904332"/>
    <w:rsid w:val="00904671"/>
    <w:rsid w:val="00906201"/>
    <w:rsid w:val="009065B3"/>
    <w:rsid w:val="00906ACF"/>
    <w:rsid w:val="00906DC5"/>
    <w:rsid w:val="00907043"/>
    <w:rsid w:val="009072D1"/>
    <w:rsid w:val="009074B7"/>
    <w:rsid w:val="00907754"/>
    <w:rsid w:val="00907A28"/>
    <w:rsid w:val="00910594"/>
    <w:rsid w:val="0091097D"/>
    <w:rsid w:val="009111A2"/>
    <w:rsid w:val="009112EB"/>
    <w:rsid w:val="00911D75"/>
    <w:rsid w:val="00911D97"/>
    <w:rsid w:val="00911FE1"/>
    <w:rsid w:val="009122BA"/>
    <w:rsid w:val="00912C17"/>
    <w:rsid w:val="00912E85"/>
    <w:rsid w:val="00912ECF"/>
    <w:rsid w:val="009134A0"/>
    <w:rsid w:val="009135B9"/>
    <w:rsid w:val="00913C8C"/>
    <w:rsid w:val="0091408D"/>
    <w:rsid w:val="0091454A"/>
    <w:rsid w:val="00914736"/>
    <w:rsid w:val="00914914"/>
    <w:rsid w:val="009151AC"/>
    <w:rsid w:val="00916A95"/>
    <w:rsid w:val="00916FD1"/>
    <w:rsid w:val="00917823"/>
    <w:rsid w:val="00917C09"/>
    <w:rsid w:val="00917EFE"/>
    <w:rsid w:val="00917F03"/>
    <w:rsid w:val="00917F38"/>
    <w:rsid w:val="00917FB8"/>
    <w:rsid w:val="00920ECA"/>
    <w:rsid w:val="00920FE8"/>
    <w:rsid w:val="00921CF7"/>
    <w:rsid w:val="0092208D"/>
    <w:rsid w:val="009222A7"/>
    <w:rsid w:val="00922A0E"/>
    <w:rsid w:val="009230C3"/>
    <w:rsid w:val="009234C3"/>
    <w:rsid w:val="00923BC1"/>
    <w:rsid w:val="00924461"/>
    <w:rsid w:val="00924489"/>
    <w:rsid w:val="0092532E"/>
    <w:rsid w:val="009253C6"/>
    <w:rsid w:val="00925458"/>
    <w:rsid w:val="00925731"/>
    <w:rsid w:val="009258CF"/>
    <w:rsid w:val="00925AD5"/>
    <w:rsid w:val="0092603C"/>
    <w:rsid w:val="00927522"/>
    <w:rsid w:val="009279D6"/>
    <w:rsid w:val="00927D81"/>
    <w:rsid w:val="00927EBE"/>
    <w:rsid w:val="009300D2"/>
    <w:rsid w:val="00930AE7"/>
    <w:rsid w:val="00930D61"/>
    <w:rsid w:val="00930E6D"/>
    <w:rsid w:val="009316FD"/>
    <w:rsid w:val="009318AB"/>
    <w:rsid w:val="00931C99"/>
    <w:rsid w:val="00931F23"/>
    <w:rsid w:val="0093216E"/>
    <w:rsid w:val="00932C64"/>
    <w:rsid w:val="00932DA5"/>
    <w:rsid w:val="00933124"/>
    <w:rsid w:val="0093353B"/>
    <w:rsid w:val="009336CC"/>
    <w:rsid w:val="009338D8"/>
    <w:rsid w:val="00933C1D"/>
    <w:rsid w:val="00933C9A"/>
    <w:rsid w:val="00934072"/>
    <w:rsid w:val="00934766"/>
    <w:rsid w:val="00934910"/>
    <w:rsid w:val="00935030"/>
    <w:rsid w:val="009351C6"/>
    <w:rsid w:val="0093522F"/>
    <w:rsid w:val="009356CC"/>
    <w:rsid w:val="0093573A"/>
    <w:rsid w:val="00935A00"/>
    <w:rsid w:val="00935DC2"/>
    <w:rsid w:val="00936036"/>
    <w:rsid w:val="0093607A"/>
    <w:rsid w:val="00936089"/>
    <w:rsid w:val="00936ABD"/>
    <w:rsid w:val="00936C83"/>
    <w:rsid w:val="00937019"/>
    <w:rsid w:val="0093709E"/>
    <w:rsid w:val="0093742B"/>
    <w:rsid w:val="0094008C"/>
    <w:rsid w:val="00940198"/>
    <w:rsid w:val="0094026B"/>
    <w:rsid w:val="009415FF"/>
    <w:rsid w:val="009417B0"/>
    <w:rsid w:val="00941920"/>
    <w:rsid w:val="00941A40"/>
    <w:rsid w:val="00941E7F"/>
    <w:rsid w:val="00941FC3"/>
    <w:rsid w:val="00942318"/>
    <w:rsid w:val="00942523"/>
    <w:rsid w:val="009429D0"/>
    <w:rsid w:val="00943069"/>
    <w:rsid w:val="009431DC"/>
    <w:rsid w:val="00943768"/>
    <w:rsid w:val="00943DD7"/>
    <w:rsid w:val="009447B9"/>
    <w:rsid w:val="00944AE4"/>
    <w:rsid w:val="00944B40"/>
    <w:rsid w:val="009456A5"/>
    <w:rsid w:val="009465D7"/>
    <w:rsid w:val="00947245"/>
    <w:rsid w:val="009473DA"/>
    <w:rsid w:val="00950575"/>
    <w:rsid w:val="00950AEE"/>
    <w:rsid w:val="00950C3C"/>
    <w:rsid w:val="00950C87"/>
    <w:rsid w:val="009514EA"/>
    <w:rsid w:val="00952159"/>
    <w:rsid w:val="0095248F"/>
    <w:rsid w:val="00952586"/>
    <w:rsid w:val="0095349D"/>
    <w:rsid w:val="009541EB"/>
    <w:rsid w:val="00954ACE"/>
    <w:rsid w:val="00954BE3"/>
    <w:rsid w:val="00954EA9"/>
    <w:rsid w:val="00955DFB"/>
    <w:rsid w:val="0095601B"/>
    <w:rsid w:val="0095649D"/>
    <w:rsid w:val="009565FF"/>
    <w:rsid w:val="00956973"/>
    <w:rsid w:val="00956980"/>
    <w:rsid w:val="00956A88"/>
    <w:rsid w:val="00957006"/>
    <w:rsid w:val="0095721B"/>
    <w:rsid w:val="0095730C"/>
    <w:rsid w:val="00957896"/>
    <w:rsid w:val="00957B19"/>
    <w:rsid w:val="009608FA"/>
    <w:rsid w:val="00960F6B"/>
    <w:rsid w:val="00961697"/>
    <w:rsid w:val="00961EBB"/>
    <w:rsid w:val="0096221F"/>
    <w:rsid w:val="00962584"/>
    <w:rsid w:val="00962D9E"/>
    <w:rsid w:val="0096313E"/>
    <w:rsid w:val="00963236"/>
    <w:rsid w:val="0096390E"/>
    <w:rsid w:val="00963E0D"/>
    <w:rsid w:val="009640DD"/>
    <w:rsid w:val="00965627"/>
    <w:rsid w:val="009659D8"/>
    <w:rsid w:val="00965E0D"/>
    <w:rsid w:val="00965EFB"/>
    <w:rsid w:val="00965FF2"/>
    <w:rsid w:val="00966154"/>
    <w:rsid w:val="0096663C"/>
    <w:rsid w:val="00966753"/>
    <w:rsid w:val="009675D0"/>
    <w:rsid w:val="00967A21"/>
    <w:rsid w:val="00967B43"/>
    <w:rsid w:val="00970F6A"/>
    <w:rsid w:val="009710B4"/>
    <w:rsid w:val="009718D5"/>
    <w:rsid w:val="009719B7"/>
    <w:rsid w:val="00971D19"/>
    <w:rsid w:val="009722F8"/>
    <w:rsid w:val="00972737"/>
    <w:rsid w:val="00972ABB"/>
    <w:rsid w:val="00972C0D"/>
    <w:rsid w:val="00972CBE"/>
    <w:rsid w:val="00972CDF"/>
    <w:rsid w:val="009739AC"/>
    <w:rsid w:val="00973B43"/>
    <w:rsid w:val="00973F9F"/>
    <w:rsid w:val="00974315"/>
    <w:rsid w:val="009746A1"/>
    <w:rsid w:val="00974980"/>
    <w:rsid w:val="00974C5C"/>
    <w:rsid w:val="0097503D"/>
    <w:rsid w:val="009751E7"/>
    <w:rsid w:val="009754B9"/>
    <w:rsid w:val="0097608B"/>
    <w:rsid w:val="009763D1"/>
    <w:rsid w:val="00976F3B"/>
    <w:rsid w:val="00977AD2"/>
    <w:rsid w:val="00977E5D"/>
    <w:rsid w:val="00980AB1"/>
    <w:rsid w:val="00980CFE"/>
    <w:rsid w:val="0098100C"/>
    <w:rsid w:val="00981022"/>
    <w:rsid w:val="0098177C"/>
    <w:rsid w:val="00982306"/>
    <w:rsid w:val="00982432"/>
    <w:rsid w:val="0098371C"/>
    <w:rsid w:val="00983EFA"/>
    <w:rsid w:val="0098465B"/>
    <w:rsid w:val="00984D7B"/>
    <w:rsid w:val="009858D3"/>
    <w:rsid w:val="00985BE6"/>
    <w:rsid w:val="00986274"/>
    <w:rsid w:val="009867C3"/>
    <w:rsid w:val="00987173"/>
    <w:rsid w:val="0098730C"/>
    <w:rsid w:val="00987382"/>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512F"/>
    <w:rsid w:val="0099542E"/>
    <w:rsid w:val="00996973"/>
    <w:rsid w:val="009969EC"/>
    <w:rsid w:val="009974B4"/>
    <w:rsid w:val="00997944"/>
    <w:rsid w:val="00997DF4"/>
    <w:rsid w:val="009A0528"/>
    <w:rsid w:val="009A0658"/>
    <w:rsid w:val="009A16CA"/>
    <w:rsid w:val="009A1EBF"/>
    <w:rsid w:val="009A1F8B"/>
    <w:rsid w:val="009A2054"/>
    <w:rsid w:val="009A27FA"/>
    <w:rsid w:val="009A3563"/>
    <w:rsid w:val="009A3B71"/>
    <w:rsid w:val="009A4156"/>
    <w:rsid w:val="009A41D4"/>
    <w:rsid w:val="009A420D"/>
    <w:rsid w:val="009A4965"/>
    <w:rsid w:val="009A5181"/>
    <w:rsid w:val="009A5D87"/>
    <w:rsid w:val="009A640F"/>
    <w:rsid w:val="009A70F7"/>
    <w:rsid w:val="009A7117"/>
    <w:rsid w:val="009A76D6"/>
    <w:rsid w:val="009A7718"/>
    <w:rsid w:val="009A78AB"/>
    <w:rsid w:val="009B046B"/>
    <w:rsid w:val="009B14A0"/>
    <w:rsid w:val="009B14EA"/>
    <w:rsid w:val="009B1751"/>
    <w:rsid w:val="009B1A0C"/>
    <w:rsid w:val="009B21C5"/>
    <w:rsid w:val="009B2A5C"/>
    <w:rsid w:val="009B3269"/>
    <w:rsid w:val="009B4AEF"/>
    <w:rsid w:val="009B5708"/>
    <w:rsid w:val="009B5A3C"/>
    <w:rsid w:val="009B5B97"/>
    <w:rsid w:val="009B626C"/>
    <w:rsid w:val="009B679C"/>
    <w:rsid w:val="009B6D66"/>
    <w:rsid w:val="009B73A0"/>
    <w:rsid w:val="009B73F5"/>
    <w:rsid w:val="009C0263"/>
    <w:rsid w:val="009C0886"/>
    <w:rsid w:val="009C0939"/>
    <w:rsid w:val="009C098D"/>
    <w:rsid w:val="009C1147"/>
    <w:rsid w:val="009C14E2"/>
    <w:rsid w:val="009C17FB"/>
    <w:rsid w:val="009C2947"/>
    <w:rsid w:val="009C340B"/>
    <w:rsid w:val="009C3914"/>
    <w:rsid w:val="009C3F6C"/>
    <w:rsid w:val="009C414E"/>
    <w:rsid w:val="009C4906"/>
    <w:rsid w:val="009C4C06"/>
    <w:rsid w:val="009C4DB8"/>
    <w:rsid w:val="009C52B1"/>
    <w:rsid w:val="009C5EFE"/>
    <w:rsid w:val="009C63C2"/>
    <w:rsid w:val="009C68E2"/>
    <w:rsid w:val="009C6CD6"/>
    <w:rsid w:val="009C6E13"/>
    <w:rsid w:val="009D0882"/>
    <w:rsid w:val="009D0EC2"/>
    <w:rsid w:val="009D0EE3"/>
    <w:rsid w:val="009D23D6"/>
    <w:rsid w:val="009D2855"/>
    <w:rsid w:val="009D29AC"/>
    <w:rsid w:val="009D2CA4"/>
    <w:rsid w:val="009D312F"/>
    <w:rsid w:val="009D32A9"/>
    <w:rsid w:val="009D388F"/>
    <w:rsid w:val="009D3D32"/>
    <w:rsid w:val="009D406A"/>
    <w:rsid w:val="009D419C"/>
    <w:rsid w:val="009D432A"/>
    <w:rsid w:val="009D4E1C"/>
    <w:rsid w:val="009D50B1"/>
    <w:rsid w:val="009D55EF"/>
    <w:rsid w:val="009D5963"/>
    <w:rsid w:val="009D5B72"/>
    <w:rsid w:val="009D5E56"/>
    <w:rsid w:val="009D5ED6"/>
    <w:rsid w:val="009D60EA"/>
    <w:rsid w:val="009D6587"/>
    <w:rsid w:val="009D685F"/>
    <w:rsid w:val="009D6C85"/>
    <w:rsid w:val="009D766B"/>
    <w:rsid w:val="009D7A65"/>
    <w:rsid w:val="009D7DE7"/>
    <w:rsid w:val="009D7ED9"/>
    <w:rsid w:val="009D7F63"/>
    <w:rsid w:val="009E0508"/>
    <w:rsid w:val="009E0634"/>
    <w:rsid w:val="009E0B83"/>
    <w:rsid w:val="009E0BB3"/>
    <w:rsid w:val="009E0DE4"/>
    <w:rsid w:val="009E1D8F"/>
    <w:rsid w:val="009E1E21"/>
    <w:rsid w:val="009E1F0F"/>
    <w:rsid w:val="009E21D5"/>
    <w:rsid w:val="009E23C2"/>
    <w:rsid w:val="009E240C"/>
    <w:rsid w:val="009E27C5"/>
    <w:rsid w:val="009E2A8B"/>
    <w:rsid w:val="009E3B3A"/>
    <w:rsid w:val="009E3F33"/>
    <w:rsid w:val="009E4096"/>
    <w:rsid w:val="009E429E"/>
    <w:rsid w:val="009E479A"/>
    <w:rsid w:val="009E4A1F"/>
    <w:rsid w:val="009E53B8"/>
    <w:rsid w:val="009E5404"/>
    <w:rsid w:val="009E5C98"/>
    <w:rsid w:val="009E6935"/>
    <w:rsid w:val="009E6FE9"/>
    <w:rsid w:val="009F0A28"/>
    <w:rsid w:val="009F0A6A"/>
    <w:rsid w:val="009F152F"/>
    <w:rsid w:val="009F1BCA"/>
    <w:rsid w:val="009F1F82"/>
    <w:rsid w:val="009F27ED"/>
    <w:rsid w:val="009F2A5A"/>
    <w:rsid w:val="009F2CE8"/>
    <w:rsid w:val="009F2E56"/>
    <w:rsid w:val="009F30F5"/>
    <w:rsid w:val="009F31BC"/>
    <w:rsid w:val="009F3DEE"/>
    <w:rsid w:val="009F4290"/>
    <w:rsid w:val="009F4429"/>
    <w:rsid w:val="009F4C61"/>
    <w:rsid w:val="009F4DFF"/>
    <w:rsid w:val="009F568A"/>
    <w:rsid w:val="009F56AB"/>
    <w:rsid w:val="009F57EA"/>
    <w:rsid w:val="009F5995"/>
    <w:rsid w:val="009F63A7"/>
    <w:rsid w:val="009F66F9"/>
    <w:rsid w:val="009F6725"/>
    <w:rsid w:val="009F6B75"/>
    <w:rsid w:val="009F6F4D"/>
    <w:rsid w:val="009F7210"/>
    <w:rsid w:val="009F7292"/>
    <w:rsid w:val="009F784D"/>
    <w:rsid w:val="009F78BE"/>
    <w:rsid w:val="009F79A0"/>
    <w:rsid w:val="00A00A66"/>
    <w:rsid w:val="00A00ACA"/>
    <w:rsid w:val="00A010AF"/>
    <w:rsid w:val="00A01DA7"/>
    <w:rsid w:val="00A028FD"/>
    <w:rsid w:val="00A02E8E"/>
    <w:rsid w:val="00A03429"/>
    <w:rsid w:val="00A0350F"/>
    <w:rsid w:val="00A03989"/>
    <w:rsid w:val="00A03CB8"/>
    <w:rsid w:val="00A03D26"/>
    <w:rsid w:val="00A03EFC"/>
    <w:rsid w:val="00A040F1"/>
    <w:rsid w:val="00A0414C"/>
    <w:rsid w:val="00A04191"/>
    <w:rsid w:val="00A04279"/>
    <w:rsid w:val="00A04BFA"/>
    <w:rsid w:val="00A04D2A"/>
    <w:rsid w:val="00A04EE7"/>
    <w:rsid w:val="00A050ED"/>
    <w:rsid w:val="00A052AA"/>
    <w:rsid w:val="00A0573F"/>
    <w:rsid w:val="00A05828"/>
    <w:rsid w:val="00A05CDD"/>
    <w:rsid w:val="00A0681B"/>
    <w:rsid w:val="00A06919"/>
    <w:rsid w:val="00A06A00"/>
    <w:rsid w:val="00A07536"/>
    <w:rsid w:val="00A07ED1"/>
    <w:rsid w:val="00A1080A"/>
    <w:rsid w:val="00A10CB2"/>
    <w:rsid w:val="00A10CCC"/>
    <w:rsid w:val="00A11418"/>
    <w:rsid w:val="00A11661"/>
    <w:rsid w:val="00A11D9F"/>
    <w:rsid w:val="00A1317C"/>
    <w:rsid w:val="00A13551"/>
    <w:rsid w:val="00A1375F"/>
    <w:rsid w:val="00A13BEB"/>
    <w:rsid w:val="00A13F37"/>
    <w:rsid w:val="00A154CC"/>
    <w:rsid w:val="00A1598A"/>
    <w:rsid w:val="00A15E8E"/>
    <w:rsid w:val="00A161AA"/>
    <w:rsid w:val="00A161D4"/>
    <w:rsid w:val="00A16592"/>
    <w:rsid w:val="00A16E43"/>
    <w:rsid w:val="00A1762F"/>
    <w:rsid w:val="00A1772E"/>
    <w:rsid w:val="00A17A4C"/>
    <w:rsid w:val="00A202DC"/>
    <w:rsid w:val="00A20873"/>
    <w:rsid w:val="00A20962"/>
    <w:rsid w:val="00A211AA"/>
    <w:rsid w:val="00A212DF"/>
    <w:rsid w:val="00A21885"/>
    <w:rsid w:val="00A21913"/>
    <w:rsid w:val="00A22270"/>
    <w:rsid w:val="00A2290C"/>
    <w:rsid w:val="00A238CC"/>
    <w:rsid w:val="00A23913"/>
    <w:rsid w:val="00A23E6D"/>
    <w:rsid w:val="00A240B9"/>
    <w:rsid w:val="00A24B3A"/>
    <w:rsid w:val="00A24C9C"/>
    <w:rsid w:val="00A24E08"/>
    <w:rsid w:val="00A2535D"/>
    <w:rsid w:val="00A25FEF"/>
    <w:rsid w:val="00A26186"/>
    <w:rsid w:val="00A26354"/>
    <w:rsid w:val="00A269AA"/>
    <w:rsid w:val="00A2742B"/>
    <w:rsid w:val="00A27619"/>
    <w:rsid w:val="00A27620"/>
    <w:rsid w:val="00A27749"/>
    <w:rsid w:val="00A30050"/>
    <w:rsid w:val="00A30418"/>
    <w:rsid w:val="00A309B4"/>
    <w:rsid w:val="00A3150C"/>
    <w:rsid w:val="00A3154D"/>
    <w:rsid w:val="00A31A7B"/>
    <w:rsid w:val="00A31FFB"/>
    <w:rsid w:val="00A326C9"/>
    <w:rsid w:val="00A327BE"/>
    <w:rsid w:val="00A3365E"/>
    <w:rsid w:val="00A3367F"/>
    <w:rsid w:val="00A33BD2"/>
    <w:rsid w:val="00A3459D"/>
    <w:rsid w:val="00A346A5"/>
    <w:rsid w:val="00A34A5C"/>
    <w:rsid w:val="00A358CD"/>
    <w:rsid w:val="00A35C94"/>
    <w:rsid w:val="00A361CB"/>
    <w:rsid w:val="00A3639D"/>
    <w:rsid w:val="00A37465"/>
    <w:rsid w:val="00A3784E"/>
    <w:rsid w:val="00A3793A"/>
    <w:rsid w:val="00A4017F"/>
    <w:rsid w:val="00A40201"/>
    <w:rsid w:val="00A40230"/>
    <w:rsid w:val="00A408BF"/>
    <w:rsid w:val="00A411B4"/>
    <w:rsid w:val="00A41349"/>
    <w:rsid w:val="00A41DD3"/>
    <w:rsid w:val="00A42288"/>
    <w:rsid w:val="00A43A30"/>
    <w:rsid w:val="00A44425"/>
    <w:rsid w:val="00A44436"/>
    <w:rsid w:val="00A44714"/>
    <w:rsid w:val="00A449E3"/>
    <w:rsid w:val="00A44A5D"/>
    <w:rsid w:val="00A44C26"/>
    <w:rsid w:val="00A461FC"/>
    <w:rsid w:val="00A4628B"/>
    <w:rsid w:val="00A46637"/>
    <w:rsid w:val="00A46FFA"/>
    <w:rsid w:val="00A47F6A"/>
    <w:rsid w:val="00A5020F"/>
    <w:rsid w:val="00A50A40"/>
    <w:rsid w:val="00A50F57"/>
    <w:rsid w:val="00A5273B"/>
    <w:rsid w:val="00A52A8E"/>
    <w:rsid w:val="00A533A1"/>
    <w:rsid w:val="00A5421C"/>
    <w:rsid w:val="00A54746"/>
    <w:rsid w:val="00A54D62"/>
    <w:rsid w:val="00A54DDD"/>
    <w:rsid w:val="00A55067"/>
    <w:rsid w:val="00A553F1"/>
    <w:rsid w:val="00A56D76"/>
    <w:rsid w:val="00A577B4"/>
    <w:rsid w:val="00A57973"/>
    <w:rsid w:val="00A57E12"/>
    <w:rsid w:val="00A6002A"/>
    <w:rsid w:val="00A60416"/>
    <w:rsid w:val="00A605CA"/>
    <w:rsid w:val="00A60741"/>
    <w:rsid w:val="00A608AB"/>
    <w:rsid w:val="00A60BD2"/>
    <w:rsid w:val="00A60E8A"/>
    <w:rsid w:val="00A60FAE"/>
    <w:rsid w:val="00A6150F"/>
    <w:rsid w:val="00A62935"/>
    <w:rsid w:val="00A62A29"/>
    <w:rsid w:val="00A62AD0"/>
    <w:rsid w:val="00A6328C"/>
    <w:rsid w:val="00A63392"/>
    <w:rsid w:val="00A634C8"/>
    <w:rsid w:val="00A63EA7"/>
    <w:rsid w:val="00A64620"/>
    <w:rsid w:val="00A64CCC"/>
    <w:rsid w:val="00A65A71"/>
    <w:rsid w:val="00A65C6E"/>
    <w:rsid w:val="00A65C8E"/>
    <w:rsid w:val="00A66361"/>
    <w:rsid w:val="00A667D8"/>
    <w:rsid w:val="00A66A99"/>
    <w:rsid w:val="00A672C4"/>
    <w:rsid w:val="00A672FF"/>
    <w:rsid w:val="00A674D1"/>
    <w:rsid w:val="00A675F0"/>
    <w:rsid w:val="00A67788"/>
    <w:rsid w:val="00A67B8D"/>
    <w:rsid w:val="00A70535"/>
    <w:rsid w:val="00A711F4"/>
    <w:rsid w:val="00A713E6"/>
    <w:rsid w:val="00A71B73"/>
    <w:rsid w:val="00A72E43"/>
    <w:rsid w:val="00A7336C"/>
    <w:rsid w:val="00A734B0"/>
    <w:rsid w:val="00A734EE"/>
    <w:rsid w:val="00A737D2"/>
    <w:rsid w:val="00A738A9"/>
    <w:rsid w:val="00A7391F"/>
    <w:rsid w:val="00A73A95"/>
    <w:rsid w:val="00A73B44"/>
    <w:rsid w:val="00A751E6"/>
    <w:rsid w:val="00A75978"/>
    <w:rsid w:val="00A75AD7"/>
    <w:rsid w:val="00A802B1"/>
    <w:rsid w:val="00A80568"/>
    <w:rsid w:val="00A8066B"/>
    <w:rsid w:val="00A816A3"/>
    <w:rsid w:val="00A81AFE"/>
    <w:rsid w:val="00A81CF2"/>
    <w:rsid w:val="00A82239"/>
    <w:rsid w:val="00A82579"/>
    <w:rsid w:val="00A825F3"/>
    <w:rsid w:val="00A828C5"/>
    <w:rsid w:val="00A82AC0"/>
    <w:rsid w:val="00A82D53"/>
    <w:rsid w:val="00A83298"/>
    <w:rsid w:val="00A83C79"/>
    <w:rsid w:val="00A83F23"/>
    <w:rsid w:val="00A83F48"/>
    <w:rsid w:val="00A84476"/>
    <w:rsid w:val="00A845BD"/>
    <w:rsid w:val="00A84AB5"/>
    <w:rsid w:val="00A85003"/>
    <w:rsid w:val="00A854DE"/>
    <w:rsid w:val="00A85572"/>
    <w:rsid w:val="00A856C5"/>
    <w:rsid w:val="00A85741"/>
    <w:rsid w:val="00A85808"/>
    <w:rsid w:val="00A85F2C"/>
    <w:rsid w:val="00A86443"/>
    <w:rsid w:val="00A86E51"/>
    <w:rsid w:val="00A86F1F"/>
    <w:rsid w:val="00A87670"/>
    <w:rsid w:val="00A879BE"/>
    <w:rsid w:val="00A87AC0"/>
    <w:rsid w:val="00A9041A"/>
    <w:rsid w:val="00A9074C"/>
    <w:rsid w:val="00A90DB6"/>
    <w:rsid w:val="00A913B4"/>
    <w:rsid w:val="00A91B33"/>
    <w:rsid w:val="00A91C18"/>
    <w:rsid w:val="00A91CA5"/>
    <w:rsid w:val="00A9227A"/>
    <w:rsid w:val="00A93044"/>
    <w:rsid w:val="00A93470"/>
    <w:rsid w:val="00A93795"/>
    <w:rsid w:val="00A94FDC"/>
    <w:rsid w:val="00A9515A"/>
    <w:rsid w:val="00A952C1"/>
    <w:rsid w:val="00A9571F"/>
    <w:rsid w:val="00A95724"/>
    <w:rsid w:val="00A9580C"/>
    <w:rsid w:val="00A95A3E"/>
    <w:rsid w:val="00A95B11"/>
    <w:rsid w:val="00A96516"/>
    <w:rsid w:val="00A9656E"/>
    <w:rsid w:val="00A9661F"/>
    <w:rsid w:val="00A9671A"/>
    <w:rsid w:val="00A9697E"/>
    <w:rsid w:val="00A96997"/>
    <w:rsid w:val="00A96BE9"/>
    <w:rsid w:val="00A96D1C"/>
    <w:rsid w:val="00A97651"/>
    <w:rsid w:val="00AA01F0"/>
    <w:rsid w:val="00AA0568"/>
    <w:rsid w:val="00AA0981"/>
    <w:rsid w:val="00AA1060"/>
    <w:rsid w:val="00AA1ADC"/>
    <w:rsid w:val="00AA1C85"/>
    <w:rsid w:val="00AA2316"/>
    <w:rsid w:val="00AA3C9F"/>
    <w:rsid w:val="00AA532A"/>
    <w:rsid w:val="00AA5523"/>
    <w:rsid w:val="00AA590C"/>
    <w:rsid w:val="00AA59C0"/>
    <w:rsid w:val="00AA5BCC"/>
    <w:rsid w:val="00AA5C33"/>
    <w:rsid w:val="00AA5FCB"/>
    <w:rsid w:val="00AA6482"/>
    <w:rsid w:val="00AA6A7C"/>
    <w:rsid w:val="00AA6E55"/>
    <w:rsid w:val="00AB0913"/>
    <w:rsid w:val="00AB0D08"/>
    <w:rsid w:val="00AB0D9A"/>
    <w:rsid w:val="00AB135A"/>
    <w:rsid w:val="00AB15E6"/>
    <w:rsid w:val="00AB1B6C"/>
    <w:rsid w:val="00AB1CC9"/>
    <w:rsid w:val="00AB2351"/>
    <w:rsid w:val="00AB2DF3"/>
    <w:rsid w:val="00AB3049"/>
    <w:rsid w:val="00AB3329"/>
    <w:rsid w:val="00AB3396"/>
    <w:rsid w:val="00AB3529"/>
    <w:rsid w:val="00AB3993"/>
    <w:rsid w:val="00AB39EA"/>
    <w:rsid w:val="00AB3FE2"/>
    <w:rsid w:val="00AB47D1"/>
    <w:rsid w:val="00AB4B3A"/>
    <w:rsid w:val="00AB4EDA"/>
    <w:rsid w:val="00AB5A1B"/>
    <w:rsid w:val="00AB5F73"/>
    <w:rsid w:val="00AB6896"/>
    <w:rsid w:val="00AB693C"/>
    <w:rsid w:val="00AB6EC5"/>
    <w:rsid w:val="00AC0AE0"/>
    <w:rsid w:val="00AC0DDE"/>
    <w:rsid w:val="00AC0EAB"/>
    <w:rsid w:val="00AC113D"/>
    <w:rsid w:val="00AC135A"/>
    <w:rsid w:val="00AC13AF"/>
    <w:rsid w:val="00AC1ECF"/>
    <w:rsid w:val="00AC1F3D"/>
    <w:rsid w:val="00AC1F75"/>
    <w:rsid w:val="00AC1FE8"/>
    <w:rsid w:val="00AC24B5"/>
    <w:rsid w:val="00AC292D"/>
    <w:rsid w:val="00AC3040"/>
    <w:rsid w:val="00AC57FD"/>
    <w:rsid w:val="00AC5AB0"/>
    <w:rsid w:val="00AC6581"/>
    <w:rsid w:val="00AC6E50"/>
    <w:rsid w:val="00AC6FFA"/>
    <w:rsid w:val="00AC70E4"/>
    <w:rsid w:val="00AC7621"/>
    <w:rsid w:val="00AC7747"/>
    <w:rsid w:val="00AD16CB"/>
    <w:rsid w:val="00AD1AAF"/>
    <w:rsid w:val="00AD2134"/>
    <w:rsid w:val="00AD234A"/>
    <w:rsid w:val="00AD27E9"/>
    <w:rsid w:val="00AD2AB4"/>
    <w:rsid w:val="00AD2E3F"/>
    <w:rsid w:val="00AD3AB8"/>
    <w:rsid w:val="00AD3B83"/>
    <w:rsid w:val="00AD3E6A"/>
    <w:rsid w:val="00AD3E78"/>
    <w:rsid w:val="00AD41A1"/>
    <w:rsid w:val="00AD53AB"/>
    <w:rsid w:val="00AD5432"/>
    <w:rsid w:val="00AD5562"/>
    <w:rsid w:val="00AD5789"/>
    <w:rsid w:val="00AD57D6"/>
    <w:rsid w:val="00AD58B5"/>
    <w:rsid w:val="00AD59C9"/>
    <w:rsid w:val="00AD5C83"/>
    <w:rsid w:val="00AD5D13"/>
    <w:rsid w:val="00AD5D29"/>
    <w:rsid w:val="00AD5E08"/>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325"/>
    <w:rsid w:val="00AE2AEC"/>
    <w:rsid w:val="00AE2E88"/>
    <w:rsid w:val="00AE3F87"/>
    <w:rsid w:val="00AE5044"/>
    <w:rsid w:val="00AE52E8"/>
    <w:rsid w:val="00AE5A8F"/>
    <w:rsid w:val="00AE5FAD"/>
    <w:rsid w:val="00AE6114"/>
    <w:rsid w:val="00AE6793"/>
    <w:rsid w:val="00AE7005"/>
    <w:rsid w:val="00AE7CC2"/>
    <w:rsid w:val="00AE7D12"/>
    <w:rsid w:val="00AE7DCC"/>
    <w:rsid w:val="00AF0521"/>
    <w:rsid w:val="00AF0747"/>
    <w:rsid w:val="00AF0A84"/>
    <w:rsid w:val="00AF11CC"/>
    <w:rsid w:val="00AF164C"/>
    <w:rsid w:val="00AF1FF2"/>
    <w:rsid w:val="00AF24D9"/>
    <w:rsid w:val="00AF24EB"/>
    <w:rsid w:val="00AF3DAC"/>
    <w:rsid w:val="00AF40C8"/>
    <w:rsid w:val="00AF467A"/>
    <w:rsid w:val="00AF476F"/>
    <w:rsid w:val="00AF4B3F"/>
    <w:rsid w:val="00AF4CE5"/>
    <w:rsid w:val="00AF4E5E"/>
    <w:rsid w:val="00AF5079"/>
    <w:rsid w:val="00AF5881"/>
    <w:rsid w:val="00AF619C"/>
    <w:rsid w:val="00AF635C"/>
    <w:rsid w:val="00AF66F8"/>
    <w:rsid w:val="00AF6F35"/>
    <w:rsid w:val="00AF7279"/>
    <w:rsid w:val="00AF77DB"/>
    <w:rsid w:val="00B00D5D"/>
    <w:rsid w:val="00B00E0D"/>
    <w:rsid w:val="00B0190A"/>
    <w:rsid w:val="00B0190C"/>
    <w:rsid w:val="00B024C5"/>
    <w:rsid w:val="00B02AF6"/>
    <w:rsid w:val="00B02F35"/>
    <w:rsid w:val="00B03535"/>
    <w:rsid w:val="00B037E1"/>
    <w:rsid w:val="00B04438"/>
    <w:rsid w:val="00B044F5"/>
    <w:rsid w:val="00B04BC5"/>
    <w:rsid w:val="00B05451"/>
    <w:rsid w:val="00B05A18"/>
    <w:rsid w:val="00B05D15"/>
    <w:rsid w:val="00B067E1"/>
    <w:rsid w:val="00B07713"/>
    <w:rsid w:val="00B1000B"/>
    <w:rsid w:val="00B10150"/>
    <w:rsid w:val="00B10CAF"/>
    <w:rsid w:val="00B1101C"/>
    <w:rsid w:val="00B112E5"/>
    <w:rsid w:val="00B1153F"/>
    <w:rsid w:val="00B11D33"/>
    <w:rsid w:val="00B12249"/>
    <w:rsid w:val="00B124A8"/>
    <w:rsid w:val="00B12976"/>
    <w:rsid w:val="00B129BA"/>
    <w:rsid w:val="00B12BFA"/>
    <w:rsid w:val="00B12BFB"/>
    <w:rsid w:val="00B12C89"/>
    <w:rsid w:val="00B12D7E"/>
    <w:rsid w:val="00B12E52"/>
    <w:rsid w:val="00B1319C"/>
    <w:rsid w:val="00B1362E"/>
    <w:rsid w:val="00B13755"/>
    <w:rsid w:val="00B13C61"/>
    <w:rsid w:val="00B13C9A"/>
    <w:rsid w:val="00B147A5"/>
    <w:rsid w:val="00B14FDB"/>
    <w:rsid w:val="00B1502F"/>
    <w:rsid w:val="00B15F58"/>
    <w:rsid w:val="00B16067"/>
    <w:rsid w:val="00B1667C"/>
    <w:rsid w:val="00B17102"/>
    <w:rsid w:val="00B17D1C"/>
    <w:rsid w:val="00B20289"/>
    <w:rsid w:val="00B2067D"/>
    <w:rsid w:val="00B20754"/>
    <w:rsid w:val="00B20785"/>
    <w:rsid w:val="00B217EE"/>
    <w:rsid w:val="00B21875"/>
    <w:rsid w:val="00B219B5"/>
    <w:rsid w:val="00B21F97"/>
    <w:rsid w:val="00B22053"/>
    <w:rsid w:val="00B222A0"/>
    <w:rsid w:val="00B223ED"/>
    <w:rsid w:val="00B224FF"/>
    <w:rsid w:val="00B2259B"/>
    <w:rsid w:val="00B238EE"/>
    <w:rsid w:val="00B23943"/>
    <w:rsid w:val="00B23AC8"/>
    <w:rsid w:val="00B23BB8"/>
    <w:rsid w:val="00B23BCD"/>
    <w:rsid w:val="00B2422C"/>
    <w:rsid w:val="00B243CB"/>
    <w:rsid w:val="00B2452D"/>
    <w:rsid w:val="00B24827"/>
    <w:rsid w:val="00B24995"/>
    <w:rsid w:val="00B25894"/>
    <w:rsid w:val="00B25992"/>
    <w:rsid w:val="00B261BA"/>
    <w:rsid w:val="00B26337"/>
    <w:rsid w:val="00B26AB7"/>
    <w:rsid w:val="00B26B5C"/>
    <w:rsid w:val="00B26D11"/>
    <w:rsid w:val="00B26D31"/>
    <w:rsid w:val="00B270D6"/>
    <w:rsid w:val="00B27108"/>
    <w:rsid w:val="00B275B2"/>
    <w:rsid w:val="00B27B38"/>
    <w:rsid w:val="00B30659"/>
    <w:rsid w:val="00B3087A"/>
    <w:rsid w:val="00B3113C"/>
    <w:rsid w:val="00B318C6"/>
    <w:rsid w:val="00B32509"/>
    <w:rsid w:val="00B33312"/>
    <w:rsid w:val="00B33892"/>
    <w:rsid w:val="00B344E8"/>
    <w:rsid w:val="00B34D9C"/>
    <w:rsid w:val="00B351B9"/>
    <w:rsid w:val="00B35408"/>
    <w:rsid w:val="00B3605D"/>
    <w:rsid w:val="00B3675D"/>
    <w:rsid w:val="00B36B06"/>
    <w:rsid w:val="00B3797D"/>
    <w:rsid w:val="00B37F6D"/>
    <w:rsid w:val="00B40210"/>
    <w:rsid w:val="00B4244B"/>
    <w:rsid w:val="00B42C95"/>
    <w:rsid w:val="00B42CEB"/>
    <w:rsid w:val="00B43943"/>
    <w:rsid w:val="00B43CC5"/>
    <w:rsid w:val="00B4406D"/>
    <w:rsid w:val="00B445BA"/>
    <w:rsid w:val="00B446A5"/>
    <w:rsid w:val="00B449FC"/>
    <w:rsid w:val="00B44AFF"/>
    <w:rsid w:val="00B461DD"/>
    <w:rsid w:val="00B475C9"/>
    <w:rsid w:val="00B50230"/>
    <w:rsid w:val="00B50275"/>
    <w:rsid w:val="00B50459"/>
    <w:rsid w:val="00B50E09"/>
    <w:rsid w:val="00B51264"/>
    <w:rsid w:val="00B514D1"/>
    <w:rsid w:val="00B5151E"/>
    <w:rsid w:val="00B51C6B"/>
    <w:rsid w:val="00B51E89"/>
    <w:rsid w:val="00B525C0"/>
    <w:rsid w:val="00B525F3"/>
    <w:rsid w:val="00B52BB0"/>
    <w:rsid w:val="00B52C8A"/>
    <w:rsid w:val="00B53445"/>
    <w:rsid w:val="00B536C0"/>
    <w:rsid w:val="00B54364"/>
    <w:rsid w:val="00B5584A"/>
    <w:rsid w:val="00B56136"/>
    <w:rsid w:val="00B564A1"/>
    <w:rsid w:val="00B566B0"/>
    <w:rsid w:val="00B56763"/>
    <w:rsid w:val="00B56C8E"/>
    <w:rsid w:val="00B56D6B"/>
    <w:rsid w:val="00B572EF"/>
    <w:rsid w:val="00B573C4"/>
    <w:rsid w:val="00B57471"/>
    <w:rsid w:val="00B57F52"/>
    <w:rsid w:val="00B602F5"/>
    <w:rsid w:val="00B60622"/>
    <w:rsid w:val="00B60C55"/>
    <w:rsid w:val="00B60D5F"/>
    <w:rsid w:val="00B60FBA"/>
    <w:rsid w:val="00B616BA"/>
    <w:rsid w:val="00B61865"/>
    <w:rsid w:val="00B61902"/>
    <w:rsid w:val="00B62003"/>
    <w:rsid w:val="00B6248F"/>
    <w:rsid w:val="00B62895"/>
    <w:rsid w:val="00B6346F"/>
    <w:rsid w:val="00B64838"/>
    <w:rsid w:val="00B64E8A"/>
    <w:rsid w:val="00B6511E"/>
    <w:rsid w:val="00B6538B"/>
    <w:rsid w:val="00B659E3"/>
    <w:rsid w:val="00B66982"/>
    <w:rsid w:val="00B66B8D"/>
    <w:rsid w:val="00B66C6C"/>
    <w:rsid w:val="00B670CC"/>
    <w:rsid w:val="00B67265"/>
    <w:rsid w:val="00B67818"/>
    <w:rsid w:val="00B67A31"/>
    <w:rsid w:val="00B67CE8"/>
    <w:rsid w:val="00B67E15"/>
    <w:rsid w:val="00B67E94"/>
    <w:rsid w:val="00B703A8"/>
    <w:rsid w:val="00B70613"/>
    <w:rsid w:val="00B7214D"/>
    <w:rsid w:val="00B72556"/>
    <w:rsid w:val="00B72CD0"/>
    <w:rsid w:val="00B732AE"/>
    <w:rsid w:val="00B73527"/>
    <w:rsid w:val="00B73EC8"/>
    <w:rsid w:val="00B73F1D"/>
    <w:rsid w:val="00B73F34"/>
    <w:rsid w:val="00B74721"/>
    <w:rsid w:val="00B74801"/>
    <w:rsid w:val="00B74A96"/>
    <w:rsid w:val="00B74D91"/>
    <w:rsid w:val="00B74ED3"/>
    <w:rsid w:val="00B75161"/>
    <w:rsid w:val="00B7605C"/>
    <w:rsid w:val="00B760D4"/>
    <w:rsid w:val="00B763D2"/>
    <w:rsid w:val="00B77BC5"/>
    <w:rsid w:val="00B77EFE"/>
    <w:rsid w:val="00B8070C"/>
    <w:rsid w:val="00B81C59"/>
    <w:rsid w:val="00B82168"/>
    <w:rsid w:val="00B82292"/>
    <w:rsid w:val="00B8285B"/>
    <w:rsid w:val="00B82961"/>
    <w:rsid w:val="00B83300"/>
    <w:rsid w:val="00B83528"/>
    <w:rsid w:val="00B83720"/>
    <w:rsid w:val="00B8405E"/>
    <w:rsid w:val="00B8471E"/>
    <w:rsid w:val="00B8478F"/>
    <w:rsid w:val="00B84A16"/>
    <w:rsid w:val="00B8590E"/>
    <w:rsid w:val="00B85F6E"/>
    <w:rsid w:val="00B8656C"/>
    <w:rsid w:val="00B866FC"/>
    <w:rsid w:val="00B86ABD"/>
    <w:rsid w:val="00B86CAC"/>
    <w:rsid w:val="00B86E56"/>
    <w:rsid w:val="00B86F16"/>
    <w:rsid w:val="00B8756C"/>
    <w:rsid w:val="00B907C0"/>
    <w:rsid w:val="00B907E6"/>
    <w:rsid w:val="00B91389"/>
    <w:rsid w:val="00B91EC2"/>
    <w:rsid w:val="00B92214"/>
    <w:rsid w:val="00B92A83"/>
    <w:rsid w:val="00B9332E"/>
    <w:rsid w:val="00B9414D"/>
    <w:rsid w:val="00B94B80"/>
    <w:rsid w:val="00B94C06"/>
    <w:rsid w:val="00B958F0"/>
    <w:rsid w:val="00B95F68"/>
    <w:rsid w:val="00B96300"/>
    <w:rsid w:val="00B968B2"/>
    <w:rsid w:val="00B970AB"/>
    <w:rsid w:val="00B970FB"/>
    <w:rsid w:val="00BA041D"/>
    <w:rsid w:val="00BA0FF4"/>
    <w:rsid w:val="00BA1020"/>
    <w:rsid w:val="00BA1560"/>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A4"/>
    <w:rsid w:val="00BA7A9E"/>
    <w:rsid w:val="00BB0706"/>
    <w:rsid w:val="00BB07BF"/>
    <w:rsid w:val="00BB0E3E"/>
    <w:rsid w:val="00BB0E89"/>
    <w:rsid w:val="00BB0EBF"/>
    <w:rsid w:val="00BB0F8B"/>
    <w:rsid w:val="00BB1F0F"/>
    <w:rsid w:val="00BB1F7B"/>
    <w:rsid w:val="00BB28C5"/>
    <w:rsid w:val="00BB2B77"/>
    <w:rsid w:val="00BB3322"/>
    <w:rsid w:val="00BB4058"/>
    <w:rsid w:val="00BB4457"/>
    <w:rsid w:val="00BB4535"/>
    <w:rsid w:val="00BB45CE"/>
    <w:rsid w:val="00BB4814"/>
    <w:rsid w:val="00BB488C"/>
    <w:rsid w:val="00BB4FCD"/>
    <w:rsid w:val="00BB583B"/>
    <w:rsid w:val="00BB58EF"/>
    <w:rsid w:val="00BB5B8E"/>
    <w:rsid w:val="00BB6A98"/>
    <w:rsid w:val="00BB71C5"/>
    <w:rsid w:val="00BB75AF"/>
    <w:rsid w:val="00BB7680"/>
    <w:rsid w:val="00BB7FCA"/>
    <w:rsid w:val="00BC0885"/>
    <w:rsid w:val="00BC103F"/>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769F"/>
    <w:rsid w:val="00BC7BE5"/>
    <w:rsid w:val="00BC7E17"/>
    <w:rsid w:val="00BD02F9"/>
    <w:rsid w:val="00BD1235"/>
    <w:rsid w:val="00BD1265"/>
    <w:rsid w:val="00BD1430"/>
    <w:rsid w:val="00BD151C"/>
    <w:rsid w:val="00BD1932"/>
    <w:rsid w:val="00BD1D5F"/>
    <w:rsid w:val="00BD3255"/>
    <w:rsid w:val="00BD3971"/>
    <w:rsid w:val="00BD4014"/>
    <w:rsid w:val="00BD4993"/>
    <w:rsid w:val="00BD5881"/>
    <w:rsid w:val="00BD637D"/>
    <w:rsid w:val="00BD66E3"/>
    <w:rsid w:val="00BD7124"/>
    <w:rsid w:val="00BD734F"/>
    <w:rsid w:val="00BD7B7D"/>
    <w:rsid w:val="00BD7F13"/>
    <w:rsid w:val="00BE033C"/>
    <w:rsid w:val="00BE073C"/>
    <w:rsid w:val="00BE087B"/>
    <w:rsid w:val="00BE0B38"/>
    <w:rsid w:val="00BE0E63"/>
    <w:rsid w:val="00BE13C0"/>
    <w:rsid w:val="00BE1988"/>
    <w:rsid w:val="00BE328B"/>
    <w:rsid w:val="00BE34A5"/>
    <w:rsid w:val="00BE3E5B"/>
    <w:rsid w:val="00BE3F15"/>
    <w:rsid w:val="00BE4037"/>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0D0"/>
    <w:rsid w:val="00BF325C"/>
    <w:rsid w:val="00BF38BA"/>
    <w:rsid w:val="00BF3FAD"/>
    <w:rsid w:val="00BF4149"/>
    <w:rsid w:val="00BF4401"/>
    <w:rsid w:val="00BF44D7"/>
    <w:rsid w:val="00BF4605"/>
    <w:rsid w:val="00BF5909"/>
    <w:rsid w:val="00BF62C8"/>
    <w:rsid w:val="00BF632D"/>
    <w:rsid w:val="00BF6CBB"/>
    <w:rsid w:val="00BF6FF2"/>
    <w:rsid w:val="00BF70BA"/>
    <w:rsid w:val="00BF70C7"/>
    <w:rsid w:val="00BF74B6"/>
    <w:rsid w:val="00BF776A"/>
    <w:rsid w:val="00BF7859"/>
    <w:rsid w:val="00BF7A74"/>
    <w:rsid w:val="00C0124D"/>
    <w:rsid w:val="00C01C08"/>
    <w:rsid w:val="00C0210A"/>
    <w:rsid w:val="00C0260C"/>
    <w:rsid w:val="00C02934"/>
    <w:rsid w:val="00C02B42"/>
    <w:rsid w:val="00C03150"/>
    <w:rsid w:val="00C03358"/>
    <w:rsid w:val="00C03581"/>
    <w:rsid w:val="00C03639"/>
    <w:rsid w:val="00C040B1"/>
    <w:rsid w:val="00C04422"/>
    <w:rsid w:val="00C047D6"/>
    <w:rsid w:val="00C04FC2"/>
    <w:rsid w:val="00C0528B"/>
    <w:rsid w:val="00C05618"/>
    <w:rsid w:val="00C059AD"/>
    <w:rsid w:val="00C05C51"/>
    <w:rsid w:val="00C05CC7"/>
    <w:rsid w:val="00C05F55"/>
    <w:rsid w:val="00C05F87"/>
    <w:rsid w:val="00C05FCE"/>
    <w:rsid w:val="00C0630D"/>
    <w:rsid w:val="00C064D9"/>
    <w:rsid w:val="00C0665C"/>
    <w:rsid w:val="00C072E9"/>
    <w:rsid w:val="00C0773C"/>
    <w:rsid w:val="00C07985"/>
    <w:rsid w:val="00C07DDC"/>
    <w:rsid w:val="00C1077C"/>
    <w:rsid w:val="00C10B76"/>
    <w:rsid w:val="00C10F37"/>
    <w:rsid w:val="00C10F92"/>
    <w:rsid w:val="00C113A9"/>
    <w:rsid w:val="00C1294D"/>
    <w:rsid w:val="00C12A2D"/>
    <w:rsid w:val="00C13C2D"/>
    <w:rsid w:val="00C14013"/>
    <w:rsid w:val="00C141AA"/>
    <w:rsid w:val="00C1431C"/>
    <w:rsid w:val="00C14497"/>
    <w:rsid w:val="00C148B0"/>
    <w:rsid w:val="00C14A75"/>
    <w:rsid w:val="00C14C9D"/>
    <w:rsid w:val="00C15591"/>
    <w:rsid w:val="00C15DDE"/>
    <w:rsid w:val="00C1685A"/>
    <w:rsid w:val="00C16B1B"/>
    <w:rsid w:val="00C16DA0"/>
    <w:rsid w:val="00C16E56"/>
    <w:rsid w:val="00C16F04"/>
    <w:rsid w:val="00C17135"/>
    <w:rsid w:val="00C175A1"/>
    <w:rsid w:val="00C179F4"/>
    <w:rsid w:val="00C17A35"/>
    <w:rsid w:val="00C17C54"/>
    <w:rsid w:val="00C17CAE"/>
    <w:rsid w:val="00C204A7"/>
    <w:rsid w:val="00C20764"/>
    <w:rsid w:val="00C20B7C"/>
    <w:rsid w:val="00C21245"/>
    <w:rsid w:val="00C21732"/>
    <w:rsid w:val="00C217F9"/>
    <w:rsid w:val="00C2182F"/>
    <w:rsid w:val="00C21C65"/>
    <w:rsid w:val="00C228F8"/>
    <w:rsid w:val="00C2321A"/>
    <w:rsid w:val="00C2399A"/>
    <w:rsid w:val="00C23C37"/>
    <w:rsid w:val="00C2412C"/>
    <w:rsid w:val="00C24148"/>
    <w:rsid w:val="00C256BE"/>
    <w:rsid w:val="00C258E0"/>
    <w:rsid w:val="00C2599E"/>
    <w:rsid w:val="00C2640A"/>
    <w:rsid w:val="00C265FA"/>
    <w:rsid w:val="00C26AFF"/>
    <w:rsid w:val="00C270B2"/>
    <w:rsid w:val="00C276BE"/>
    <w:rsid w:val="00C2776E"/>
    <w:rsid w:val="00C27B8C"/>
    <w:rsid w:val="00C27BA9"/>
    <w:rsid w:val="00C305A5"/>
    <w:rsid w:val="00C30B50"/>
    <w:rsid w:val="00C315AD"/>
    <w:rsid w:val="00C31C08"/>
    <w:rsid w:val="00C31FD2"/>
    <w:rsid w:val="00C327E3"/>
    <w:rsid w:val="00C32CA4"/>
    <w:rsid w:val="00C33174"/>
    <w:rsid w:val="00C33D17"/>
    <w:rsid w:val="00C33D1F"/>
    <w:rsid w:val="00C33FF5"/>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52D"/>
    <w:rsid w:val="00C40954"/>
    <w:rsid w:val="00C40AD6"/>
    <w:rsid w:val="00C40D0B"/>
    <w:rsid w:val="00C40EBA"/>
    <w:rsid w:val="00C40ED7"/>
    <w:rsid w:val="00C41654"/>
    <w:rsid w:val="00C41823"/>
    <w:rsid w:val="00C41D1B"/>
    <w:rsid w:val="00C41F25"/>
    <w:rsid w:val="00C42B90"/>
    <w:rsid w:val="00C42D08"/>
    <w:rsid w:val="00C4343D"/>
    <w:rsid w:val="00C43500"/>
    <w:rsid w:val="00C444B3"/>
    <w:rsid w:val="00C445B3"/>
    <w:rsid w:val="00C445C2"/>
    <w:rsid w:val="00C4496F"/>
    <w:rsid w:val="00C44D39"/>
    <w:rsid w:val="00C4557E"/>
    <w:rsid w:val="00C45668"/>
    <w:rsid w:val="00C45CE7"/>
    <w:rsid w:val="00C46405"/>
    <w:rsid w:val="00C46EA8"/>
    <w:rsid w:val="00C46F4D"/>
    <w:rsid w:val="00C47255"/>
    <w:rsid w:val="00C477FA"/>
    <w:rsid w:val="00C47D9E"/>
    <w:rsid w:val="00C50230"/>
    <w:rsid w:val="00C510FE"/>
    <w:rsid w:val="00C51B26"/>
    <w:rsid w:val="00C51DF5"/>
    <w:rsid w:val="00C5254C"/>
    <w:rsid w:val="00C542BF"/>
    <w:rsid w:val="00C545D8"/>
    <w:rsid w:val="00C5467A"/>
    <w:rsid w:val="00C54C4D"/>
    <w:rsid w:val="00C552BF"/>
    <w:rsid w:val="00C55526"/>
    <w:rsid w:val="00C55A45"/>
    <w:rsid w:val="00C55AD4"/>
    <w:rsid w:val="00C55DCC"/>
    <w:rsid w:val="00C55E9B"/>
    <w:rsid w:val="00C56063"/>
    <w:rsid w:val="00C56191"/>
    <w:rsid w:val="00C561A3"/>
    <w:rsid w:val="00C568FD"/>
    <w:rsid w:val="00C56BC3"/>
    <w:rsid w:val="00C56E9B"/>
    <w:rsid w:val="00C56F04"/>
    <w:rsid w:val="00C57815"/>
    <w:rsid w:val="00C578E0"/>
    <w:rsid w:val="00C57DC5"/>
    <w:rsid w:val="00C6030F"/>
    <w:rsid w:val="00C6039F"/>
    <w:rsid w:val="00C6051A"/>
    <w:rsid w:val="00C606E2"/>
    <w:rsid w:val="00C6072B"/>
    <w:rsid w:val="00C60815"/>
    <w:rsid w:val="00C60CFD"/>
    <w:rsid w:val="00C60DD7"/>
    <w:rsid w:val="00C61611"/>
    <w:rsid w:val="00C618D5"/>
    <w:rsid w:val="00C619B2"/>
    <w:rsid w:val="00C61F50"/>
    <w:rsid w:val="00C62ACF"/>
    <w:rsid w:val="00C633B4"/>
    <w:rsid w:val="00C63973"/>
    <w:rsid w:val="00C63D13"/>
    <w:rsid w:val="00C64C1C"/>
    <w:rsid w:val="00C65ED5"/>
    <w:rsid w:val="00C660D7"/>
    <w:rsid w:val="00C664FF"/>
    <w:rsid w:val="00C66753"/>
    <w:rsid w:val="00C668D1"/>
    <w:rsid w:val="00C66B03"/>
    <w:rsid w:val="00C67387"/>
    <w:rsid w:val="00C67932"/>
    <w:rsid w:val="00C67C76"/>
    <w:rsid w:val="00C67CE4"/>
    <w:rsid w:val="00C67EFA"/>
    <w:rsid w:val="00C70459"/>
    <w:rsid w:val="00C708FE"/>
    <w:rsid w:val="00C7176A"/>
    <w:rsid w:val="00C71D02"/>
    <w:rsid w:val="00C71E8D"/>
    <w:rsid w:val="00C71EC4"/>
    <w:rsid w:val="00C7207C"/>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0E10"/>
    <w:rsid w:val="00C81ABE"/>
    <w:rsid w:val="00C826AF"/>
    <w:rsid w:val="00C833E6"/>
    <w:rsid w:val="00C83460"/>
    <w:rsid w:val="00C8399F"/>
    <w:rsid w:val="00C84649"/>
    <w:rsid w:val="00C8486A"/>
    <w:rsid w:val="00C84AD8"/>
    <w:rsid w:val="00C84D97"/>
    <w:rsid w:val="00C853A5"/>
    <w:rsid w:val="00C855B1"/>
    <w:rsid w:val="00C8683A"/>
    <w:rsid w:val="00C870F9"/>
    <w:rsid w:val="00C8717F"/>
    <w:rsid w:val="00C87446"/>
    <w:rsid w:val="00C87533"/>
    <w:rsid w:val="00C878BC"/>
    <w:rsid w:val="00C901B0"/>
    <w:rsid w:val="00C9022F"/>
    <w:rsid w:val="00C903D1"/>
    <w:rsid w:val="00C90720"/>
    <w:rsid w:val="00C907D0"/>
    <w:rsid w:val="00C90B27"/>
    <w:rsid w:val="00C90EF8"/>
    <w:rsid w:val="00C90FF6"/>
    <w:rsid w:val="00C91095"/>
    <w:rsid w:val="00C9151E"/>
    <w:rsid w:val="00C9178C"/>
    <w:rsid w:val="00C92A1F"/>
    <w:rsid w:val="00C92BE6"/>
    <w:rsid w:val="00C93115"/>
    <w:rsid w:val="00C9370F"/>
    <w:rsid w:val="00C93888"/>
    <w:rsid w:val="00C93A9F"/>
    <w:rsid w:val="00C94748"/>
    <w:rsid w:val="00C95B37"/>
    <w:rsid w:val="00C9625B"/>
    <w:rsid w:val="00C96792"/>
    <w:rsid w:val="00C976C1"/>
    <w:rsid w:val="00C97A0D"/>
    <w:rsid w:val="00C97A33"/>
    <w:rsid w:val="00CA01E2"/>
    <w:rsid w:val="00CA0961"/>
    <w:rsid w:val="00CA1332"/>
    <w:rsid w:val="00CA16B2"/>
    <w:rsid w:val="00CA1B3C"/>
    <w:rsid w:val="00CA1DEE"/>
    <w:rsid w:val="00CA1EF2"/>
    <w:rsid w:val="00CA20BE"/>
    <w:rsid w:val="00CA2336"/>
    <w:rsid w:val="00CA2738"/>
    <w:rsid w:val="00CA2CC9"/>
    <w:rsid w:val="00CA3154"/>
    <w:rsid w:val="00CA3395"/>
    <w:rsid w:val="00CA3480"/>
    <w:rsid w:val="00CA3C9F"/>
    <w:rsid w:val="00CA3E20"/>
    <w:rsid w:val="00CA4705"/>
    <w:rsid w:val="00CA4943"/>
    <w:rsid w:val="00CA4960"/>
    <w:rsid w:val="00CA4B13"/>
    <w:rsid w:val="00CA4B4E"/>
    <w:rsid w:val="00CA4C26"/>
    <w:rsid w:val="00CA5224"/>
    <w:rsid w:val="00CA53F3"/>
    <w:rsid w:val="00CA56B7"/>
    <w:rsid w:val="00CA5CAB"/>
    <w:rsid w:val="00CA697B"/>
    <w:rsid w:val="00CA6A29"/>
    <w:rsid w:val="00CA6FBB"/>
    <w:rsid w:val="00CA742A"/>
    <w:rsid w:val="00CA7FCE"/>
    <w:rsid w:val="00CB0293"/>
    <w:rsid w:val="00CB05C2"/>
    <w:rsid w:val="00CB13FD"/>
    <w:rsid w:val="00CB1C8A"/>
    <w:rsid w:val="00CB21B9"/>
    <w:rsid w:val="00CB28CF"/>
    <w:rsid w:val="00CB2A99"/>
    <w:rsid w:val="00CB33A3"/>
    <w:rsid w:val="00CB40D6"/>
    <w:rsid w:val="00CB4603"/>
    <w:rsid w:val="00CB491A"/>
    <w:rsid w:val="00CB4D82"/>
    <w:rsid w:val="00CB59CC"/>
    <w:rsid w:val="00CB5B29"/>
    <w:rsid w:val="00CB667C"/>
    <w:rsid w:val="00CB6BB6"/>
    <w:rsid w:val="00CB6F0A"/>
    <w:rsid w:val="00CB778D"/>
    <w:rsid w:val="00CB7DAE"/>
    <w:rsid w:val="00CC0152"/>
    <w:rsid w:val="00CC0386"/>
    <w:rsid w:val="00CC04B1"/>
    <w:rsid w:val="00CC08EE"/>
    <w:rsid w:val="00CC0C60"/>
    <w:rsid w:val="00CC17AE"/>
    <w:rsid w:val="00CC193F"/>
    <w:rsid w:val="00CC1AB8"/>
    <w:rsid w:val="00CC1EFC"/>
    <w:rsid w:val="00CC2373"/>
    <w:rsid w:val="00CC25E6"/>
    <w:rsid w:val="00CC3329"/>
    <w:rsid w:val="00CC35BE"/>
    <w:rsid w:val="00CC3BA3"/>
    <w:rsid w:val="00CC3FB2"/>
    <w:rsid w:val="00CC514B"/>
    <w:rsid w:val="00CC53E9"/>
    <w:rsid w:val="00CC5712"/>
    <w:rsid w:val="00CC5DD6"/>
    <w:rsid w:val="00CC633A"/>
    <w:rsid w:val="00CC6969"/>
    <w:rsid w:val="00CC75FB"/>
    <w:rsid w:val="00CC76D2"/>
    <w:rsid w:val="00CC78BC"/>
    <w:rsid w:val="00CC7DDB"/>
    <w:rsid w:val="00CD03A4"/>
    <w:rsid w:val="00CD0AA8"/>
    <w:rsid w:val="00CD1873"/>
    <w:rsid w:val="00CD199D"/>
    <w:rsid w:val="00CD1E81"/>
    <w:rsid w:val="00CD1EE2"/>
    <w:rsid w:val="00CD2357"/>
    <w:rsid w:val="00CD2BBF"/>
    <w:rsid w:val="00CD2D77"/>
    <w:rsid w:val="00CD3123"/>
    <w:rsid w:val="00CD3981"/>
    <w:rsid w:val="00CD3EC9"/>
    <w:rsid w:val="00CD44BA"/>
    <w:rsid w:val="00CD4DB2"/>
    <w:rsid w:val="00CD57AE"/>
    <w:rsid w:val="00CD5FF0"/>
    <w:rsid w:val="00CD6077"/>
    <w:rsid w:val="00CD6080"/>
    <w:rsid w:val="00CD60A6"/>
    <w:rsid w:val="00CD6240"/>
    <w:rsid w:val="00CD679D"/>
    <w:rsid w:val="00CD6870"/>
    <w:rsid w:val="00CD6C3B"/>
    <w:rsid w:val="00CD7B31"/>
    <w:rsid w:val="00CD7E26"/>
    <w:rsid w:val="00CE00BE"/>
    <w:rsid w:val="00CE0136"/>
    <w:rsid w:val="00CE04BC"/>
    <w:rsid w:val="00CE1761"/>
    <w:rsid w:val="00CE17BA"/>
    <w:rsid w:val="00CE1FBE"/>
    <w:rsid w:val="00CE269B"/>
    <w:rsid w:val="00CE2E96"/>
    <w:rsid w:val="00CE301E"/>
    <w:rsid w:val="00CE34C2"/>
    <w:rsid w:val="00CE3FEB"/>
    <w:rsid w:val="00CE47B7"/>
    <w:rsid w:val="00CE4B16"/>
    <w:rsid w:val="00CE56E1"/>
    <w:rsid w:val="00CE5A81"/>
    <w:rsid w:val="00CE6043"/>
    <w:rsid w:val="00CE6423"/>
    <w:rsid w:val="00CE6552"/>
    <w:rsid w:val="00CE6C5C"/>
    <w:rsid w:val="00CE6E9B"/>
    <w:rsid w:val="00CE73FC"/>
    <w:rsid w:val="00CE775E"/>
    <w:rsid w:val="00CE77E6"/>
    <w:rsid w:val="00CE7D91"/>
    <w:rsid w:val="00CF018A"/>
    <w:rsid w:val="00CF0899"/>
    <w:rsid w:val="00CF0928"/>
    <w:rsid w:val="00CF096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0F2"/>
    <w:rsid w:val="00D00A53"/>
    <w:rsid w:val="00D00C72"/>
    <w:rsid w:val="00D00FC0"/>
    <w:rsid w:val="00D01064"/>
    <w:rsid w:val="00D01551"/>
    <w:rsid w:val="00D02A81"/>
    <w:rsid w:val="00D03101"/>
    <w:rsid w:val="00D031C6"/>
    <w:rsid w:val="00D03440"/>
    <w:rsid w:val="00D039FB"/>
    <w:rsid w:val="00D03D1C"/>
    <w:rsid w:val="00D03F7F"/>
    <w:rsid w:val="00D040FA"/>
    <w:rsid w:val="00D04337"/>
    <w:rsid w:val="00D04339"/>
    <w:rsid w:val="00D04407"/>
    <w:rsid w:val="00D049A5"/>
    <w:rsid w:val="00D05D1C"/>
    <w:rsid w:val="00D05DC1"/>
    <w:rsid w:val="00D05DFF"/>
    <w:rsid w:val="00D06AC9"/>
    <w:rsid w:val="00D06B71"/>
    <w:rsid w:val="00D06CBA"/>
    <w:rsid w:val="00D077F7"/>
    <w:rsid w:val="00D07DAD"/>
    <w:rsid w:val="00D10722"/>
    <w:rsid w:val="00D108DC"/>
    <w:rsid w:val="00D1104D"/>
    <w:rsid w:val="00D111B5"/>
    <w:rsid w:val="00D11568"/>
    <w:rsid w:val="00D115B1"/>
    <w:rsid w:val="00D11BA9"/>
    <w:rsid w:val="00D11C1D"/>
    <w:rsid w:val="00D12012"/>
    <w:rsid w:val="00D12944"/>
    <w:rsid w:val="00D1329B"/>
    <w:rsid w:val="00D13384"/>
    <w:rsid w:val="00D1430A"/>
    <w:rsid w:val="00D150FE"/>
    <w:rsid w:val="00D154D7"/>
    <w:rsid w:val="00D15902"/>
    <w:rsid w:val="00D1638B"/>
    <w:rsid w:val="00D16A39"/>
    <w:rsid w:val="00D17360"/>
    <w:rsid w:val="00D20978"/>
    <w:rsid w:val="00D20C43"/>
    <w:rsid w:val="00D20FD8"/>
    <w:rsid w:val="00D21209"/>
    <w:rsid w:val="00D218EA"/>
    <w:rsid w:val="00D22203"/>
    <w:rsid w:val="00D2249E"/>
    <w:rsid w:val="00D22CC1"/>
    <w:rsid w:val="00D24486"/>
    <w:rsid w:val="00D244EE"/>
    <w:rsid w:val="00D24609"/>
    <w:rsid w:val="00D249C3"/>
    <w:rsid w:val="00D2517B"/>
    <w:rsid w:val="00D254FB"/>
    <w:rsid w:val="00D25938"/>
    <w:rsid w:val="00D25A6D"/>
    <w:rsid w:val="00D262A4"/>
    <w:rsid w:val="00D26B6F"/>
    <w:rsid w:val="00D26E37"/>
    <w:rsid w:val="00D272DE"/>
    <w:rsid w:val="00D273E8"/>
    <w:rsid w:val="00D27792"/>
    <w:rsid w:val="00D27A8E"/>
    <w:rsid w:val="00D27CAE"/>
    <w:rsid w:val="00D27CB6"/>
    <w:rsid w:val="00D30279"/>
    <w:rsid w:val="00D3030C"/>
    <w:rsid w:val="00D30579"/>
    <w:rsid w:val="00D3100C"/>
    <w:rsid w:val="00D31955"/>
    <w:rsid w:val="00D31BFA"/>
    <w:rsid w:val="00D32840"/>
    <w:rsid w:val="00D33B3A"/>
    <w:rsid w:val="00D33C86"/>
    <w:rsid w:val="00D33E75"/>
    <w:rsid w:val="00D346E8"/>
    <w:rsid w:val="00D34A39"/>
    <w:rsid w:val="00D35CC4"/>
    <w:rsid w:val="00D361F3"/>
    <w:rsid w:val="00D368AB"/>
    <w:rsid w:val="00D372BF"/>
    <w:rsid w:val="00D373D7"/>
    <w:rsid w:val="00D37971"/>
    <w:rsid w:val="00D37AEA"/>
    <w:rsid w:val="00D40C96"/>
    <w:rsid w:val="00D41171"/>
    <w:rsid w:val="00D417EF"/>
    <w:rsid w:val="00D419AB"/>
    <w:rsid w:val="00D428C8"/>
    <w:rsid w:val="00D42E00"/>
    <w:rsid w:val="00D4322E"/>
    <w:rsid w:val="00D436BE"/>
    <w:rsid w:val="00D4448D"/>
    <w:rsid w:val="00D4467F"/>
    <w:rsid w:val="00D44BD3"/>
    <w:rsid w:val="00D45062"/>
    <w:rsid w:val="00D45295"/>
    <w:rsid w:val="00D45ACF"/>
    <w:rsid w:val="00D45EB6"/>
    <w:rsid w:val="00D46BCD"/>
    <w:rsid w:val="00D472A7"/>
    <w:rsid w:val="00D476F2"/>
    <w:rsid w:val="00D47728"/>
    <w:rsid w:val="00D502D1"/>
    <w:rsid w:val="00D50945"/>
    <w:rsid w:val="00D50A04"/>
    <w:rsid w:val="00D50CD2"/>
    <w:rsid w:val="00D519DF"/>
    <w:rsid w:val="00D51F8C"/>
    <w:rsid w:val="00D52444"/>
    <w:rsid w:val="00D5262D"/>
    <w:rsid w:val="00D527C7"/>
    <w:rsid w:val="00D52837"/>
    <w:rsid w:val="00D52A89"/>
    <w:rsid w:val="00D53B82"/>
    <w:rsid w:val="00D53C88"/>
    <w:rsid w:val="00D53E24"/>
    <w:rsid w:val="00D542DF"/>
    <w:rsid w:val="00D543C8"/>
    <w:rsid w:val="00D54581"/>
    <w:rsid w:val="00D54717"/>
    <w:rsid w:val="00D548A4"/>
    <w:rsid w:val="00D55920"/>
    <w:rsid w:val="00D55D90"/>
    <w:rsid w:val="00D56B79"/>
    <w:rsid w:val="00D57297"/>
    <w:rsid w:val="00D61556"/>
    <w:rsid w:val="00D615B9"/>
    <w:rsid w:val="00D6170F"/>
    <w:rsid w:val="00D62225"/>
    <w:rsid w:val="00D6293E"/>
    <w:rsid w:val="00D62B87"/>
    <w:rsid w:val="00D630B1"/>
    <w:rsid w:val="00D631FE"/>
    <w:rsid w:val="00D63A61"/>
    <w:rsid w:val="00D642ED"/>
    <w:rsid w:val="00D64653"/>
    <w:rsid w:val="00D64C6B"/>
    <w:rsid w:val="00D65342"/>
    <w:rsid w:val="00D65BC4"/>
    <w:rsid w:val="00D66321"/>
    <w:rsid w:val="00D6678B"/>
    <w:rsid w:val="00D66C7A"/>
    <w:rsid w:val="00D701C7"/>
    <w:rsid w:val="00D704E5"/>
    <w:rsid w:val="00D7059F"/>
    <w:rsid w:val="00D70A64"/>
    <w:rsid w:val="00D71201"/>
    <w:rsid w:val="00D71359"/>
    <w:rsid w:val="00D71B39"/>
    <w:rsid w:val="00D72CCC"/>
    <w:rsid w:val="00D72FDB"/>
    <w:rsid w:val="00D73705"/>
    <w:rsid w:val="00D73CC2"/>
    <w:rsid w:val="00D73F49"/>
    <w:rsid w:val="00D74BE4"/>
    <w:rsid w:val="00D7508E"/>
    <w:rsid w:val="00D75741"/>
    <w:rsid w:val="00D75922"/>
    <w:rsid w:val="00D75A2A"/>
    <w:rsid w:val="00D76CFE"/>
    <w:rsid w:val="00D76DD9"/>
    <w:rsid w:val="00D773D8"/>
    <w:rsid w:val="00D77BB1"/>
    <w:rsid w:val="00D80B10"/>
    <w:rsid w:val="00D814FE"/>
    <w:rsid w:val="00D819DB"/>
    <w:rsid w:val="00D8276A"/>
    <w:rsid w:val="00D829A0"/>
    <w:rsid w:val="00D83979"/>
    <w:rsid w:val="00D83B75"/>
    <w:rsid w:val="00D83CFF"/>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63"/>
    <w:rsid w:val="00D909C2"/>
    <w:rsid w:val="00D90E07"/>
    <w:rsid w:val="00D91086"/>
    <w:rsid w:val="00D91249"/>
    <w:rsid w:val="00D91343"/>
    <w:rsid w:val="00D92179"/>
    <w:rsid w:val="00D924FD"/>
    <w:rsid w:val="00D925D8"/>
    <w:rsid w:val="00D929F0"/>
    <w:rsid w:val="00D933EE"/>
    <w:rsid w:val="00D935EC"/>
    <w:rsid w:val="00D9374B"/>
    <w:rsid w:val="00D94187"/>
    <w:rsid w:val="00D949AC"/>
    <w:rsid w:val="00D94F29"/>
    <w:rsid w:val="00D953A2"/>
    <w:rsid w:val="00D95871"/>
    <w:rsid w:val="00D95E48"/>
    <w:rsid w:val="00D96259"/>
    <w:rsid w:val="00D9630C"/>
    <w:rsid w:val="00D9646E"/>
    <w:rsid w:val="00D96AD0"/>
    <w:rsid w:val="00D96AE1"/>
    <w:rsid w:val="00D96E41"/>
    <w:rsid w:val="00D9739F"/>
    <w:rsid w:val="00D9767D"/>
    <w:rsid w:val="00D97919"/>
    <w:rsid w:val="00D97E57"/>
    <w:rsid w:val="00DA041F"/>
    <w:rsid w:val="00DA0734"/>
    <w:rsid w:val="00DA083E"/>
    <w:rsid w:val="00DA0B7D"/>
    <w:rsid w:val="00DA0EED"/>
    <w:rsid w:val="00DA1206"/>
    <w:rsid w:val="00DA1422"/>
    <w:rsid w:val="00DA1816"/>
    <w:rsid w:val="00DA182F"/>
    <w:rsid w:val="00DA2314"/>
    <w:rsid w:val="00DA23ED"/>
    <w:rsid w:val="00DA2B01"/>
    <w:rsid w:val="00DA2D4C"/>
    <w:rsid w:val="00DA32AE"/>
    <w:rsid w:val="00DA3470"/>
    <w:rsid w:val="00DA3A41"/>
    <w:rsid w:val="00DA3DFD"/>
    <w:rsid w:val="00DA5734"/>
    <w:rsid w:val="00DA5757"/>
    <w:rsid w:val="00DA5FD1"/>
    <w:rsid w:val="00DA60C8"/>
    <w:rsid w:val="00DA665E"/>
    <w:rsid w:val="00DA671B"/>
    <w:rsid w:val="00DA67E2"/>
    <w:rsid w:val="00DA6A7E"/>
    <w:rsid w:val="00DA6FA3"/>
    <w:rsid w:val="00DA7632"/>
    <w:rsid w:val="00DA7AFD"/>
    <w:rsid w:val="00DB01A3"/>
    <w:rsid w:val="00DB0C33"/>
    <w:rsid w:val="00DB11EB"/>
    <w:rsid w:val="00DB141B"/>
    <w:rsid w:val="00DB1B99"/>
    <w:rsid w:val="00DB1EE6"/>
    <w:rsid w:val="00DB1F65"/>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044B"/>
    <w:rsid w:val="00DC149F"/>
    <w:rsid w:val="00DC221E"/>
    <w:rsid w:val="00DC2368"/>
    <w:rsid w:val="00DC296E"/>
    <w:rsid w:val="00DC2D9F"/>
    <w:rsid w:val="00DC2DD6"/>
    <w:rsid w:val="00DC2E9A"/>
    <w:rsid w:val="00DC32AA"/>
    <w:rsid w:val="00DC337F"/>
    <w:rsid w:val="00DC3424"/>
    <w:rsid w:val="00DC410B"/>
    <w:rsid w:val="00DC42FF"/>
    <w:rsid w:val="00DC4AF0"/>
    <w:rsid w:val="00DC52B1"/>
    <w:rsid w:val="00DC53D8"/>
    <w:rsid w:val="00DC55DD"/>
    <w:rsid w:val="00DC58F6"/>
    <w:rsid w:val="00DC68B7"/>
    <w:rsid w:val="00DC6AE1"/>
    <w:rsid w:val="00DC6C4A"/>
    <w:rsid w:val="00DC6EB5"/>
    <w:rsid w:val="00DC7385"/>
    <w:rsid w:val="00DC7630"/>
    <w:rsid w:val="00DC785A"/>
    <w:rsid w:val="00DC7C19"/>
    <w:rsid w:val="00DD0321"/>
    <w:rsid w:val="00DD1155"/>
    <w:rsid w:val="00DD1333"/>
    <w:rsid w:val="00DD1A71"/>
    <w:rsid w:val="00DD1BA5"/>
    <w:rsid w:val="00DD2378"/>
    <w:rsid w:val="00DD2B55"/>
    <w:rsid w:val="00DD2B63"/>
    <w:rsid w:val="00DD2ED3"/>
    <w:rsid w:val="00DD30A9"/>
    <w:rsid w:val="00DD32C7"/>
    <w:rsid w:val="00DD380E"/>
    <w:rsid w:val="00DD40CC"/>
    <w:rsid w:val="00DD4628"/>
    <w:rsid w:val="00DD4C70"/>
    <w:rsid w:val="00DD526F"/>
    <w:rsid w:val="00DD642A"/>
    <w:rsid w:val="00DD68AE"/>
    <w:rsid w:val="00DD6A18"/>
    <w:rsid w:val="00DD6BAD"/>
    <w:rsid w:val="00DD6DB6"/>
    <w:rsid w:val="00DD72C5"/>
    <w:rsid w:val="00DD7399"/>
    <w:rsid w:val="00DD78AC"/>
    <w:rsid w:val="00DD7B10"/>
    <w:rsid w:val="00DE0887"/>
    <w:rsid w:val="00DE095C"/>
    <w:rsid w:val="00DE09A7"/>
    <w:rsid w:val="00DE0B56"/>
    <w:rsid w:val="00DE0BAD"/>
    <w:rsid w:val="00DE0FE8"/>
    <w:rsid w:val="00DE1D24"/>
    <w:rsid w:val="00DE2902"/>
    <w:rsid w:val="00DE2E32"/>
    <w:rsid w:val="00DE31AD"/>
    <w:rsid w:val="00DE32EC"/>
    <w:rsid w:val="00DE3971"/>
    <w:rsid w:val="00DE3B4E"/>
    <w:rsid w:val="00DE419B"/>
    <w:rsid w:val="00DE4AC6"/>
    <w:rsid w:val="00DE50F2"/>
    <w:rsid w:val="00DE552E"/>
    <w:rsid w:val="00DE55B4"/>
    <w:rsid w:val="00DE5AFA"/>
    <w:rsid w:val="00DE6112"/>
    <w:rsid w:val="00DE67D4"/>
    <w:rsid w:val="00DE6D58"/>
    <w:rsid w:val="00DE6E09"/>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CD2"/>
    <w:rsid w:val="00DF4F7B"/>
    <w:rsid w:val="00DF5383"/>
    <w:rsid w:val="00DF544E"/>
    <w:rsid w:val="00DF5577"/>
    <w:rsid w:val="00DF5D23"/>
    <w:rsid w:val="00DF609C"/>
    <w:rsid w:val="00DF6B9A"/>
    <w:rsid w:val="00DF7500"/>
    <w:rsid w:val="00DF791F"/>
    <w:rsid w:val="00DF7C5A"/>
    <w:rsid w:val="00DF7C9B"/>
    <w:rsid w:val="00E00561"/>
    <w:rsid w:val="00E00612"/>
    <w:rsid w:val="00E008D8"/>
    <w:rsid w:val="00E00A07"/>
    <w:rsid w:val="00E00B6A"/>
    <w:rsid w:val="00E0115F"/>
    <w:rsid w:val="00E01782"/>
    <w:rsid w:val="00E01BEB"/>
    <w:rsid w:val="00E01D2B"/>
    <w:rsid w:val="00E0259F"/>
    <w:rsid w:val="00E03E83"/>
    <w:rsid w:val="00E0452A"/>
    <w:rsid w:val="00E046D8"/>
    <w:rsid w:val="00E047AE"/>
    <w:rsid w:val="00E04C93"/>
    <w:rsid w:val="00E059B4"/>
    <w:rsid w:val="00E05D90"/>
    <w:rsid w:val="00E05DFA"/>
    <w:rsid w:val="00E065AC"/>
    <w:rsid w:val="00E0694C"/>
    <w:rsid w:val="00E07746"/>
    <w:rsid w:val="00E0774C"/>
    <w:rsid w:val="00E07F5B"/>
    <w:rsid w:val="00E10202"/>
    <w:rsid w:val="00E1030B"/>
    <w:rsid w:val="00E1054E"/>
    <w:rsid w:val="00E1275F"/>
    <w:rsid w:val="00E12851"/>
    <w:rsid w:val="00E12AC6"/>
    <w:rsid w:val="00E12F10"/>
    <w:rsid w:val="00E13479"/>
    <w:rsid w:val="00E135DC"/>
    <w:rsid w:val="00E13C1A"/>
    <w:rsid w:val="00E13CCE"/>
    <w:rsid w:val="00E1411A"/>
    <w:rsid w:val="00E14C2C"/>
    <w:rsid w:val="00E16B50"/>
    <w:rsid w:val="00E170BD"/>
    <w:rsid w:val="00E17426"/>
    <w:rsid w:val="00E17F1F"/>
    <w:rsid w:val="00E17FCD"/>
    <w:rsid w:val="00E202DA"/>
    <w:rsid w:val="00E205DA"/>
    <w:rsid w:val="00E206E4"/>
    <w:rsid w:val="00E214B3"/>
    <w:rsid w:val="00E2153F"/>
    <w:rsid w:val="00E21CD6"/>
    <w:rsid w:val="00E2262C"/>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5FE"/>
    <w:rsid w:val="00E24DD1"/>
    <w:rsid w:val="00E25071"/>
    <w:rsid w:val="00E2543B"/>
    <w:rsid w:val="00E25454"/>
    <w:rsid w:val="00E25E6F"/>
    <w:rsid w:val="00E2665E"/>
    <w:rsid w:val="00E26AA3"/>
    <w:rsid w:val="00E26CCF"/>
    <w:rsid w:val="00E27DF3"/>
    <w:rsid w:val="00E308E4"/>
    <w:rsid w:val="00E31CFA"/>
    <w:rsid w:val="00E31E08"/>
    <w:rsid w:val="00E31E87"/>
    <w:rsid w:val="00E31F7C"/>
    <w:rsid w:val="00E32247"/>
    <w:rsid w:val="00E322E9"/>
    <w:rsid w:val="00E32DE3"/>
    <w:rsid w:val="00E33255"/>
    <w:rsid w:val="00E33525"/>
    <w:rsid w:val="00E33544"/>
    <w:rsid w:val="00E33A42"/>
    <w:rsid w:val="00E33AE9"/>
    <w:rsid w:val="00E33B5B"/>
    <w:rsid w:val="00E33B7D"/>
    <w:rsid w:val="00E33FFB"/>
    <w:rsid w:val="00E34A10"/>
    <w:rsid w:val="00E34D5E"/>
    <w:rsid w:val="00E34F0D"/>
    <w:rsid w:val="00E35080"/>
    <w:rsid w:val="00E3540B"/>
    <w:rsid w:val="00E360E2"/>
    <w:rsid w:val="00E369DA"/>
    <w:rsid w:val="00E36D49"/>
    <w:rsid w:val="00E37090"/>
    <w:rsid w:val="00E40792"/>
    <w:rsid w:val="00E411B1"/>
    <w:rsid w:val="00E41D7C"/>
    <w:rsid w:val="00E420D3"/>
    <w:rsid w:val="00E421C0"/>
    <w:rsid w:val="00E42428"/>
    <w:rsid w:val="00E42491"/>
    <w:rsid w:val="00E425C2"/>
    <w:rsid w:val="00E42C5B"/>
    <w:rsid w:val="00E44157"/>
    <w:rsid w:val="00E442D8"/>
    <w:rsid w:val="00E443AA"/>
    <w:rsid w:val="00E447D3"/>
    <w:rsid w:val="00E44A18"/>
    <w:rsid w:val="00E45383"/>
    <w:rsid w:val="00E455E2"/>
    <w:rsid w:val="00E459F5"/>
    <w:rsid w:val="00E45F35"/>
    <w:rsid w:val="00E46613"/>
    <w:rsid w:val="00E46BBE"/>
    <w:rsid w:val="00E4734A"/>
    <w:rsid w:val="00E47923"/>
    <w:rsid w:val="00E47BCB"/>
    <w:rsid w:val="00E50545"/>
    <w:rsid w:val="00E5084E"/>
    <w:rsid w:val="00E50BC9"/>
    <w:rsid w:val="00E50FF1"/>
    <w:rsid w:val="00E5103B"/>
    <w:rsid w:val="00E51A8F"/>
    <w:rsid w:val="00E51F33"/>
    <w:rsid w:val="00E52032"/>
    <w:rsid w:val="00E521F2"/>
    <w:rsid w:val="00E53156"/>
    <w:rsid w:val="00E533C0"/>
    <w:rsid w:val="00E538ED"/>
    <w:rsid w:val="00E5394F"/>
    <w:rsid w:val="00E53FED"/>
    <w:rsid w:val="00E540B7"/>
    <w:rsid w:val="00E5526B"/>
    <w:rsid w:val="00E55A2F"/>
    <w:rsid w:val="00E55ACE"/>
    <w:rsid w:val="00E55C38"/>
    <w:rsid w:val="00E56C27"/>
    <w:rsid w:val="00E56E69"/>
    <w:rsid w:val="00E56F7C"/>
    <w:rsid w:val="00E572B1"/>
    <w:rsid w:val="00E575D3"/>
    <w:rsid w:val="00E57ECE"/>
    <w:rsid w:val="00E60279"/>
    <w:rsid w:val="00E6119B"/>
    <w:rsid w:val="00E613DB"/>
    <w:rsid w:val="00E61650"/>
    <w:rsid w:val="00E622A5"/>
    <w:rsid w:val="00E6343D"/>
    <w:rsid w:val="00E63D7A"/>
    <w:rsid w:val="00E648B0"/>
    <w:rsid w:val="00E65525"/>
    <w:rsid w:val="00E65A60"/>
    <w:rsid w:val="00E65E97"/>
    <w:rsid w:val="00E66009"/>
    <w:rsid w:val="00E66084"/>
    <w:rsid w:val="00E665C7"/>
    <w:rsid w:val="00E665CA"/>
    <w:rsid w:val="00E66819"/>
    <w:rsid w:val="00E66C1E"/>
    <w:rsid w:val="00E67640"/>
    <w:rsid w:val="00E67987"/>
    <w:rsid w:val="00E705BD"/>
    <w:rsid w:val="00E70644"/>
    <w:rsid w:val="00E70656"/>
    <w:rsid w:val="00E70BFA"/>
    <w:rsid w:val="00E70DF8"/>
    <w:rsid w:val="00E716A5"/>
    <w:rsid w:val="00E716B7"/>
    <w:rsid w:val="00E717DB"/>
    <w:rsid w:val="00E71DC9"/>
    <w:rsid w:val="00E71F54"/>
    <w:rsid w:val="00E7204E"/>
    <w:rsid w:val="00E72207"/>
    <w:rsid w:val="00E722D9"/>
    <w:rsid w:val="00E73118"/>
    <w:rsid w:val="00E733C3"/>
    <w:rsid w:val="00E734FF"/>
    <w:rsid w:val="00E738A8"/>
    <w:rsid w:val="00E73DF9"/>
    <w:rsid w:val="00E7405E"/>
    <w:rsid w:val="00E75D3A"/>
    <w:rsid w:val="00E769AF"/>
    <w:rsid w:val="00E76E38"/>
    <w:rsid w:val="00E77AE2"/>
    <w:rsid w:val="00E77BF4"/>
    <w:rsid w:val="00E8012F"/>
    <w:rsid w:val="00E8058D"/>
    <w:rsid w:val="00E8068E"/>
    <w:rsid w:val="00E81221"/>
    <w:rsid w:val="00E814FF"/>
    <w:rsid w:val="00E8151A"/>
    <w:rsid w:val="00E817A6"/>
    <w:rsid w:val="00E825AC"/>
    <w:rsid w:val="00E83090"/>
    <w:rsid w:val="00E8341E"/>
    <w:rsid w:val="00E840D7"/>
    <w:rsid w:val="00E847CA"/>
    <w:rsid w:val="00E84AF1"/>
    <w:rsid w:val="00E853EE"/>
    <w:rsid w:val="00E86852"/>
    <w:rsid w:val="00E86CC3"/>
    <w:rsid w:val="00E86D9B"/>
    <w:rsid w:val="00E86F96"/>
    <w:rsid w:val="00E87279"/>
    <w:rsid w:val="00E8739A"/>
    <w:rsid w:val="00E900CE"/>
    <w:rsid w:val="00E90488"/>
    <w:rsid w:val="00E907BE"/>
    <w:rsid w:val="00E90D75"/>
    <w:rsid w:val="00E911B7"/>
    <w:rsid w:val="00E91EAE"/>
    <w:rsid w:val="00E92482"/>
    <w:rsid w:val="00E927CF"/>
    <w:rsid w:val="00E92A2D"/>
    <w:rsid w:val="00E9354C"/>
    <w:rsid w:val="00E9383A"/>
    <w:rsid w:val="00E93C7D"/>
    <w:rsid w:val="00E93D39"/>
    <w:rsid w:val="00E94353"/>
    <w:rsid w:val="00E945AA"/>
    <w:rsid w:val="00E94AF4"/>
    <w:rsid w:val="00E94B31"/>
    <w:rsid w:val="00E94DCA"/>
    <w:rsid w:val="00E955BD"/>
    <w:rsid w:val="00E95A9F"/>
    <w:rsid w:val="00E95B5E"/>
    <w:rsid w:val="00E965EE"/>
    <w:rsid w:val="00E96E4C"/>
    <w:rsid w:val="00E97529"/>
    <w:rsid w:val="00E97F4A"/>
    <w:rsid w:val="00E97FC0"/>
    <w:rsid w:val="00EA002F"/>
    <w:rsid w:val="00EA00BD"/>
    <w:rsid w:val="00EA0459"/>
    <w:rsid w:val="00EA04FB"/>
    <w:rsid w:val="00EA09BF"/>
    <w:rsid w:val="00EA09DD"/>
    <w:rsid w:val="00EA0BE8"/>
    <w:rsid w:val="00EA0C99"/>
    <w:rsid w:val="00EA100E"/>
    <w:rsid w:val="00EA11E6"/>
    <w:rsid w:val="00EA1587"/>
    <w:rsid w:val="00EA1A1D"/>
    <w:rsid w:val="00EA216D"/>
    <w:rsid w:val="00EA27CC"/>
    <w:rsid w:val="00EA2BE7"/>
    <w:rsid w:val="00EA330D"/>
    <w:rsid w:val="00EA37A6"/>
    <w:rsid w:val="00EA37F5"/>
    <w:rsid w:val="00EA3957"/>
    <w:rsid w:val="00EA3C65"/>
    <w:rsid w:val="00EA3D40"/>
    <w:rsid w:val="00EA3EB9"/>
    <w:rsid w:val="00EA3ED8"/>
    <w:rsid w:val="00EA4707"/>
    <w:rsid w:val="00EA4CB8"/>
    <w:rsid w:val="00EA4D23"/>
    <w:rsid w:val="00EA4EBD"/>
    <w:rsid w:val="00EA57FB"/>
    <w:rsid w:val="00EA592C"/>
    <w:rsid w:val="00EA5DC6"/>
    <w:rsid w:val="00EA5EA8"/>
    <w:rsid w:val="00EA61D8"/>
    <w:rsid w:val="00EA65FA"/>
    <w:rsid w:val="00EA6FA1"/>
    <w:rsid w:val="00EA724F"/>
    <w:rsid w:val="00EA7281"/>
    <w:rsid w:val="00EA7338"/>
    <w:rsid w:val="00EA7E3A"/>
    <w:rsid w:val="00EB04C4"/>
    <w:rsid w:val="00EB050C"/>
    <w:rsid w:val="00EB0573"/>
    <w:rsid w:val="00EB09E1"/>
    <w:rsid w:val="00EB0D0B"/>
    <w:rsid w:val="00EB1B63"/>
    <w:rsid w:val="00EB1F4F"/>
    <w:rsid w:val="00EB21CF"/>
    <w:rsid w:val="00EB2275"/>
    <w:rsid w:val="00EB29DB"/>
    <w:rsid w:val="00EB3907"/>
    <w:rsid w:val="00EB3923"/>
    <w:rsid w:val="00EB39A3"/>
    <w:rsid w:val="00EB40FB"/>
    <w:rsid w:val="00EB4BBD"/>
    <w:rsid w:val="00EB4DB8"/>
    <w:rsid w:val="00EB4F10"/>
    <w:rsid w:val="00EB4F31"/>
    <w:rsid w:val="00EB5640"/>
    <w:rsid w:val="00EB58C6"/>
    <w:rsid w:val="00EB5BB5"/>
    <w:rsid w:val="00EB60EC"/>
    <w:rsid w:val="00EB65D8"/>
    <w:rsid w:val="00EB6DD6"/>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BA1"/>
    <w:rsid w:val="00EC2EF8"/>
    <w:rsid w:val="00EC3570"/>
    <w:rsid w:val="00EC3F60"/>
    <w:rsid w:val="00EC4569"/>
    <w:rsid w:val="00EC4BDB"/>
    <w:rsid w:val="00EC4C51"/>
    <w:rsid w:val="00EC5388"/>
    <w:rsid w:val="00EC5498"/>
    <w:rsid w:val="00EC593D"/>
    <w:rsid w:val="00EC5C2A"/>
    <w:rsid w:val="00EC5C6C"/>
    <w:rsid w:val="00EC5C98"/>
    <w:rsid w:val="00EC6577"/>
    <w:rsid w:val="00EC6FBF"/>
    <w:rsid w:val="00EC7816"/>
    <w:rsid w:val="00EC795A"/>
    <w:rsid w:val="00EC7CEF"/>
    <w:rsid w:val="00ED03C8"/>
    <w:rsid w:val="00ED0943"/>
    <w:rsid w:val="00ED14F6"/>
    <w:rsid w:val="00ED1B50"/>
    <w:rsid w:val="00ED1D79"/>
    <w:rsid w:val="00ED2ABC"/>
    <w:rsid w:val="00ED2B17"/>
    <w:rsid w:val="00ED34A9"/>
    <w:rsid w:val="00ED34C0"/>
    <w:rsid w:val="00ED39F8"/>
    <w:rsid w:val="00ED3C74"/>
    <w:rsid w:val="00ED3F2B"/>
    <w:rsid w:val="00ED49EF"/>
    <w:rsid w:val="00ED4A35"/>
    <w:rsid w:val="00ED53FB"/>
    <w:rsid w:val="00ED6066"/>
    <w:rsid w:val="00ED682D"/>
    <w:rsid w:val="00ED6B25"/>
    <w:rsid w:val="00EE0832"/>
    <w:rsid w:val="00EE0B0C"/>
    <w:rsid w:val="00EE0F08"/>
    <w:rsid w:val="00EE1752"/>
    <w:rsid w:val="00EE182D"/>
    <w:rsid w:val="00EE19EE"/>
    <w:rsid w:val="00EE1D0D"/>
    <w:rsid w:val="00EE1D49"/>
    <w:rsid w:val="00EE296A"/>
    <w:rsid w:val="00EE2BF2"/>
    <w:rsid w:val="00EE3198"/>
    <w:rsid w:val="00EE33DF"/>
    <w:rsid w:val="00EE3B9F"/>
    <w:rsid w:val="00EE3BA7"/>
    <w:rsid w:val="00EE3CDF"/>
    <w:rsid w:val="00EE3DD9"/>
    <w:rsid w:val="00EE4C06"/>
    <w:rsid w:val="00EE4E1B"/>
    <w:rsid w:val="00EE4F45"/>
    <w:rsid w:val="00EE570E"/>
    <w:rsid w:val="00EE5CDF"/>
    <w:rsid w:val="00EE5E05"/>
    <w:rsid w:val="00EE62E9"/>
    <w:rsid w:val="00EE67A7"/>
    <w:rsid w:val="00EE6E0A"/>
    <w:rsid w:val="00EE7133"/>
    <w:rsid w:val="00EE7414"/>
    <w:rsid w:val="00EE7472"/>
    <w:rsid w:val="00EE7701"/>
    <w:rsid w:val="00EE7AA6"/>
    <w:rsid w:val="00EF048F"/>
    <w:rsid w:val="00EF06F6"/>
    <w:rsid w:val="00EF0FC0"/>
    <w:rsid w:val="00EF1C64"/>
    <w:rsid w:val="00EF1D82"/>
    <w:rsid w:val="00EF2066"/>
    <w:rsid w:val="00EF2628"/>
    <w:rsid w:val="00EF2BCB"/>
    <w:rsid w:val="00EF2F55"/>
    <w:rsid w:val="00EF35DA"/>
    <w:rsid w:val="00EF3696"/>
    <w:rsid w:val="00EF3AF8"/>
    <w:rsid w:val="00EF414D"/>
    <w:rsid w:val="00EF4612"/>
    <w:rsid w:val="00EF466A"/>
    <w:rsid w:val="00EF4D5E"/>
    <w:rsid w:val="00EF50B2"/>
    <w:rsid w:val="00EF53C1"/>
    <w:rsid w:val="00EF5654"/>
    <w:rsid w:val="00EF5932"/>
    <w:rsid w:val="00EF596F"/>
    <w:rsid w:val="00EF5E62"/>
    <w:rsid w:val="00EF60B6"/>
    <w:rsid w:val="00EF6184"/>
    <w:rsid w:val="00EF6696"/>
    <w:rsid w:val="00EF6BC2"/>
    <w:rsid w:val="00EF6FB9"/>
    <w:rsid w:val="00EF71CD"/>
    <w:rsid w:val="00EF7652"/>
    <w:rsid w:val="00EF7817"/>
    <w:rsid w:val="00EF7B0F"/>
    <w:rsid w:val="00F004CC"/>
    <w:rsid w:val="00F00653"/>
    <w:rsid w:val="00F00A2A"/>
    <w:rsid w:val="00F010A7"/>
    <w:rsid w:val="00F01B47"/>
    <w:rsid w:val="00F01E96"/>
    <w:rsid w:val="00F01EF9"/>
    <w:rsid w:val="00F0254C"/>
    <w:rsid w:val="00F02928"/>
    <w:rsid w:val="00F02967"/>
    <w:rsid w:val="00F02D1B"/>
    <w:rsid w:val="00F02E65"/>
    <w:rsid w:val="00F02F62"/>
    <w:rsid w:val="00F03AC4"/>
    <w:rsid w:val="00F042AB"/>
    <w:rsid w:val="00F0558E"/>
    <w:rsid w:val="00F06354"/>
    <w:rsid w:val="00F066DC"/>
    <w:rsid w:val="00F06909"/>
    <w:rsid w:val="00F06929"/>
    <w:rsid w:val="00F0699D"/>
    <w:rsid w:val="00F06C6E"/>
    <w:rsid w:val="00F06DA9"/>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08E"/>
    <w:rsid w:val="00F121A3"/>
    <w:rsid w:val="00F12286"/>
    <w:rsid w:val="00F12B5C"/>
    <w:rsid w:val="00F12BFB"/>
    <w:rsid w:val="00F1322F"/>
    <w:rsid w:val="00F13278"/>
    <w:rsid w:val="00F13F3C"/>
    <w:rsid w:val="00F13FF9"/>
    <w:rsid w:val="00F14A1A"/>
    <w:rsid w:val="00F14A1C"/>
    <w:rsid w:val="00F14DC9"/>
    <w:rsid w:val="00F15580"/>
    <w:rsid w:val="00F15623"/>
    <w:rsid w:val="00F15857"/>
    <w:rsid w:val="00F158F9"/>
    <w:rsid w:val="00F15BA5"/>
    <w:rsid w:val="00F15CE3"/>
    <w:rsid w:val="00F169F8"/>
    <w:rsid w:val="00F1784D"/>
    <w:rsid w:val="00F17929"/>
    <w:rsid w:val="00F17C26"/>
    <w:rsid w:val="00F17D47"/>
    <w:rsid w:val="00F17DE9"/>
    <w:rsid w:val="00F17F4C"/>
    <w:rsid w:val="00F2063C"/>
    <w:rsid w:val="00F20A00"/>
    <w:rsid w:val="00F20EE9"/>
    <w:rsid w:val="00F210F2"/>
    <w:rsid w:val="00F21491"/>
    <w:rsid w:val="00F2248B"/>
    <w:rsid w:val="00F229E5"/>
    <w:rsid w:val="00F22CB9"/>
    <w:rsid w:val="00F2306B"/>
    <w:rsid w:val="00F2335A"/>
    <w:rsid w:val="00F237B0"/>
    <w:rsid w:val="00F24C7A"/>
    <w:rsid w:val="00F24FC5"/>
    <w:rsid w:val="00F254B8"/>
    <w:rsid w:val="00F25EBB"/>
    <w:rsid w:val="00F26474"/>
    <w:rsid w:val="00F2672A"/>
    <w:rsid w:val="00F2676F"/>
    <w:rsid w:val="00F278B1"/>
    <w:rsid w:val="00F27E5C"/>
    <w:rsid w:val="00F27F2E"/>
    <w:rsid w:val="00F27F58"/>
    <w:rsid w:val="00F30830"/>
    <w:rsid w:val="00F30AAA"/>
    <w:rsid w:val="00F30B0D"/>
    <w:rsid w:val="00F310A0"/>
    <w:rsid w:val="00F316B4"/>
    <w:rsid w:val="00F31F8F"/>
    <w:rsid w:val="00F32302"/>
    <w:rsid w:val="00F33BC6"/>
    <w:rsid w:val="00F34603"/>
    <w:rsid w:val="00F34C2B"/>
    <w:rsid w:val="00F34F0B"/>
    <w:rsid w:val="00F34FD0"/>
    <w:rsid w:val="00F35307"/>
    <w:rsid w:val="00F35321"/>
    <w:rsid w:val="00F35371"/>
    <w:rsid w:val="00F358AC"/>
    <w:rsid w:val="00F36504"/>
    <w:rsid w:val="00F406EF"/>
    <w:rsid w:val="00F40C74"/>
    <w:rsid w:val="00F41178"/>
    <w:rsid w:val="00F41875"/>
    <w:rsid w:val="00F41EF2"/>
    <w:rsid w:val="00F41F27"/>
    <w:rsid w:val="00F41F62"/>
    <w:rsid w:val="00F42952"/>
    <w:rsid w:val="00F433F7"/>
    <w:rsid w:val="00F435FD"/>
    <w:rsid w:val="00F43A68"/>
    <w:rsid w:val="00F4411F"/>
    <w:rsid w:val="00F44B25"/>
    <w:rsid w:val="00F44E20"/>
    <w:rsid w:val="00F44F89"/>
    <w:rsid w:val="00F45144"/>
    <w:rsid w:val="00F457A3"/>
    <w:rsid w:val="00F45806"/>
    <w:rsid w:val="00F45BDA"/>
    <w:rsid w:val="00F45F3F"/>
    <w:rsid w:val="00F463AA"/>
    <w:rsid w:val="00F47300"/>
    <w:rsid w:val="00F4774D"/>
    <w:rsid w:val="00F4777D"/>
    <w:rsid w:val="00F50030"/>
    <w:rsid w:val="00F5054B"/>
    <w:rsid w:val="00F5089A"/>
    <w:rsid w:val="00F51A52"/>
    <w:rsid w:val="00F51BE5"/>
    <w:rsid w:val="00F5267E"/>
    <w:rsid w:val="00F538F2"/>
    <w:rsid w:val="00F5410A"/>
    <w:rsid w:val="00F54938"/>
    <w:rsid w:val="00F54DFD"/>
    <w:rsid w:val="00F54F85"/>
    <w:rsid w:val="00F550E2"/>
    <w:rsid w:val="00F55BE1"/>
    <w:rsid w:val="00F55FD7"/>
    <w:rsid w:val="00F5620C"/>
    <w:rsid w:val="00F56513"/>
    <w:rsid w:val="00F5655D"/>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28B0"/>
    <w:rsid w:val="00F62FA8"/>
    <w:rsid w:val="00F63275"/>
    <w:rsid w:val="00F63401"/>
    <w:rsid w:val="00F63D40"/>
    <w:rsid w:val="00F63E12"/>
    <w:rsid w:val="00F642F2"/>
    <w:rsid w:val="00F64F56"/>
    <w:rsid w:val="00F651CD"/>
    <w:rsid w:val="00F659B0"/>
    <w:rsid w:val="00F65A07"/>
    <w:rsid w:val="00F65BCE"/>
    <w:rsid w:val="00F662AB"/>
    <w:rsid w:val="00F66465"/>
    <w:rsid w:val="00F66470"/>
    <w:rsid w:val="00F670ED"/>
    <w:rsid w:val="00F67A04"/>
    <w:rsid w:val="00F67B1B"/>
    <w:rsid w:val="00F70840"/>
    <w:rsid w:val="00F7119D"/>
    <w:rsid w:val="00F713F0"/>
    <w:rsid w:val="00F7150C"/>
    <w:rsid w:val="00F7192F"/>
    <w:rsid w:val="00F72B7B"/>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680"/>
    <w:rsid w:val="00F77D25"/>
    <w:rsid w:val="00F77E9D"/>
    <w:rsid w:val="00F806FA"/>
    <w:rsid w:val="00F80BC5"/>
    <w:rsid w:val="00F814E9"/>
    <w:rsid w:val="00F815E9"/>
    <w:rsid w:val="00F8192B"/>
    <w:rsid w:val="00F81B90"/>
    <w:rsid w:val="00F81BCE"/>
    <w:rsid w:val="00F82F2B"/>
    <w:rsid w:val="00F83EE3"/>
    <w:rsid w:val="00F847DF"/>
    <w:rsid w:val="00F84A33"/>
    <w:rsid w:val="00F84F81"/>
    <w:rsid w:val="00F85309"/>
    <w:rsid w:val="00F8595D"/>
    <w:rsid w:val="00F85A01"/>
    <w:rsid w:val="00F85BD5"/>
    <w:rsid w:val="00F85DDA"/>
    <w:rsid w:val="00F864B6"/>
    <w:rsid w:val="00F86A2B"/>
    <w:rsid w:val="00F86CC8"/>
    <w:rsid w:val="00F86DFA"/>
    <w:rsid w:val="00F87338"/>
    <w:rsid w:val="00F87512"/>
    <w:rsid w:val="00F877F0"/>
    <w:rsid w:val="00F87915"/>
    <w:rsid w:val="00F909D6"/>
    <w:rsid w:val="00F90A44"/>
    <w:rsid w:val="00F9139B"/>
    <w:rsid w:val="00F921F2"/>
    <w:rsid w:val="00F9250E"/>
    <w:rsid w:val="00F92F45"/>
    <w:rsid w:val="00F93253"/>
    <w:rsid w:val="00F93335"/>
    <w:rsid w:val="00F9375A"/>
    <w:rsid w:val="00F9395F"/>
    <w:rsid w:val="00F93B83"/>
    <w:rsid w:val="00F93F4E"/>
    <w:rsid w:val="00F94549"/>
    <w:rsid w:val="00F94734"/>
    <w:rsid w:val="00F94DA8"/>
    <w:rsid w:val="00F95512"/>
    <w:rsid w:val="00F95657"/>
    <w:rsid w:val="00F95F53"/>
    <w:rsid w:val="00F9691A"/>
    <w:rsid w:val="00F969D5"/>
    <w:rsid w:val="00F97D6F"/>
    <w:rsid w:val="00F97DB7"/>
    <w:rsid w:val="00F97ECE"/>
    <w:rsid w:val="00F97F85"/>
    <w:rsid w:val="00FA0151"/>
    <w:rsid w:val="00FA02AF"/>
    <w:rsid w:val="00FA03AA"/>
    <w:rsid w:val="00FA04BB"/>
    <w:rsid w:val="00FA0730"/>
    <w:rsid w:val="00FA09D2"/>
    <w:rsid w:val="00FA0BB7"/>
    <w:rsid w:val="00FA139D"/>
    <w:rsid w:val="00FA1843"/>
    <w:rsid w:val="00FA2BBC"/>
    <w:rsid w:val="00FA2E42"/>
    <w:rsid w:val="00FA2E79"/>
    <w:rsid w:val="00FA39A5"/>
    <w:rsid w:val="00FA3CE1"/>
    <w:rsid w:val="00FA3F95"/>
    <w:rsid w:val="00FA4B20"/>
    <w:rsid w:val="00FA5AC1"/>
    <w:rsid w:val="00FA5BE8"/>
    <w:rsid w:val="00FA5FD7"/>
    <w:rsid w:val="00FA62C1"/>
    <w:rsid w:val="00FA640A"/>
    <w:rsid w:val="00FA6979"/>
    <w:rsid w:val="00FA6F58"/>
    <w:rsid w:val="00FA74FC"/>
    <w:rsid w:val="00FA7852"/>
    <w:rsid w:val="00FB062E"/>
    <w:rsid w:val="00FB082D"/>
    <w:rsid w:val="00FB16C6"/>
    <w:rsid w:val="00FB1F93"/>
    <w:rsid w:val="00FB212B"/>
    <w:rsid w:val="00FB26F5"/>
    <w:rsid w:val="00FB2DAB"/>
    <w:rsid w:val="00FB321F"/>
    <w:rsid w:val="00FB33D8"/>
    <w:rsid w:val="00FB3771"/>
    <w:rsid w:val="00FB38DD"/>
    <w:rsid w:val="00FB4048"/>
    <w:rsid w:val="00FB533A"/>
    <w:rsid w:val="00FB5549"/>
    <w:rsid w:val="00FB585F"/>
    <w:rsid w:val="00FB5D5F"/>
    <w:rsid w:val="00FB72DE"/>
    <w:rsid w:val="00FB7462"/>
    <w:rsid w:val="00FB7AA3"/>
    <w:rsid w:val="00FB7D1E"/>
    <w:rsid w:val="00FB7D4B"/>
    <w:rsid w:val="00FC06C2"/>
    <w:rsid w:val="00FC0B48"/>
    <w:rsid w:val="00FC0D0A"/>
    <w:rsid w:val="00FC0E93"/>
    <w:rsid w:val="00FC0FC1"/>
    <w:rsid w:val="00FC110F"/>
    <w:rsid w:val="00FC1976"/>
    <w:rsid w:val="00FC1A2D"/>
    <w:rsid w:val="00FC21D9"/>
    <w:rsid w:val="00FC25FC"/>
    <w:rsid w:val="00FC2706"/>
    <w:rsid w:val="00FC275A"/>
    <w:rsid w:val="00FC2858"/>
    <w:rsid w:val="00FC2D4A"/>
    <w:rsid w:val="00FC2EC9"/>
    <w:rsid w:val="00FC31BD"/>
    <w:rsid w:val="00FC33FD"/>
    <w:rsid w:val="00FC3C85"/>
    <w:rsid w:val="00FC41B7"/>
    <w:rsid w:val="00FC4322"/>
    <w:rsid w:val="00FC44C9"/>
    <w:rsid w:val="00FC4921"/>
    <w:rsid w:val="00FC4C02"/>
    <w:rsid w:val="00FC4DC2"/>
    <w:rsid w:val="00FC5128"/>
    <w:rsid w:val="00FC5A9D"/>
    <w:rsid w:val="00FC62AE"/>
    <w:rsid w:val="00FC6468"/>
    <w:rsid w:val="00FC68F8"/>
    <w:rsid w:val="00FC723A"/>
    <w:rsid w:val="00FD00B0"/>
    <w:rsid w:val="00FD0603"/>
    <w:rsid w:val="00FD0CF4"/>
    <w:rsid w:val="00FD1AB7"/>
    <w:rsid w:val="00FD1F0E"/>
    <w:rsid w:val="00FD2207"/>
    <w:rsid w:val="00FD2560"/>
    <w:rsid w:val="00FD2701"/>
    <w:rsid w:val="00FD278C"/>
    <w:rsid w:val="00FD2BDF"/>
    <w:rsid w:val="00FD35E9"/>
    <w:rsid w:val="00FD3EF2"/>
    <w:rsid w:val="00FD5234"/>
    <w:rsid w:val="00FD5A49"/>
    <w:rsid w:val="00FD5B36"/>
    <w:rsid w:val="00FD60E9"/>
    <w:rsid w:val="00FD6620"/>
    <w:rsid w:val="00FD74A7"/>
    <w:rsid w:val="00FD7BC6"/>
    <w:rsid w:val="00FD7D7C"/>
    <w:rsid w:val="00FD7E98"/>
    <w:rsid w:val="00FE024C"/>
    <w:rsid w:val="00FE07E4"/>
    <w:rsid w:val="00FE08C9"/>
    <w:rsid w:val="00FE0EAA"/>
    <w:rsid w:val="00FE156B"/>
    <w:rsid w:val="00FE1607"/>
    <w:rsid w:val="00FE228B"/>
    <w:rsid w:val="00FE2536"/>
    <w:rsid w:val="00FE2865"/>
    <w:rsid w:val="00FE343F"/>
    <w:rsid w:val="00FE3D56"/>
    <w:rsid w:val="00FE41F1"/>
    <w:rsid w:val="00FE44B0"/>
    <w:rsid w:val="00FE46AF"/>
    <w:rsid w:val="00FE4FFC"/>
    <w:rsid w:val="00FE5983"/>
    <w:rsid w:val="00FE5B66"/>
    <w:rsid w:val="00FE5FF4"/>
    <w:rsid w:val="00FE6689"/>
    <w:rsid w:val="00FE69AF"/>
    <w:rsid w:val="00FE7016"/>
    <w:rsid w:val="00FE7044"/>
    <w:rsid w:val="00FE723A"/>
    <w:rsid w:val="00FE77D1"/>
    <w:rsid w:val="00FE7987"/>
    <w:rsid w:val="00FF01C9"/>
    <w:rsid w:val="00FF07EA"/>
    <w:rsid w:val="00FF104B"/>
    <w:rsid w:val="00FF10CF"/>
    <w:rsid w:val="00FF1252"/>
    <w:rsid w:val="00FF1E4C"/>
    <w:rsid w:val="00FF1FCD"/>
    <w:rsid w:val="00FF209C"/>
    <w:rsid w:val="00FF2166"/>
    <w:rsid w:val="00FF2343"/>
    <w:rsid w:val="00FF2438"/>
    <w:rsid w:val="00FF2475"/>
    <w:rsid w:val="00FF24EF"/>
    <w:rsid w:val="00FF286D"/>
    <w:rsid w:val="00FF2C89"/>
    <w:rsid w:val="00FF2FF8"/>
    <w:rsid w:val="00FF33C1"/>
    <w:rsid w:val="00FF33DE"/>
    <w:rsid w:val="00FF387F"/>
    <w:rsid w:val="00FF3954"/>
    <w:rsid w:val="00FF3B4B"/>
    <w:rsid w:val="00FF3D23"/>
    <w:rsid w:val="00FF3F1E"/>
    <w:rsid w:val="00FF43B1"/>
    <w:rsid w:val="00FF5117"/>
    <w:rsid w:val="00FF5F17"/>
    <w:rsid w:val="00FF6159"/>
    <w:rsid w:val="00FF6537"/>
    <w:rsid w:val="00FF7554"/>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55CD4D"/>
  <w15:docId w15:val="{541DECE1-47C3-47A0-A9C2-B46F9E7BA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553F1"/>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39"/>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uiPriority w:val="99"/>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4"/>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4"/>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4"/>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4"/>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4"/>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44909874">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118436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0842925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45881543">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136874328">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82509556">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32872878">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mailto:vo.sep@minv.sk"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mailto:vo.sep@minv.sk" TargetMode="Externa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hyperlink" Target="http://www.partnerskadohoda.gov.sk" TargetMode="External"/><Relationship Id="rId25" Type="http://schemas.openxmlformats.org/officeDocument/2006/relationships/hyperlink" Target="mailto:zakazkycko@vlada.gov.sk"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zbierka.sk/sk/predpisy/401-2012-z-z.p-34960.pdf" TargetMode="External"/><Relationship Id="rId20" Type="http://schemas.openxmlformats.org/officeDocument/2006/relationships/hyperlink" Target="http://www.minv.sk/?usmernenia-riadiaceho-organu"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partnerskadohoda.gov.sk/data/files/1305_mp-cko-c-18-verzia-4.zip"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employment.gov.sk/filemanager/opatrenie-248_2012zz.pdf" TargetMode="External"/><Relationship Id="rId23" Type="http://schemas.openxmlformats.org/officeDocument/2006/relationships/hyperlink" Target="mailto:zakazkycko@vlada.gov.sk"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vo.sep@minv.sk"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mailto:vo.sep@minv.sk" TargetMode="External"/><Relationship Id="rId27" Type="http://schemas.openxmlformats.org/officeDocument/2006/relationships/header" Target="header2.xml"/><Relationship Id="rId30"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uvo.gov.sk/verejny-obstaravatel-obstaravatel/vseobecne-informacie/zoznam-kompletnej-dokumentacie-vo-vo-386.html" TargetMode="External"/><Relationship Id="rId2" Type="http://schemas.openxmlformats.org/officeDocument/2006/relationships/hyperlink" Target="http://www.uvo.gov.sk/legislativametodika-dohlad/metodicke-usmernenia/vseobecne-metodicke-usmernenia-zakon-c-252006-z-z--4bc.html" TargetMode="External"/><Relationship Id="rId1" Type="http://schemas.openxmlformats.org/officeDocument/2006/relationships/hyperlink" Target="https://ec.europa.eu/europeaid/sites/devco/files/perdiems-2017-03-17_en.pdf" TargetMode="External"/><Relationship Id="rId4" Type="http://schemas.openxmlformats.org/officeDocument/2006/relationships/hyperlink" Target="http://uvo.gov.sk/verejny-obstaravatel-obstaravatel/vseobecne-informacie/zoznam-kompletnej-dokumentacie-vo-vo-386.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3E29E-3CC5-41AA-8CE7-E35FD2321C2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25A962-D96E-4709-8222-5294105C1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4.xml><?xml version="1.0" encoding="utf-8"?>
<ds:datastoreItem xmlns:ds="http://schemas.openxmlformats.org/officeDocument/2006/customXml" ds:itemID="{532EDD52-3A23-4FBB-995D-1E0406A08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402</TotalTime>
  <Pages>167</Pages>
  <Words>85104</Words>
  <Characters>485099</Characters>
  <Application>Microsoft Office Word</Application>
  <DocSecurity>0</DocSecurity>
  <Lines>4042</Lines>
  <Paragraphs>1138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569065</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Zuzana Hušeková</dc:creator>
  <cp:lastModifiedBy>Miruška Hrabčáková</cp:lastModifiedBy>
  <cp:revision>58</cp:revision>
  <cp:lastPrinted>2019-01-31T09:55:00Z</cp:lastPrinted>
  <dcterms:created xsi:type="dcterms:W3CDTF">2019-01-31T09:55:00Z</dcterms:created>
  <dcterms:modified xsi:type="dcterms:W3CDTF">2019-03-27T09:51:00Z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